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E599F" w14:textId="77D0FB1B" w:rsidR="00456ED2" w:rsidRDefault="00456ED2" w:rsidP="008701B7">
      <w:pPr>
        <w:rPr>
          <w:b/>
        </w:rPr>
      </w:pPr>
      <w:bookmarkStart w:id="0" w:name="scroll-bookmark-1"/>
      <w:bookmarkEnd w:id="0"/>
      <w:r>
        <w:rPr>
          <w:b/>
        </w:rPr>
        <w:t xml:space="preserve"> </w:t>
      </w:r>
    </w:p>
    <w:sdt>
      <w:sdtPr>
        <w:rPr>
          <w:b/>
        </w:rPr>
        <w:id w:val="-1889949546"/>
        <w:docPartObj>
          <w:docPartGallery w:val="Cover Pages"/>
          <w:docPartUnique/>
        </w:docPartObj>
      </w:sdtPr>
      <w:sdtEndPr>
        <w:rPr>
          <w:b w:val="0"/>
        </w:rPr>
      </w:sdtEndPr>
      <w:sdtContent>
        <w:p w14:paraId="5B897901" w14:textId="7D406ACE" w:rsidR="001346C0" w:rsidRPr="00190C1F" w:rsidRDefault="00CC3413" w:rsidP="008701B7">
          <w:r>
            <w:rPr>
              <w:noProof/>
              <w:color w:val="FFFFFF"/>
            </w:rPr>
            <w:drawing>
              <wp:anchor distT="0" distB="0" distL="114300" distR="114300" simplePos="0" relativeHeight="251658242" behindDoc="0" locked="0" layoutInCell="1" allowOverlap="1" wp14:anchorId="77EAC61F" wp14:editId="04BF7845">
                <wp:simplePos x="0" y="0"/>
                <wp:positionH relativeFrom="page">
                  <wp:align>right</wp:align>
                </wp:positionH>
                <wp:positionV relativeFrom="page">
                  <wp:posOffset>810260</wp:posOffset>
                </wp:positionV>
                <wp:extent cx="7559675" cy="755650"/>
                <wp:effectExtent l="0" t="0" r="3175" b="6350"/>
                <wp:wrapTopAndBottom/>
                <wp:docPr id="2" name="Grafik 2" descr="P9#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P9#y1"/>
                        <pic:cNvPicPr/>
                      </pic:nvPicPr>
                      <pic:blipFill>
                        <a:blip r:embed="rId11">
                          <a:extLst>
                            <a:ext uri="{28A0092B-C50C-407E-A947-70E740481C1C}">
                              <a14:useLocalDpi xmlns:a14="http://schemas.microsoft.com/office/drawing/2010/main" val="0"/>
                            </a:ext>
                          </a:extLst>
                        </a:blip>
                        <a:stretch>
                          <a:fillRect/>
                        </a:stretch>
                      </pic:blipFill>
                      <pic:spPr>
                        <a:xfrm>
                          <a:off x="0" y="0"/>
                          <a:ext cx="7559675" cy="755650"/>
                        </a:xfrm>
                        <a:prstGeom prst="rect">
                          <a:avLst/>
                        </a:prstGeom>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page" w:tblpX="7894" w:tblpY="13282"/>
            <w:tblW w:w="3778" w:type="dxa"/>
            <w:tblBorders>
              <w:top w:val="single" w:sz="6" w:space="0" w:color="000000"/>
              <w:insideH w:val="single" w:sz="6" w:space="0" w:color="000000"/>
              <w:insideV w:val="single" w:sz="6" w:space="0" w:color="FFFFFF"/>
            </w:tblBorders>
            <w:tblCellMar>
              <w:top w:w="45" w:type="dxa"/>
              <w:left w:w="0" w:type="dxa"/>
              <w:bottom w:w="45" w:type="dxa"/>
              <w:right w:w="567" w:type="dxa"/>
            </w:tblCellMar>
            <w:tblLook w:val="01E0" w:firstRow="1" w:lastRow="1" w:firstColumn="1" w:lastColumn="1" w:noHBand="0" w:noVBand="0"/>
          </w:tblPr>
          <w:tblGrid>
            <w:gridCol w:w="3778"/>
          </w:tblGrid>
          <w:tr w:rsidR="001C5872" w14:paraId="4F18E2E7" w14:textId="77777777" w:rsidTr="001C5872">
            <w:trPr>
              <w:trHeight w:val="319"/>
            </w:trPr>
            <w:tc>
              <w:tcPr>
                <w:tcW w:w="3778" w:type="dxa"/>
                <w:tcBorders>
                  <w:left w:val="nil"/>
                  <w:right w:val="nil"/>
                </w:tcBorders>
                <w:vAlign w:val="center"/>
              </w:tcPr>
              <w:p w14:paraId="6556D43C" w14:textId="2BE7D6E5" w:rsidR="001C5872" w:rsidRPr="001346C0" w:rsidRDefault="001C5872" w:rsidP="001C5872">
                <w:pPr>
                  <w:tabs>
                    <w:tab w:val="left" w:pos="1049"/>
                    <w:tab w:val="left" w:pos="1400"/>
                  </w:tabs>
                  <w:jc w:val="left"/>
                  <w:rPr>
                    <w:sz w:val="18"/>
                  </w:rPr>
                </w:pPr>
                <w:r w:rsidRPr="001346C0">
                  <w:rPr>
                    <w:sz w:val="18"/>
                  </w:rPr>
                  <w:t xml:space="preserve">DB </w:t>
                </w:r>
                <w:r>
                  <w:rPr>
                    <w:sz w:val="18"/>
                  </w:rPr>
                  <w:t>InfraGO AG</w:t>
                </w:r>
                <w:r w:rsidR="00C33A63">
                  <w:rPr>
                    <w:sz w:val="18"/>
                  </w:rPr>
                  <w:t xml:space="preserve">- </w:t>
                </w:r>
                <w:r>
                  <w:rPr>
                    <w:sz w:val="18"/>
                  </w:rPr>
                  <w:t>Personenbahnhöfe</w:t>
                </w:r>
              </w:p>
            </w:tc>
          </w:tr>
          <w:tr w:rsidR="001C5872" w14:paraId="20CB7640" w14:textId="77777777" w:rsidTr="001C5872">
            <w:trPr>
              <w:trHeight w:val="319"/>
            </w:trPr>
            <w:tc>
              <w:tcPr>
                <w:tcW w:w="3778" w:type="dxa"/>
                <w:tcBorders>
                  <w:top w:val="single" w:sz="4" w:space="0" w:color="auto"/>
                  <w:left w:val="nil"/>
                  <w:bottom w:val="single" w:sz="4" w:space="0" w:color="auto"/>
                  <w:right w:val="nil"/>
                </w:tcBorders>
                <w:vAlign w:val="center"/>
              </w:tcPr>
              <w:p w14:paraId="08C5A159" w14:textId="77777777" w:rsidR="001C5872" w:rsidRPr="001346C0" w:rsidRDefault="001C5872" w:rsidP="001C5872">
                <w:pPr>
                  <w:tabs>
                    <w:tab w:val="left" w:pos="1049"/>
                    <w:tab w:val="left" w:pos="1400"/>
                  </w:tabs>
                  <w:rPr>
                    <w:sz w:val="18"/>
                  </w:rPr>
                </w:pPr>
                <w:r w:rsidRPr="001346C0">
                  <w:rPr>
                    <w:sz w:val="18"/>
                  </w:rPr>
                  <w:t>I.</w:t>
                </w:r>
                <w:r>
                  <w:rPr>
                    <w:sz w:val="18"/>
                  </w:rPr>
                  <w:t>IPM4</w:t>
                </w:r>
              </w:p>
            </w:tc>
          </w:tr>
          <w:tr w:rsidR="001C5872" w14:paraId="44CFCE91" w14:textId="77777777" w:rsidTr="001C5872">
            <w:trPr>
              <w:trHeight w:val="319"/>
            </w:trPr>
            <w:tc>
              <w:tcPr>
                <w:tcW w:w="3778" w:type="dxa"/>
                <w:tcBorders>
                  <w:top w:val="single" w:sz="4" w:space="0" w:color="auto"/>
                  <w:left w:val="nil"/>
                  <w:bottom w:val="nil"/>
                  <w:right w:val="nil"/>
                </w:tcBorders>
                <w:vAlign w:val="center"/>
              </w:tcPr>
              <w:p w14:paraId="38844174" w14:textId="2BCD25D4" w:rsidR="001C5872" w:rsidRPr="001346C0" w:rsidRDefault="009B47F7" w:rsidP="001C5872">
                <w:pPr>
                  <w:tabs>
                    <w:tab w:val="left" w:pos="1049"/>
                    <w:tab w:val="left" w:pos="1400"/>
                  </w:tabs>
                  <w:rPr>
                    <w:sz w:val="18"/>
                  </w:rPr>
                </w:pPr>
                <w:r>
                  <w:rPr>
                    <w:sz w:val="18"/>
                  </w:rPr>
                  <w:t>3682 Leuna Werke Süd</w:t>
                </w:r>
              </w:p>
            </w:tc>
          </w:tr>
        </w:tbl>
        <w:p w14:paraId="22A1096E" w14:textId="3120F95D" w:rsidR="007F11F1" w:rsidRDefault="007F11F1" w:rsidP="007F11F1">
          <w:bookmarkStart w:id="1" w:name="tw_confidential"/>
          <w:bookmarkEnd w:id="1"/>
        </w:p>
        <w:p w14:paraId="2B1136BA" w14:textId="17D512A5" w:rsidR="001346C0" w:rsidRPr="005251B7" w:rsidRDefault="00CC3413" w:rsidP="0026642A">
          <w:pPr>
            <w:pStyle w:val="berschriftAbschnitt"/>
          </w:pPr>
          <w:r>
            <w:t>BIM–Projektabwicklungsplan (BAP)</w:t>
          </w:r>
        </w:p>
        <w:p w14:paraId="42A9885C" w14:textId="77777777" w:rsidR="00D4298E" w:rsidRPr="00D011F5" w:rsidRDefault="00D4298E" w:rsidP="00D4298E">
          <w:pPr>
            <w:jc w:val="center"/>
            <w:rPr>
              <w:sz w:val="48"/>
              <w:szCs w:val="48"/>
            </w:rPr>
          </w:pPr>
          <w:bookmarkStart w:id="2" w:name="_Hlk512603264"/>
          <w:r w:rsidRPr="00D011F5">
            <w:rPr>
              <w:sz w:val="48"/>
              <w:szCs w:val="48"/>
            </w:rPr>
            <w:t>G</w:t>
          </w:r>
          <w:r>
            <w:rPr>
              <w:sz w:val="48"/>
              <w:szCs w:val="48"/>
            </w:rPr>
            <w:t>.</w:t>
          </w:r>
          <w:r w:rsidRPr="00D011F5">
            <w:rPr>
              <w:sz w:val="48"/>
              <w:szCs w:val="48"/>
            </w:rPr>
            <w:t>011210668 Leuna Süd</w:t>
          </w:r>
        </w:p>
        <w:p w14:paraId="51D95EAC" w14:textId="49238088" w:rsidR="001346C0" w:rsidRPr="000C640E" w:rsidRDefault="001346C0" w:rsidP="001346C0">
          <w:pPr>
            <w:jc w:val="center"/>
          </w:pPr>
        </w:p>
        <w:bookmarkEnd w:id="2"/>
        <w:p w14:paraId="1B11CBCC" w14:textId="3D841E24" w:rsidR="000E451E" w:rsidRDefault="00CC3413" w:rsidP="000E451E">
          <w:pPr>
            <w:jc w:val="center"/>
            <w:rPr>
              <w:rFonts w:ascii="Arial" w:hAnsi="Arial" w:cs="Arial"/>
              <w:sz w:val="38"/>
              <w:szCs w:val="38"/>
            </w:rPr>
          </w:pPr>
          <w:r w:rsidRPr="00C84E05">
            <w:rPr>
              <w:rFonts w:ascii="Arial" w:hAnsi="Arial" w:cs="Arial"/>
              <w:b/>
              <w:sz w:val="38"/>
              <w:szCs w:val="38"/>
            </w:rPr>
            <w:t>BIM–Methodik</w:t>
          </w:r>
          <w:r>
            <w:br/>
          </w:r>
          <w:r>
            <w:rPr>
              <w:rFonts w:ascii="Arial" w:hAnsi="Arial" w:cs="Arial"/>
              <w:sz w:val="38"/>
              <w:szCs w:val="38"/>
            </w:rPr>
            <w:t>Digitales Planen und Bauen</w:t>
          </w:r>
        </w:p>
        <w:p w14:paraId="298A0F39" w14:textId="7B6328F3" w:rsidR="00C56341" w:rsidRDefault="005C0E4D" w:rsidP="000E451E">
          <w:pPr>
            <w:jc w:val="center"/>
            <w:rPr>
              <w:rFonts w:ascii="Arial" w:hAnsi="Arial" w:cs="Arial"/>
              <w:sz w:val="38"/>
              <w:szCs w:val="38"/>
            </w:rPr>
          </w:pPr>
          <w:r>
            <w:rPr>
              <w:rFonts w:ascii="Arial" w:hAnsi="Arial" w:cs="Arial"/>
              <w:noProof/>
              <w:sz w:val="38"/>
              <w:szCs w:val="38"/>
            </w:rPr>
            <w:drawing>
              <wp:anchor distT="0" distB="0" distL="114300" distR="114300" simplePos="0" relativeHeight="251662340" behindDoc="1" locked="0" layoutInCell="1" allowOverlap="1" wp14:anchorId="2626DF73" wp14:editId="64CF92CC">
                <wp:simplePos x="0" y="0"/>
                <wp:positionH relativeFrom="column">
                  <wp:posOffset>1782</wp:posOffset>
                </wp:positionH>
                <wp:positionV relativeFrom="paragraph">
                  <wp:posOffset>2000</wp:posOffset>
                </wp:positionV>
                <wp:extent cx="5939790" cy="4295140"/>
                <wp:effectExtent l="0" t="0" r="3810" b="0"/>
                <wp:wrapNone/>
                <wp:docPr id="2102439467" name="Grafik 5" descr="Ein Bild, das Entwurf, Zeichnung, Schwarzweiß, Darstell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439467" name="Grafik 5" descr="Ein Bild, das Entwurf, Zeichnung, Schwarzweiß, Darstellung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5939790" cy="4295140"/>
                        </a:xfrm>
                        <a:prstGeom prst="rect">
                          <a:avLst/>
                        </a:prstGeom>
                      </pic:spPr>
                    </pic:pic>
                  </a:graphicData>
                </a:graphic>
              </wp:anchor>
            </w:drawing>
          </w:r>
        </w:p>
        <w:p w14:paraId="495E5D32" w14:textId="2511591A" w:rsidR="00C56341" w:rsidRDefault="00C56341" w:rsidP="000E451E">
          <w:pPr>
            <w:jc w:val="center"/>
            <w:rPr>
              <w:rFonts w:ascii="Arial" w:hAnsi="Arial" w:cs="Arial"/>
              <w:sz w:val="38"/>
              <w:szCs w:val="38"/>
            </w:rPr>
          </w:pPr>
        </w:p>
        <w:p w14:paraId="0FFD2527" w14:textId="3A4CE11E" w:rsidR="00C56341" w:rsidRDefault="00C56341" w:rsidP="000E451E">
          <w:pPr>
            <w:jc w:val="center"/>
            <w:rPr>
              <w:rFonts w:ascii="Arial" w:hAnsi="Arial" w:cs="Arial"/>
              <w:sz w:val="38"/>
              <w:szCs w:val="38"/>
            </w:rPr>
          </w:pPr>
        </w:p>
        <w:p w14:paraId="4B524D21" w14:textId="73A5C778" w:rsidR="00C56341" w:rsidRDefault="00C56341" w:rsidP="000E451E">
          <w:pPr>
            <w:jc w:val="center"/>
            <w:rPr>
              <w:rFonts w:ascii="Arial" w:hAnsi="Arial" w:cs="Arial"/>
              <w:sz w:val="38"/>
              <w:szCs w:val="38"/>
            </w:rPr>
          </w:pPr>
        </w:p>
        <w:p w14:paraId="59270704" w14:textId="77777777" w:rsidR="00C56341" w:rsidRDefault="00C56341" w:rsidP="000E451E">
          <w:pPr>
            <w:jc w:val="center"/>
            <w:rPr>
              <w:rFonts w:ascii="Arial" w:hAnsi="Arial" w:cs="Arial"/>
              <w:sz w:val="38"/>
              <w:szCs w:val="38"/>
            </w:rPr>
          </w:pPr>
        </w:p>
        <w:p w14:paraId="2C5E33B6" w14:textId="77777777" w:rsidR="00C56341" w:rsidRDefault="00C56341" w:rsidP="000E451E">
          <w:pPr>
            <w:jc w:val="center"/>
            <w:rPr>
              <w:rFonts w:ascii="Arial" w:hAnsi="Arial" w:cs="Arial"/>
              <w:sz w:val="38"/>
              <w:szCs w:val="38"/>
            </w:rPr>
          </w:pPr>
        </w:p>
        <w:p w14:paraId="0D2D9E74" w14:textId="77777777" w:rsidR="00C56341" w:rsidRDefault="00C56341" w:rsidP="000E451E">
          <w:pPr>
            <w:jc w:val="center"/>
            <w:rPr>
              <w:rFonts w:ascii="Arial" w:hAnsi="Arial" w:cs="Arial"/>
              <w:sz w:val="38"/>
              <w:szCs w:val="38"/>
            </w:rPr>
          </w:pPr>
        </w:p>
        <w:p w14:paraId="4CB1A412" w14:textId="77777777" w:rsidR="00C56341" w:rsidRDefault="00C56341" w:rsidP="000E451E">
          <w:pPr>
            <w:jc w:val="center"/>
            <w:rPr>
              <w:rFonts w:ascii="Arial" w:hAnsi="Arial" w:cs="Arial"/>
              <w:sz w:val="38"/>
              <w:szCs w:val="38"/>
            </w:rPr>
          </w:pPr>
        </w:p>
        <w:p w14:paraId="0D115A89" w14:textId="77777777" w:rsidR="00C56341" w:rsidRDefault="00C56341" w:rsidP="000E451E">
          <w:pPr>
            <w:jc w:val="center"/>
            <w:rPr>
              <w:rFonts w:ascii="Arial" w:hAnsi="Arial" w:cs="Arial"/>
              <w:sz w:val="38"/>
              <w:szCs w:val="38"/>
            </w:rPr>
          </w:pPr>
        </w:p>
        <w:p w14:paraId="7CD701A2" w14:textId="77777777" w:rsidR="00C56341" w:rsidRDefault="00C56341" w:rsidP="000E451E">
          <w:pPr>
            <w:jc w:val="center"/>
            <w:rPr>
              <w:rFonts w:ascii="Arial" w:hAnsi="Arial" w:cs="Arial"/>
              <w:sz w:val="38"/>
              <w:szCs w:val="38"/>
            </w:rPr>
          </w:pPr>
        </w:p>
        <w:p w14:paraId="59A97FAD" w14:textId="77777777" w:rsidR="00C56341" w:rsidRDefault="00C56341" w:rsidP="000E451E">
          <w:pPr>
            <w:jc w:val="center"/>
            <w:rPr>
              <w:rFonts w:ascii="Arial" w:hAnsi="Arial" w:cs="Arial"/>
              <w:sz w:val="38"/>
              <w:szCs w:val="38"/>
            </w:rPr>
          </w:pPr>
        </w:p>
        <w:p w14:paraId="001634CA" w14:textId="77777777" w:rsidR="00C56341" w:rsidRPr="00C84E05" w:rsidRDefault="00C56341" w:rsidP="000E451E">
          <w:pPr>
            <w:jc w:val="center"/>
          </w:pPr>
        </w:p>
        <w:p w14:paraId="14C40663" w14:textId="334F844D" w:rsidR="001346C0" w:rsidRPr="000C640E" w:rsidRDefault="001346C0" w:rsidP="001346C0"/>
        <w:p w14:paraId="3F35BD10" w14:textId="0268E542" w:rsidR="001346C0" w:rsidRPr="000C640E" w:rsidRDefault="001346C0" w:rsidP="001346C0"/>
        <w:p w14:paraId="0BA2D207" w14:textId="26AA9110" w:rsidR="00BA6DD5" w:rsidRPr="000C640E" w:rsidRDefault="00CC3413" w:rsidP="00D33208">
          <w:r w:rsidRPr="000C640E">
            <w:rPr>
              <w:noProof/>
              <w:sz w:val="44"/>
              <w:szCs w:val="44"/>
            </w:rPr>
            <mc:AlternateContent>
              <mc:Choice Requires="wps">
                <w:drawing>
                  <wp:anchor distT="0" distB="0" distL="114300" distR="114300" simplePos="0" relativeHeight="251658241" behindDoc="0" locked="0" layoutInCell="1" allowOverlap="1" wp14:anchorId="0AFF5B53" wp14:editId="2C5BB7BF">
                    <wp:simplePos x="0" y="0"/>
                    <wp:positionH relativeFrom="page">
                      <wp:posOffset>0</wp:posOffset>
                    </wp:positionH>
                    <wp:positionV relativeFrom="page">
                      <wp:posOffset>7560945</wp:posOffset>
                    </wp:positionV>
                    <wp:extent cx="2520315" cy="504190"/>
                    <wp:effectExtent l="0" t="0" r="0" b="0"/>
                    <wp:wrapNone/>
                    <wp:docPr id="11" name="TW_VERTRAULICH_1" descr="P20TB77#y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504190"/>
                            </a:xfrm>
                            <a:prstGeom prst="rect">
                              <a:avLst/>
                            </a:prstGeom>
                            <a:solidFill>
                              <a:srgbClr val="FFFFFF"/>
                            </a:solidFill>
                            <a:ln w="9525">
                              <a:solidFill>
                                <a:srgbClr val="FF0000"/>
                              </a:solidFill>
                              <a:miter lim="800000"/>
                              <a:headEnd/>
                              <a:tailEnd/>
                            </a:ln>
                          </wps:spPr>
                          <wps:txbx>
                            <w:txbxContent>
                              <w:p w14:paraId="37798451" w14:textId="77777777" w:rsidR="001346C0" w:rsidRPr="00130599" w:rsidRDefault="00CC3413" w:rsidP="001346C0">
                                <w:pPr>
                                  <w:spacing w:before="60"/>
                                  <w:jc w:val="center"/>
                                  <w:rPr>
                                    <w:b/>
                                    <w:color w:val="FF0000"/>
                                    <w:sz w:val="36"/>
                                    <w:szCs w:val="36"/>
                                  </w:rPr>
                                </w:pPr>
                                <w:r w:rsidRPr="00130599">
                                  <w:rPr>
                                    <w:b/>
                                    <w:color w:val="FF0000"/>
                                    <w:sz w:val="36"/>
                                    <w:szCs w:val="36"/>
                                  </w:rPr>
                                  <w:t>DB VERTRAULICH</w:t>
                                </w:r>
                              </w:p>
                            </w:txbxContent>
                          </wps:txbx>
                          <wps:bodyPr rot="0" vert="horz" wrap="square" lIns="0" tIns="90000" rIns="0" bIns="0" anchor="t" anchorCtr="0" upright="1"/>
                        </wps:wsp>
                      </a:graphicData>
                    </a:graphic>
                    <wp14:sizeRelH relativeFrom="page">
                      <wp14:pctWidth>0</wp14:pctWidth>
                    </wp14:sizeRelH>
                    <wp14:sizeRelV relativeFrom="page">
                      <wp14:pctHeight>0</wp14:pctHeight>
                    </wp14:sizeRelV>
                  </wp:anchor>
                </w:drawing>
              </mc:Choice>
              <mc:Fallback>
                <w:pict>
                  <v:shapetype w14:anchorId="0AFF5B53" id="_x0000_t202" coordsize="21600,21600" o:spt="202" path="m,l,21600r21600,l21600,xe">
                    <v:stroke joinstyle="miter"/>
                    <v:path gradientshapeok="t" o:connecttype="rect"/>
                  </v:shapetype>
                  <v:shape id="TW_VERTRAULICH_1" o:spid="_x0000_s1026" type="#_x0000_t202" alt="P20TB77#y1" style="position:absolute;left:0;text-align:left;margin-left:0;margin-top:595.35pt;width:198.45pt;height:39.7pt;z-index:251658241;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" strokecolor="red">
                    <v:textbox inset="0,2.5mm,0,0">
                      <w:txbxContent>
                        <w:p w14:paraId="37798451" w14:textId="77777777" w:rsidR="001346C0" w:rsidRPr="00130599" w:rsidRDefault="00CC3413" w:rsidP="001346C0">
                          <w:pPr>
                            <w:spacing w:before="60"/>
                            <w:jc w:val="center"/>
                            <w:rPr>
                              <w:b/>
                              <w:color w:val="FF0000"/>
                              <w:sz w:val="36"/>
                              <w:szCs w:val="36"/>
                            </w:rPr>
                          </w:pPr>
                          <w:r w:rsidRPr="00130599">
                            <w:rPr>
                              <w:b/>
                              <w:color w:val="FF0000"/>
                              <w:sz w:val="36"/>
                              <w:szCs w:val="36"/>
                            </w:rPr>
                            <w:t>DB VERTRAULICH</w:t>
                          </w:r>
                        </w:p>
                      </w:txbxContent>
                    </v:textbox>
                    <w10:wrap anchorx="page" anchory="page"/>
                  </v:shape>
                </w:pict>
              </mc:Fallback>
            </mc:AlternateContent>
          </w:r>
          <w:r w:rsidRPr="000C640E">
            <w:rPr>
              <w:noProof/>
              <w:sz w:val="44"/>
              <w:szCs w:val="44"/>
            </w:rPr>
            <mc:AlternateContent>
              <mc:Choice Requires="wps">
                <w:drawing>
                  <wp:anchor distT="0" distB="0" distL="114300" distR="114300" simplePos="0" relativeHeight="251658240" behindDoc="0" locked="0" layoutInCell="1" allowOverlap="1" wp14:anchorId="3BE6DF02" wp14:editId="230610B1">
                    <wp:simplePos x="0" y="0"/>
                    <wp:positionH relativeFrom="page">
                      <wp:posOffset>0</wp:posOffset>
                    </wp:positionH>
                    <wp:positionV relativeFrom="page">
                      <wp:posOffset>7560945</wp:posOffset>
                    </wp:positionV>
                    <wp:extent cx="2520315" cy="504190"/>
                    <wp:effectExtent l="0" t="0" r="0" b="0"/>
                    <wp:wrapNone/>
                    <wp:docPr id="44" name="TW_VERTRAULICH_2" descr="P20TB76#y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504190"/>
                            </a:xfrm>
                            <a:prstGeom prst="rect">
                              <a:avLst/>
                            </a:prstGeom>
                            <a:solidFill>
                              <a:srgbClr val="FFFFFF"/>
                            </a:solidFill>
                            <a:ln w="9525">
                              <a:solidFill>
                                <a:srgbClr val="FF0000"/>
                              </a:solidFill>
                              <a:miter lim="800000"/>
                              <a:headEnd/>
                              <a:tailEnd/>
                            </a:ln>
                          </wps:spPr>
                          <wps:txbx>
                            <w:txbxContent>
                              <w:p w14:paraId="668D724A" w14:textId="77777777" w:rsidR="001346C0" w:rsidRPr="00130599" w:rsidRDefault="00CC3413" w:rsidP="001346C0">
                                <w:pPr>
                                  <w:spacing w:before="60"/>
                                  <w:jc w:val="center"/>
                                  <w:rPr>
                                    <w:b/>
                                    <w:color w:val="FF0000"/>
                                    <w:sz w:val="36"/>
                                    <w:szCs w:val="36"/>
                                  </w:rPr>
                                </w:pPr>
                                <w:r w:rsidRPr="00130599">
                                  <w:rPr>
                                    <w:b/>
                                    <w:color w:val="FF0000"/>
                                    <w:sz w:val="36"/>
                                    <w:szCs w:val="36"/>
                                  </w:rPr>
                                  <w:t>DB INTERN</w:t>
                                </w:r>
                              </w:p>
                            </w:txbxContent>
                          </wps:txbx>
                          <wps:bodyPr rot="0" vert="horz" wrap="square" lIns="0" tIns="90000" rIns="0" bIns="0" anchor="t" anchorCtr="0" upright="1"/>
                        </wps:wsp>
                      </a:graphicData>
                    </a:graphic>
                    <wp14:sizeRelH relativeFrom="page">
                      <wp14:pctWidth>0</wp14:pctWidth>
                    </wp14:sizeRelH>
                    <wp14:sizeRelV relativeFrom="page">
                      <wp14:pctHeight>0</wp14:pctHeight>
                    </wp14:sizeRelV>
                  </wp:anchor>
                </w:drawing>
              </mc:Choice>
              <mc:Fallback>
                <w:pict>
                  <v:shape w14:anchorId="3BE6DF02" id="TW_VERTRAULICH_2" o:spid="_x0000_s1027" type="#_x0000_t202" alt="P20TB76#y1" style="position:absolute;left:0;text-align:left;margin-left:0;margin-top:595.35pt;width:198.45pt;height:39.7pt;z-index:25165824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" strokecolor="red">
                    <v:textbox inset="0,2.5mm,0,0">
                      <w:txbxContent>
                        <w:p w14:paraId="668D724A" w14:textId="77777777" w:rsidR="001346C0" w:rsidRPr="00130599" w:rsidRDefault="00CC3413" w:rsidP="001346C0">
                          <w:pPr>
                            <w:spacing w:before="60"/>
                            <w:jc w:val="center"/>
                            <w:rPr>
                              <w:b/>
                              <w:color w:val="FF0000"/>
                              <w:sz w:val="36"/>
                              <w:szCs w:val="36"/>
                            </w:rPr>
                          </w:pPr>
                          <w:r w:rsidRPr="00130599">
                            <w:rPr>
                              <w:b/>
                              <w:color w:val="FF0000"/>
                              <w:sz w:val="36"/>
                              <w:szCs w:val="36"/>
                            </w:rPr>
                            <w:t>DB INTERN</w:t>
                          </w:r>
                        </w:p>
                      </w:txbxContent>
                    </v:textbox>
                    <w10:wrap anchorx="page" anchory="page"/>
                  </v:shape>
                </w:pict>
              </mc:Fallback>
            </mc:AlternateContent>
          </w:r>
        </w:p>
        <w:p w14:paraId="00600767" w14:textId="67593FC3" w:rsidR="00BA6DD5" w:rsidRDefault="00CC3413" w:rsidP="0019062B">
          <w:pPr>
            <w:tabs>
              <w:tab w:val="left" w:pos="-4536"/>
              <w:tab w:val="left" w:pos="-4395"/>
            </w:tabs>
            <w:spacing w:after="300"/>
          </w:pPr>
          <w:r w:rsidRPr="000C640E">
            <w:br w:type="page"/>
          </w:r>
        </w:p>
      </w:sdtContent>
    </w:sdt>
    <w:bookmarkStart w:id="3" w:name="_Toc63977628" w:displacedByCustomXml="prev"/>
    <w:bookmarkStart w:id="4" w:name="_Toc63977380" w:displacedByCustomXml="prev"/>
    <w:bookmarkStart w:id="5" w:name="_Toc63977133" w:displacedByCustomXml="prev"/>
    <w:bookmarkStart w:id="6" w:name="_Toc63976892" w:displacedByCustomXml="prev"/>
    <w:bookmarkStart w:id="7" w:name="_Toc63976651" w:displacedByCustomXml="prev"/>
    <w:bookmarkStart w:id="8" w:name="_Toc63976409" w:displacedByCustomXml="prev"/>
    <w:bookmarkStart w:id="9" w:name="_Toc63975973" w:displacedByCustomXml="prev"/>
    <w:bookmarkStart w:id="10" w:name="_Toc63975732" w:displacedByCustomXml="prev"/>
    <w:bookmarkStart w:id="11" w:name="_Toc63975490" w:displacedByCustomXml="prev"/>
    <w:bookmarkStart w:id="12" w:name="_Toc63975096" w:displacedByCustomXml="prev"/>
    <w:bookmarkStart w:id="13" w:name="_Toc514243949" w:displacedByCustomXml="prev"/>
    <w:bookmarkStart w:id="14" w:name="_Toc514243365" w:displacedByCustomXml="prev"/>
    <w:bookmarkStart w:id="15" w:name="_Toc514071285" w:displacedByCustomXml="prev"/>
    <w:bookmarkStart w:id="16" w:name="_Toc514070975" w:displacedByCustomXml="prev"/>
    <w:bookmarkStart w:id="17" w:name="_Toc514068657" w:displacedByCustomXml="prev"/>
    <w:bookmarkStart w:id="18" w:name="_Toc514068357" w:displacedByCustomXml="prev"/>
    <w:bookmarkStart w:id="19" w:name="_Toc514068031" w:displacedByCustomXml="prev"/>
    <w:p w14:paraId="7F089803" w14:textId="77777777" w:rsidR="00745C94" w:rsidRPr="00B15146" w:rsidRDefault="00CC3413" w:rsidP="00EF03C9">
      <w:pPr>
        <w:pStyle w:val="berschrift2"/>
      </w:pPr>
      <w:bookmarkStart w:id="20" w:name="_Toc102034517"/>
      <w:bookmarkStart w:id="21" w:name="_Toc191382609"/>
      <w:bookmarkStart w:id="22" w:name="Inhalt_BIMVorgaben"/>
      <w:r w:rsidRPr="00B15146">
        <w:lastRenderedPageBreak/>
        <w:t>Inhaltsverzeichnis</w:t>
      </w:r>
      <w:bookmarkStart w:id="23" w:name="_Toc514068032"/>
      <w:bookmarkStart w:id="24" w:name="_Toc514068358"/>
      <w:bookmarkStart w:id="25" w:name="_Toc514068658"/>
      <w:bookmarkStart w:id="26" w:name="_Toc514070976"/>
      <w:bookmarkStart w:id="27" w:name="_Toc514071286"/>
      <w:bookmarkStart w:id="28" w:name="_Toc514243366"/>
      <w:bookmarkStart w:id="29" w:name="_Toc514243950"/>
      <w:bookmarkStart w:id="30" w:name="_Toc63975491"/>
      <w:bookmarkStart w:id="31" w:name="_Toc63975733"/>
      <w:bookmarkStart w:id="32" w:name="_Toc63975974"/>
      <w:bookmarkStart w:id="33" w:name="_Toc63976410"/>
      <w:bookmarkStart w:id="34" w:name="_Toc63976652"/>
      <w:bookmarkStart w:id="35" w:name="_Toc63976893"/>
      <w:bookmarkStart w:id="36" w:name="_Toc63977134"/>
      <w:bookmarkStart w:id="37" w:name="_Toc63977381"/>
      <w:bookmarkStart w:id="38" w:name="_Toc63977629"/>
      <w:bookmarkStart w:id="39" w:name="_Toc86697234"/>
      <w:bookmarkEnd w:id="20"/>
      <w:bookmarkEnd w:id="21"/>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bookmarkEnd w:id="3"/>
    </w:p>
    <w:p w14:paraId="565750D9" w14:textId="1C945489" w:rsidR="00A40CD6" w:rsidRDefault="00CC3413">
      <w:pPr>
        <w:pStyle w:val="Verzeichnis1"/>
        <w:rPr>
          <w:rFonts w:asciiTheme="minorHAnsi" w:eastAsiaTheme="minorEastAsia" w:hAnsiTheme="minorHAnsi" w:cstheme="minorBidi"/>
          <w:b w:val="0"/>
          <w:noProof/>
          <w:color w:val="auto"/>
          <w:kern w:val="2"/>
          <w:sz w:val="24"/>
          <w:szCs w:val="24"/>
          <w14:ligatures w14:val="standardContextual"/>
        </w:rPr>
      </w:pPr>
      <w:r w:rsidRPr="00477435">
        <w:rPr>
          <w:b w:val="0"/>
          <w:color w:val="000000"/>
        </w:rPr>
        <w:fldChar w:fldCharType="begin"/>
      </w:r>
      <w:r w:rsidRPr="005021D3">
        <w:instrText xml:space="preserve"> TOC h</w:instrText>
      </w:r>
      <w:r w:rsidR="008D3549" w:rsidRPr="005021D3">
        <w:instrText>\z</w:instrText>
      </w:r>
      <w:r w:rsidRPr="005021D3">
        <w:instrText>\t "Überschrift 1;1;Überschrift 2;1;Überschrift 3;2;Überschrift 4;3;Überschrift 5;4;Überschrift 6;4;Überschrift 7;4;Überschrift 8;4;Überschrift 9;4;Überschrift;1" \b Inhalt_BIMVorgaben</w:instrText>
      </w:r>
      <w:r w:rsidRPr="00477435">
        <w:rPr>
          <w:b w:val="0"/>
          <w:color w:val="000000"/>
        </w:rPr>
        <w:fldChar w:fldCharType="separate"/>
      </w:r>
      <w:r w:rsidR="00A40CD6">
        <w:rPr>
          <w:noProof/>
        </w:rPr>
        <w:t>Inhaltsverzeichnis</w:t>
      </w:r>
      <w:r w:rsidR="00A40CD6">
        <w:rPr>
          <w:noProof/>
          <w:webHidden/>
        </w:rPr>
        <w:tab/>
      </w:r>
      <w:r w:rsidR="00A40CD6">
        <w:rPr>
          <w:noProof/>
          <w:webHidden/>
        </w:rPr>
        <w:fldChar w:fldCharType="begin"/>
      </w:r>
      <w:r w:rsidR="00A40CD6">
        <w:rPr>
          <w:noProof/>
          <w:webHidden/>
        </w:rPr>
        <w:instrText xml:space="preserve"> PAGEREF _Toc191382609 \h </w:instrText>
      </w:r>
      <w:r w:rsidR="00A40CD6">
        <w:rPr>
          <w:noProof/>
          <w:webHidden/>
        </w:rPr>
      </w:r>
      <w:r w:rsidR="00A40CD6">
        <w:rPr>
          <w:noProof/>
          <w:webHidden/>
        </w:rPr>
        <w:fldChar w:fldCharType="separate"/>
      </w:r>
      <w:r w:rsidR="00051886">
        <w:rPr>
          <w:noProof/>
          <w:webHidden/>
        </w:rPr>
        <w:t>2</w:t>
      </w:r>
      <w:r w:rsidR="00A40CD6">
        <w:rPr>
          <w:noProof/>
          <w:webHidden/>
        </w:rPr>
        <w:fldChar w:fldCharType="end"/>
      </w:r>
    </w:p>
    <w:p w14:paraId="6EC57317" w14:textId="05478FD6"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BIM-Projektabwicklungsplan</w:t>
      </w:r>
      <w:r>
        <w:rPr>
          <w:noProof/>
          <w:webHidden/>
        </w:rPr>
        <w:tab/>
      </w:r>
      <w:r>
        <w:rPr>
          <w:noProof/>
          <w:webHidden/>
        </w:rPr>
        <w:fldChar w:fldCharType="begin"/>
      </w:r>
      <w:r>
        <w:rPr>
          <w:noProof/>
          <w:webHidden/>
        </w:rPr>
        <w:instrText xml:space="preserve"> PAGEREF _Toc191382610 \h </w:instrText>
      </w:r>
      <w:r>
        <w:rPr>
          <w:noProof/>
          <w:webHidden/>
        </w:rPr>
      </w:r>
      <w:r>
        <w:rPr>
          <w:noProof/>
          <w:webHidden/>
        </w:rPr>
        <w:fldChar w:fldCharType="separate"/>
      </w:r>
      <w:r w:rsidR="00051886">
        <w:rPr>
          <w:noProof/>
          <w:webHidden/>
        </w:rPr>
        <w:t>3</w:t>
      </w:r>
      <w:r>
        <w:rPr>
          <w:noProof/>
          <w:webHidden/>
        </w:rPr>
        <w:fldChar w:fldCharType="end"/>
      </w:r>
    </w:p>
    <w:p w14:paraId="27DD2687" w14:textId="4A02DD64"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Index</w:t>
      </w:r>
      <w:r>
        <w:rPr>
          <w:noProof/>
          <w:webHidden/>
        </w:rPr>
        <w:tab/>
      </w:r>
      <w:r>
        <w:rPr>
          <w:noProof/>
          <w:webHidden/>
        </w:rPr>
        <w:fldChar w:fldCharType="begin"/>
      </w:r>
      <w:r>
        <w:rPr>
          <w:noProof/>
          <w:webHidden/>
        </w:rPr>
        <w:instrText xml:space="preserve"> PAGEREF _Toc191382611 \h </w:instrText>
      </w:r>
      <w:r>
        <w:rPr>
          <w:noProof/>
          <w:webHidden/>
        </w:rPr>
      </w:r>
      <w:r>
        <w:rPr>
          <w:noProof/>
          <w:webHidden/>
        </w:rPr>
        <w:fldChar w:fldCharType="separate"/>
      </w:r>
      <w:r w:rsidR="00051886">
        <w:rPr>
          <w:noProof/>
          <w:webHidden/>
        </w:rPr>
        <w:t>4</w:t>
      </w:r>
      <w:r>
        <w:rPr>
          <w:noProof/>
          <w:webHidden/>
        </w:rPr>
        <w:fldChar w:fldCharType="end"/>
      </w:r>
    </w:p>
    <w:p w14:paraId="6A1BD58B" w14:textId="349FBC46"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Freigabe</w:t>
      </w:r>
      <w:r>
        <w:rPr>
          <w:noProof/>
          <w:webHidden/>
        </w:rPr>
        <w:tab/>
      </w:r>
      <w:r>
        <w:rPr>
          <w:noProof/>
          <w:webHidden/>
        </w:rPr>
        <w:fldChar w:fldCharType="begin"/>
      </w:r>
      <w:r>
        <w:rPr>
          <w:noProof/>
          <w:webHidden/>
        </w:rPr>
        <w:instrText xml:space="preserve"> PAGEREF _Toc191382612 \h </w:instrText>
      </w:r>
      <w:r>
        <w:rPr>
          <w:noProof/>
          <w:webHidden/>
        </w:rPr>
      </w:r>
      <w:r>
        <w:rPr>
          <w:noProof/>
          <w:webHidden/>
        </w:rPr>
        <w:fldChar w:fldCharType="separate"/>
      </w:r>
      <w:r w:rsidR="00051886">
        <w:rPr>
          <w:noProof/>
          <w:webHidden/>
        </w:rPr>
        <w:t>5</w:t>
      </w:r>
      <w:r>
        <w:rPr>
          <w:noProof/>
          <w:webHidden/>
        </w:rPr>
        <w:fldChar w:fldCharType="end"/>
      </w:r>
    </w:p>
    <w:p w14:paraId="48DC20CB" w14:textId="697684FB"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Geltungsbereich</w:t>
      </w:r>
      <w:r>
        <w:rPr>
          <w:noProof/>
          <w:webHidden/>
        </w:rPr>
        <w:tab/>
      </w:r>
      <w:r>
        <w:rPr>
          <w:noProof/>
          <w:webHidden/>
        </w:rPr>
        <w:fldChar w:fldCharType="begin"/>
      </w:r>
      <w:r>
        <w:rPr>
          <w:noProof/>
          <w:webHidden/>
        </w:rPr>
        <w:instrText xml:space="preserve"> PAGEREF _Toc191382613 \h </w:instrText>
      </w:r>
      <w:r>
        <w:rPr>
          <w:noProof/>
          <w:webHidden/>
        </w:rPr>
      </w:r>
      <w:r>
        <w:rPr>
          <w:noProof/>
          <w:webHidden/>
        </w:rPr>
        <w:fldChar w:fldCharType="separate"/>
      </w:r>
      <w:r w:rsidR="00051886">
        <w:rPr>
          <w:noProof/>
          <w:webHidden/>
        </w:rPr>
        <w:t>6</w:t>
      </w:r>
      <w:r>
        <w:rPr>
          <w:noProof/>
          <w:webHidden/>
        </w:rPr>
        <w:fldChar w:fldCharType="end"/>
      </w:r>
    </w:p>
    <w:p w14:paraId="3FE2E9C8" w14:textId="48E6D94B"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1 Allgemeine Projektinformationen</w:t>
      </w:r>
      <w:r>
        <w:rPr>
          <w:noProof/>
          <w:webHidden/>
        </w:rPr>
        <w:tab/>
      </w:r>
      <w:r>
        <w:rPr>
          <w:noProof/>
          <w:webHidden/>
        </w:rPr>
        <w:fldChar w:fldCharType="begin"/>
      </w:r>
      <w:r>
        <w:rPr>
          <w:noProof/>
          <w:webHidden/>
        </w:rPr>
        <w:instrText xml:space="preserve"> PAGEREF _Toc191382614 \h </w:instrText>
      </w:r>
      <w:r>
        <w:rPr>
          <w:noProof/>
          <w:webHidden/>
        </w:rPr>
      </w:r>
      <w:r>
        <w:rPr>
          <w:noProof/>
          <w:webHidden/>
        </w:rPr>
        <w:fldChar w:fldCharType="separate"/>
      </w:r>
      <w:r w:rsidR="00051886">
        <w:rPr>
          <w:noProof/>
          <w:webHidden/>
        </w:rPr>
        <w:t>7</w:t>
      </w:r>
      <w:r>
        <w:rPr>
          <w:noProof/>
          <w:webHidden/>
        </w:rPr>
        <w:fldChar w:fldCharType="end"/>
      </w:r>
    </w:p>
    <w:p w14:paraId="7F2F75EB" w14:textId="17DB3A3D"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1.1 Allgemeine Projektinformationen</w:t>
      </w:r>
      <w:r>
        <w:rPr>
          <w:noProof/>
          <w:webHidden/>
        </w:rPr>
        <w:tab/>
      </w:r>
      <w:r>
        <w:rPr>
          <w:noProof/>
          <w:webHidden/>
        </w:rPr>
        <w:fldChar w:fldCharType="begin"/>
      </w:r>
      <w:r>
        <w:rPr>
          <w:noProof/>
          <w:webHidden/>
        </w:rPr>
        <w:instrText xml:space="preserve"> PAGEREF _Toc191382615 \h </w:instrText>
      </w:r>
      <w:r>
        <w:rPr>
          <w:noProof/>
          <w:webHidden/>
        </w:rPr>
      </w:r>
      <w:r>
        <w:rPr>
          <w:noProof/>
          <w:webHidden/>
        </w:rPr>
        <w:fldChar w:fldCharType="separate"/>
      </w:r>
      <w:r w:rsidR="00051886">
        <w:rPr>
          <w:noProof/>
          <w:webHidden/>
        </w:rPr>
        <w:t>7</w:t>
      </w:r>
      <w:r>
        <w:rPr>
          <w:noProof/>
          <w:webHidden/>
        </w:rPr>
        <w:fldChar w:fldCharType="end"/>
      </w:r>
    </w:p>
    <w:p w14:paraId="5ACBB786" w14:textId="0EF8D576"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1.2 Mitgeltende Dokumente</w:t>
      </w:r>
      <w:r>
        <w:rPr>
          <w:noProof/>
          <w:webHidden/>
        </w:rPr>
        <w:tab/>
      </w:r>
      <w:r>
        <w:rPr>
          <w:noProof/>
          <w:webHidden/>
        </w:rPr>
        <w:fldChar w:fldCharType="begin"/>
      </w:r>
      <w:r>
        <w:rPr>
          <w:noProof/>
          <w:webHidden/>
        </w:rPr>
        <w:instrText xml:space="preserve"> PAGEREF _Toc191382616 \h </w:instrText>
      </w:r>
      <w:r>
        <w:rPr>
          <w:noProof/>
          <w:webHidden/>
        </w:rPr>
      </w:r>
      <w:r>
        <w:rPr>
          <w:noProof/>
          <w:webHidden/>
        </w:rPr>
        <w:fldChar w:fldCharType="separate"/>
      </w:r>
      <w:r w:rsidR="00051886">
        <w:rPr>
          <w:noProof/>
          <w:webHidden/>
        </w:rPr>
        <w:t>7</w:t>
      </w:r>
      <w:r>
        <w:rPr>
          <w:noProof/>
          <w:webHidden/>
        </w:rPr>
        <w:fldChar w:fldCharType="end"/>
      </w:r>
    </w:p>
    <w:p w14:paraId="544C72F5" w14:textId="5BBF9C93"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2 Projektspezifische BIM-Ziele und Anwendungsfälle</w:t>
      </w:r>
      <w:r>
        <w:rPr>
          <w:noProof/>
          <w:webHidden/>
        </w:rPr>
        <w:tab/>
      </w:r>
      <w:r>
        <w:rPr>
          <w:noProof/>
          <w:webHidden/>
        </w:rPr>
        <w:fldChar w:fldCharType="begin"/>
      </w:r>
      <w:r>
        <w:rPr>
          <w:noProof/>
          <w:webHidden/>
        </w:rPr>
        <w:instrText xml:space="preserve"> PAGEREF _Toc191382617 \h </w:instrText>
      </w:r>
      <w:r>
        <w:rPr>
          <w:noProof/>
          <w:webHidden/>
        </w:rPr>
      </w:r>
      <w:r>
        <w:rPr>
          <w:noProof/>
          <w:webHidden/>
        </w:rPr>
        <w:fldChar w:fldCharType="separate"/>
      </w:r>
      <w:r w:rsidR="00051886">
        <w:rPr>
          <w:noProof/>
          <w:webHidden/>
        </w:rPr>
        <w:t>8</w:t>
      </w:r>
      <w:r>
        <w:rPr>
          <w:noProof/>
          <w:webHidden/>
        </w:rPr>
        <w:fldChar w:fldCharType="end"/>
      </w:r>
    </w:p>
    <w:p w14:paraId="13E314B2" w14:textId="0BADA832"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2.1 BIM-Ziele</w:t>
      </w:r>
      <w:r>
        <w:rPr>
          <w:noProof/>
          <w:webHidden/>
        </w:rPr>
        <w:tab/>
      </w:r>
      <w:r>
        <w:rPr>
          <w:noProof/>
          <w:webHidden/>
        </w:rPr>
        <w:fldChar w:fldCharType="begin"/>
      </w:r>
      <w:r>
        <w:rPr>
          <w:noProof/>
          <w:webHidden/>
        </w:rPr>
        <w:instrText xml:space="preserve"> PAGEREF _Toc191382618 \h </w:instrText>
      </w:r>
      <w:r>
        <w:rPr>
          <w:noProof/>
          <w:webHidden/>
        </w:rPr>
      </w:r>
      <w:r>
        <w:rPr>
          <w:noProof/>
          <w:webHidden/>
        </w:rPr>
        <w:fldChar w:fldCharType="separate"/>
      </w:r>
      <w:r w:rsidR="00051886">
        <w:rPr>
          <w:noProof/>
          <w:webHidden/>
        </w:rPr>
        <w:t>8</w:t>
      </w:r>
      <w:r>
        <w:rPr>
          <w:noProof/>
          <w:webHidden/>
        </w:rPr>
        <w:fldChar w:fldCharType="end"/>
      </w:r>
    </w:p>
    <w:p w14:paraId="099DB587" w14:textId="26DD7460"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2.2 BIM-Anwendungsfälle</w:t>
      </w:r>
      <w:r>
        <w:rPr>
          <w:noProof/>
          <w:webHidden/>
        </w:rPr>
        <w:tab/>
      </w:r>
      <w:r>
        <w:rPr>
          <w:noProof/>
          <w:webHidden/>
        </w:rPr>
        <w:fldChar w:fldCharType="begin"/>
      </w:r>
      <w:r>
        <w:rPr>
          <w:noProof/>
          <w:webHidden/>
        </w:rPr>
        <w:instrText xml:space="preserve"> PAGEREF _Toc191382619 \h </w:instrText>
      </w:r>
      <w:r>
        <w:rPr>
          <w:noProof/>
          <w:webHidden/>
        </w:rPr>
      </w:r>
      <w:r>
        <w:rPr>
          <w:noProof/>
          <w:webHidden/>
        </w:rPr>
        <w:fldChar w:fldCharType="separate"/>
      </w:r>
      <w:r w:rsidR="00051886">
        <w:rPr>
          <w:noProof/>
          <w:webHidden/>
        </w:rPr>
        <w:t>9</w:t>
      </w:r>
      <w:r>
        <w:rPr>
          <w:noProof/>
          <w:webHidden/>
        </w:rPr>
        <w:fldChar w:fldCharType="end"/>
      </w:r>
    </w:p>
    <w:p w14:paraId="0249ACC0" w14:textId="0BAD32D9"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3 Organisation im Projekt</w:t>
      </w:r>
      <w:r>
        <w:rPr>
          <w:noProof/>
          <w:webHidden/>
        </w:rPr>
        <w:tab/>
      </w:r>
      <w:r>
        <w:rPr>
          <w:noProof/>
          <w:webHidden/>
        </w:rPr>
        <w:fldChar w:fldCharType="begin"/>
      </w:r>
      <w:r>
        <w:rPr>
          <w:noProof/>
          <w:webHidden/>
        </w:rPr>
        <w:instrText xml:space="preserve"> PAGEREF _Toc191382620 \h </w:instrText>
      </w:r>
      <w:r>
        <w:rPr>
          <w:noProof/>
          <w:webHidden/>
        </w:rPr>
      </w:r>
      <w:r>
        <w:rPr>
          <w:noProof/>
          <w:webHidden/>
        </w:rPr>
        <w:fldChar w:fldCharType="separate"/>
      </w:r>
      <w:r w:rsidR="00051886">
        <w:rPr>
          <w:noProof/>
          <w:webHidden/>
        </w:rPr>
        <w:t>15</w:t>
      </w:r>
      <w:r>
        <w:rPr>
          <w:noProof/>
          <w:webHidden/>
        </w:rPr>
        <w:fldChar w:fldCharType="end"/>
      </w:r>
    </w:p>
    <w:p w14:paraId="5F74F7C6" w14:textId="08BEF6BC"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3.1 BIM-Rollen und Verantwortlichkeiten</w:t>
      </w:r>
      <w:r>
        <w:rPr>
          <w:noProof/>
          <w:webHidden/>
        </w:rPr>
        <w:tab/>
      </w:r>
      <w:r>
        <w:rPr>
          <w:noProof/>
          <w:webHidden/>
        </w:rPr>
        <w:fldChar w:fldCharType="begin"/>
      </w:r>
      <w:r>
        <w:rPr>
          <w:noProof/>
          <w:webHidden/>
        </w:rPr>
        <w:instrText xml:space="preserve"> PAGEREF _Toc191382621 \h </w:instrText>
      </w:r>
      <w:r>
        <w:rPr>
          <w:noProof/>
          <w:webHidden/>
        </w:rPr>
      </w:r>
      <w:r>
        <w:rPr>
          <w:noProof/>
          <w:webHidden/>
        </w:rPr>
        <w:fldChar w:fldCharType="separate"/>
      </w:r>
      <w:r w:rsidR="00051886">
        <w:rPr>
          <w:noProof/>
          <w:webHidden/>
        </w:rPr>
        <w:t>15</w:t>
      </w:r>
      <w:r>
        <w:rPr>
          <w:noProof/>
          <w:webHidden/>
        </w:rPr>
        <w:fldChar w:fldCharType="end"/>
      </w:r>
    </w:p>
    <w:p w14:paraId="25523F59" w14:textId="5AC281CB"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3.2 Projektorganisation</w:t>
      </w:r>
      <w:r>
        <w:rPr>
          <w:noProof/>
          <w:webHidden/>
        </w:rPr>
        <w:tab/>
      </w:r>
      <w:r>
        <w:rPr>
          <w:noProof/>
          <w:webHidden/>
        </w:rPr>
        <w:fldChar w:fldCharType="begin"/>
      </w:r>
      <w:r>
        <w:rPr>
          <w:noProof/>
          <w:webHidden/>
        </w:rPr>
        <w:instrText xml:space="preserve"> PAGEREF _Toc191382622 \h </w:instrText>
      </w:r>
      <w:r>
        <w:rPr>
          <w:noProof/>
          <w:webHidden/>
        </w:rPr>
        <w:fldChar w:fldCharType="separate"/>
      </w:r>
      <w:r w:rsidR="00051886">
        <w:rPr>
          <w:b/>
          <w:bCs/>
          <w:noProof/>
          <w:webHidden/>
        </w:rPr>
        <w:t>Fehler! Textmarke nicht definiert.</w:t>
      </w:r>
      <w:r>
        <w:rPr>
          <w:noProof/>
          <w:webHidden/>
        </w:rPr>
        <w:fldChar w:fldCharType="end"/>
      </w:r>
    </w:p>
    <w:p w14:paraId="5F5510B2" w14:textId="056EB3BB"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3.3 Projektbeteiligtenliste</w:t>
      </w:r>
      <w:r>
        <w:rPr>
          <w:noProof/>
          <w:webHidden/>
        </w:rPr>
        <w:tab/>
      </w:r>
      <w:r>
        <w:rPr>
          <w:noProof/>
          <w:webHidden/>
        </w:rPr>
        <w:fldChar w:fldCharType="begin"/>
      </w:r>
      <w:r>
        <w:rPr>
          <w:noProof/>
          <w:webHidden/>
        </w:rPr>
        <w:instrText xml:space="preserve"> PAGEREF _Toc191382623 \h </w:instrText>
      </w:r>
      <w:r>
        <w:rPr>
          <w:noProof/>
          <w:webHidden/>
        </w:rPr>
      </w:r>
      <w:r>
        <w:rPr>
          <w:noProof/>
          <w:webHidden/>
        </w:rPr>
        <w:fldChar w:fldCharType="separate"/>
      </w:r>
      <w:r w:rsidR="00051886">
        <w:rPr>
          <w:noProof/>
          <w:webHidden/>
        </w:rPr>
        <w:t>18</w:t>
      </w:r>
      <w:r>
        <w:rPr>
          <w:noProof/>
          <w:webHidden/>
        </w:rPr>
        <w:fldChar w:fldCharType="end"/>
      </w:r>
    </w:p>
    <w:p w14:paraId="5D6E74EC" w14:textId="0FF9479D"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4 Qualitätssicherung</w:t>
      </w:r>
      <w:r>
        <w:rPr>
          <w:noProof/>
          <w:webHidden/>
        </w:rPr>
        <w:tab/>
      </w:r>
      <w:r>
        <w:rPr>
          <w:noProof/>
          <w:webHidden/>
        </w:rPr>
        <w:fldChar w:fldCharType="begin"/>
      </w:r>
      <w:r>
        <w:rPr>
          <w:noProof/>
          <w:webHidden/>
        </w:rPr>
        <w:instrText xml:space="preserve"> PAGEREF _Toc191382624 \h </w:instrText>
      </w:r>
      <w:r>
        <w:rPr>
          <w:noProof/>
          <w:webHidden/>
        </w:rPr>
      </w:r>
      <w:r>
        <w:rPr>
          <w:noProof/>
          <w:webHidden/>
        </w:rPr>
        <w:fldChar w:fldCharType="separate"/>
      </w:r>
      <w:r w:rsidR="00051886">
        <w:rPr>
          <w:noProof/>
          <w:webHidden/>
        </w:rPr>
        <w:t>19</w:t>
      </w:r>
      <w:r>
        <w:rPr>
          <w:noProof/>
          <w:webHidden/>
        </w:rPr>
        <w:fldChar w:fldCharType="end"/>
      </w:r>
    </w:p>
    <w:p w14:paraId="71887007" w14:textId="64122663"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4.1 Strategie der Qualitätssicherung</w:t>
      </w:r>
      <w:r>
        <w:rPr>
          <w:noProof/>
          <w:webHidden/>
        </w:rPr>
        <w:tab/>
      </w:r>
      <w:r>
        <w:rPr>
          <w:noProof/>
          <w:webHidden/>
        </w:rPr>
        <w:fldChar w:fldCharType="begin"/>
      </w:r>
      <w:r>
        <w:rPr>
          <w:noProof/>
          <w:webHidden/>
        </w:rPr>
        <w:instrText xml:space="preserve"> PAGEREF _Toc191382625 \h </w:instrText>
      </w:r>
      <w:r>
        <w:rPr>
          <w:noProof/>
          <w:webHidden/>
        </w:rPr>
      </w:r>
      <w:r>
        <w:rPr>
          <w:noProof/>
          <w:webHidden/>
        </w:rPr>
        <w:fldChar w:fldCharType="separate"/>
      </w:r>
      <w:r w:rsidR="00051886">
        <w:rPr>
          <w:noProof/>
          <w:webHidden/>
        </w:rPr>
        <w:t>19</w:t>
      </w:r>
      <w:r>
        <w:rPr>
          <w:noProof/>
          <w:webHidden/>
        </w:rPr>
        <w:fldChar w:fldCharType="end"/>
      </w:r>
    </w:p>
    <w:p w14:paraId="1A3EA4C5" w14:textId="6273BA27"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5 Strategie der Zusammenarbeit</w:t>
      </w:r>
      <w:r>
        <w:rPr>
          <w:noProof/>
          <w:webHidden/>
        </w:rPr>
        <w:tab/>
      </w:r>
      <w:r>
        <w:rPr>
          <w:noProof/>
          <w:webHidden/>
        </w:rPr>
        <w:fldChar w:fldCharType="begin"/>
      </w:r>
      <w:r>
        <w:rPr>
          <w:noProof/>
          <w:webHidden/>
        </w:rPr>
        <w:instrText xml:space="preserve"> PAGEREF _Toc191382626 \h </w:instrText>
      </w:r>
      <w:r>
        <w:rPr>
          <w:noProof/>
          <w:webHidden/>
        </w:rPr>
      </w:r>
      <w:r>
        <w:rPr>
          <w:noProof/>
          <w:webHidden/>
        </w:rPr>
        <w:fldChar w:fldCharType="separate"/>
      </w:r>
      <w:r w:rsidR="00051886">
        <w:rPr>
          <w:noProof/>
          <w:webHidden/>
        </w:rPr>
        <w:t>20</w:t>
      </w:r>
      <w:r>
        <w:rPr>
          <w:noProof/>
          <w:webHidden/>
        </w:rPr>
        <w:fldChar w:fldCharType="end"/>
      </w:r>
    </w:p>
    <w:p w14:paraId="7043E684" w14:textId="3D780F9C"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5.1 Organisation der Zusammenarbeit – Besprechungsmanagement</w:t>
      </w:r>
      <w:r>
        <w:rPr>
          <w:noProof/>
          <w:webHidden/>
        </w:rPr>
        <w:tab/>
      </w:r>
      <w:r>
        <w:rPr>
          <w:noProof/>
          <w:webHidden/>
        </w:rPr>
        <w:fldChar w:fldCharType="begin"/>
      </w:r>
      <w:r>
        <w:rPr>
          <w:noProof/>
          <w:webHidden/>
        </w:rPr>
        <w:instrText xml:space="preserve"> PAGEREF _Toc191382627 \h </w:instrText>
      </w:r>
      <w:r>
        <w:rPr>
          <w:noProof/>
          <w:webHidden/>
        </w:rPr>
      </w:r>
      <w:r>
        <w:rPr>
          <w:noProof/>
          <w:webHidden/>
        </w:rPr>
        <w:fldChar w:fldCharType="separate"/>
      </w:r>
      <w:r w:rsidR="00051886">
        <w:rPr>
          <w:noProof/>
          <w:webHidden/>
        </w:rPr>
        <w:t>20</w:t>
      </w:r>
      <w:r>
        <w:rPr>
          <w:noProof/>
          <w:webHidden/>
        </w:rPr>
        <w:fldChar w:fldCharType="end"/>
      </w:r>
    </w:p>
    <w:p w14:paraId="77EF44B2" w14:textId="6FC3662E"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6 Datenaustausch und -lieferung</w:t>
      </w:r>
      <w:r>
        <w:rPr>
          <w:noProof/>
          <w:webHidden/>
        </w:rPr>
        <w:tab/>
      </w:r>
      <w:r>
        <w:rPr>
          <w:noProof/>
          <w:webHidden/>
        </w:rPr>
        <w:fldChar w:fldCharType="begin"/>
      </w:r>
      <w:r>
        <w:rPr>
          <w:noProof/>
          <w:webHidden/>
        </w:rPr>
        <w:instrText xml:space="preserve"> PAGEREF _Toc191382628 \h </w:instrText>
      </w:r>
      <w:r>
        <w:rPr>
          <w:noProof/>
          <w:webHidden/>
        </w:rPr>
      </w:r>
      <w:r>
        <w:rPr>
          <w:noProof/>
          <w:webHidden/>
        </w:rPr>
        <w:fldChar w:fldCharType="separate"/>
      </w:r>
      <w:r w:rsidR="00051886">
        <w:rPr>
          <w:noProof/>
          <w:webHidden/>
        </w:rPr>
        <w:t>21</w:t>
      </w:r>
      <w:r>
        <w:rPr>
          <w:noProof/>
          <w:webHidden/>
        </w:rPr>
        <w:fldChar w:fldCharType="end"/>
      </w:r>
    </w:p>
    <w:p w14:paraId="312B4C7D" w14:textId="01A1B0B1"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6.1 Gemeinsame Datenumgebung</w:t>
      </w:r>
      <w:r>
        <w:rPr>
          <w:noProof/>
          <w:webHidden/>
        </w:rPr>
        <w:tab/>
      </w:r>
      <w:r>
        <w:rPr>
          <w:noProof/>
          <w:webHidden/>
        </w:rPr>
        <w:fldChar w:fldCharType="begin"/>
      </w:r>
      <w:r>
        <w:rPr>
          <w:noProof/>
          <w:webHidden/>
        </w:rPr>
        <w:instrText xml:space="preserve"> PAGEREF _Toc191382629 \h </w:instrText>
      </w:r>
      <w:r>
        <w:rPr>
          <w:noProof/>
          <w:webHidden/>
        </w:rPr>
      </w:r>
      <w:r>
        <w:rPr>
          <w:noProof/>
          <w:webHidden/>
        </w:rPr>
        <w:fldChar w:fldCharType="separate"/>
      </w:r>
      <w:r w:rsidR="00051886">
        <w:rPr>
          <w:noProof/>
          <w:webHidden/>
        </w:rPr>
        <w:t>21</w:t>
      </w:r>
      <w:r>
        <w:rPr>
          <w:noProof/>
          <w:webHidden/>
        </w:rPr>
        <w:fldChar w:fldCharType="end"/>
      </w:r>
    </w:p>
    <w:p w14:paraId="65221992" w14:textId="439813E3"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6.2 Softwareumgebung und -Schnittstellen</w:t>
      </w:r>
      <w:r>
        <w:rPr>
          <w:noProof/>
          <w:webHidden/>
        </w:rPr>
        <w:tab/>
      </w:r>
      <w:r>
        <w:rPr>
          <w:noProof/>
          <w:webHidden/>
        </w:rPr>
        <w:fldChar w:fldCharType="begin"/>
      </w:r>
      <w:r>
        <w:rPr>
          <w:noProof/>
          <w:webHidden/>
        </w:rPr>
        <w:instrText xml:space="preserve"> PAGEREF _Toc191382630 \h </w:instrText>
      </w:r>
      <w:r>
        <w:rPr>
          <w:noProof/>
          <w:webHidden/>
        </w:rPr>
      </w:r>
      <w:r>
        <w:rPr>
          <w:noProof/>
          <w:webHidden/>
        </w:rPr>
        <w:fldChar w:fldCharType="separate"/>
      </w:r>
      <w:r w:rsidR="00051886">
        <w:rPr>
          <w:noProof/>
          <w:webHidden/>
        </w:rPr>
        <w:t>21</w:t>
      </w:r>
      <w:r>
        <w:rPr>
          <w:noProof/>
          <w:webHidden/>
        </w:rPr>
        <w:fldChar w:fldCharType="end"/>
      </w:r>
    </w:p>
    <w:p w14:paraId="683BDEC9" w14:textId="743AD1A5"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6.3 Modellbasierter Informations- und Datenaustausch</w:t>
      </w:r>
      <w:r>
        <w:rPr>
          <w:noProof/>
          <w:webHidden/>
        </w:rPr>
        <w:tab/>
      </w:r>
      <w:r>
        <w:rPr>
          <w:noProof/>
          <w:webHidden/>
        </w:rPr>
        <w:fldChar w:fldCharType="begin"/>
      </w:r>
      <w:r>
        <w:rPr>
          <w:noProof/>
          <w:webHidden/>
        </w:rPr>
        <w:instrText xml:space="preserve"> PAGEREF _Toc191382631 \h </w:instrText>
      </w:r>
      <w:r>
        <w:rPr>
          <w:noProof/>
          <w:webHidden/>
        </w:rPr>
      </w:r>
      <w:r>
        <w:rPr>
          <w:noProof/>
          <w:webHidden/>
        </w:rPr>
        <w:fldChar w:fldCharType="separate"/>
      </w:r>
      <w:r w:rsidR="00051886">
        <w:rPr>
          <w:noProof/>
          <w:webHidden/>
        </w:rPr>
        <w:t>21</w:t>
      </w:r>
      <w:r>
        <w:rPr>
          <w:noProof/>
          <w:webHidden/>
        </w:rPr>
        <w:fldChar w:fldCharType="end"/>
      </w:r>
    </w:p>
    <w:p w14:paraId="5BDEC2AC" w14:textId="2F62423E"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6.4 Datenlieferungsplan</w:t>
      </w:r>
      <w:r>
        <w:rPr>
          <w:noProof/>
          <w:webHidden/>
        </w:rPr>
        <w:tab/>
      </w:r>
      <w:r>
        <w:rPr>
          <w:noProof/>
          <w:webHidden/>
        </w:rPr>
        <w:fldChar w:fldCharType="begin"/>
      </w:r>
      <w:r>
        <w:rPr>
          <w:noProof/>
          <w:webHidden/>
        </w:rPr>
        <w:instrText xml:space="preserve"> PAGEREF _Toc191382632 \h </w:instrText>
      </w:r>
      <w:r>
        <w:rPr>
          <w:noProof/>
          <w:webHidden/>
        </w:rPr>
      </w:r>
      <w:r>
        <w:rPr>
          <w:noProof/>
          <w:webHidden/>
        </w:rPr>
        <w:fldChar w:fldCharType="separate"/>
      </w:r>
      <w:r w:rsidR="00051886">
        <w:rPr>
          <w:noProof/>
          <w:webHidden/>
        </w:rPr>
        <w:t>23</w:t>
      </w:r>
      <w:r>
        <w:rPr>
          <w:noProof/>
          <w:webHidden/>
        </w:rPr>
        <w:fldChar w:fldCharType="end"/>
      </w:r>
    </w:p>
    <w:p w14:paraId="0BDF31C8" w14:textId="33EE3A8B"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7 BIM-Prozesse</w:t>
      </w:r>
      <w:r>
        <w:rPr>
          <w:noProof/>
          <w:webHidden/>
        </w:rPr>
        <w:tab/>
      </w:r>
      <w:r>
        <w:rPr>
          <w:noProof/>
          <w:webHidden/>
        </w:rPr>
        <w:fldChar w:fldCharType="begin"/>
      </w:r>
      <w:r>
        <w:rPr>
          <w:noProof/>
          <w:webHidden/>
        </w:rPr>
        <w:instrText xml:space="preserve"> PAGEREF _Toc191382633 \h </w:instrText>
      </w:r>
      <w:r>
        <w:rPr>
          <w:noProof/>
          <w:webHidden/>
        </w:rPr>
      </w:r>
      <w:r>
        <w:rPr>
          <w:noProof/>
          <w:webHidden/>
        </w:rPr>
        <w:fldChar w:fldCharType="separate"/>
      </w:r>
      <w:r w:rsidR="00051886">
        <w:rPr>
          <w:noProof/>
          <w:webHidden/>
        </w:rPr>
        <w:t>24</w:t>
      </w:r>
      <w:r>
        <w:rPr>
          <w:noProof/>
          <w:webHidden/>
        </w:rPr>
        <w:fldChar w:fldCharType="end"/>
      </w:r>
    </w:p>
    <w:p w14:paraId="0C856B59" w14:textId="5FB1BB52"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7.1 Gesamtübersicht der BIM-Ausführung</w:t>
      </w:r>
      <w:r>
        <w:rPr>
          <w:noProof/>
          <w:webHidden/>
        </w:rPr>
        <w:tab/>
      </w:r>
      <w:r>
        <w:rPr>
          <w:noProof/>
          <w:webHidden/>
        </w:rPr>
        <w:fldChar w:fldCharType="begin"/>
      </w:r>
      <w:r>
        <w:rPr>
          <w:noProof/>
          <w:webHidden/>
        </w:rPr>
        <w:instrText xml:space="preserve"> PAGEREF _Toc191382634 \h </w:instrText>
      </w:r>
      <w:r>
        <w:rPr>
          <w:noProof/>
          <w:webHidden/>
        </w:rPr>
      </w:r>
      <w:r>
        <w:rPr>
          <w:noProof/>
          <w:webHidden/>
        </w:rPr>
        <w:fldChar w:fldCharType="separate"/>
      </w:r>
      <w:r w:rsidR="00051886">
        <w:rPr>
          <w:noProof/>
          <w:webHidden/>
        </w:rPr>
        <w:t>24</w:t>
      </w:r>
      <w:r>
        <w:rPr>
          <w:noProof/>
          <w:webHidden/>
        </w:rPr>
        <w:fldChar w:fldCharType="end"/>
      </w:r>
    </w:p>
    <w:p w14:paraId="7573F6D1" w14:textId="12352110"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7.2 Anwendungsfallbezogene Prozesse</w:t>
      </w:r>
      <w:r>
        <w:rPr>
          <w:noProof/>
          <w:webHidden/>
        </w:rPr>
        <w:tab/>
      </w:r>
      <w:r>
        <w:rPr>
          <w:noProof/>
          <w:webHidden/>
        </w:rPr>
        <w:fldChar w:fldCharType="begin"/>
      </w:r>
      <w:r>
        <w:rPr>
          <w:noProof/>
          <w:webHidden/>
        </w:rPr>
        <w:instrText xml:space="preserve"> PAGEREF _Toc191382635 \h </w:instrText>
      </w:r>
      <w:r>
        <w:rPr>
          <w:noProof/>
          <w:webHidden/>
        </w:rPr>
      </w:r>
      <w:r>
        <w:rPr>
          <w:noProof/>
          <w:webHidden/>
        </w:rPr>
        <w:fldChar w:fldCharType="separate"/>
      </w:r>
      <w:r w:rsidR="00051886">
        <w:rPr>
          <w:noProof/>
          <w:webHidden/>
        </w:rPr>
        <w:t>25</w:t>
      </w:r>
      <w:r>
        <w:rPr>
          <w:noProof/>
          <w:webHidden/>
        </w:rPr>
        <w:fldChar w:fldCharType="end"/>
      </w:r>
    </w:p>
    <w:p w14:paraId="7CD0A6AF" w14:textId="50C58D69"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8 Modellstruktur und -inhalte</w:t>
      </w:r>
      <w:r>
        <w:rPr>
          <w:noProof/>
          <w:webHidden/>
        </w:rPr>
        <w:tab/>
      </w:r>
      <w:r>
        <w:rPr>
          <w:noProof/>
          <w:webHidden/>
        </w:rPr>
        <w:fldChar w:fldCharType="begin"/>
      </w:r>
      <w:r>
        <w:rPr>
          <w:noProof/>
          <w:webHidden/>
        </w:rPr>
        <w:instrText xml:space="preserve"> PAGEREF _Toc191382636 \h </w:instrText>
      </w:r>
      <w:r>
        <w:rPr>
          <w:noProof/>
          <w:webHidden/>
        </w:rPr>
      </w:r>
      <w:r>
        <w:rPr>
          <w:noProof/>
          <w:webHidden/>
        </w:rPr>
        <w:fldChar w:fldCharType="separate"/>
      </w:r>
      <w:r w:rsidR="00051886">
        <w:rPr>
          <w:noProof/>
          <w:webHidden/>
        </w:rPr>
        <w:t>26</w:t>
      </w:r>
      <w:r>
        <w:rPr>
          <w:noProof/>
          <w:webHidden/>
        </w:rPr>
        <w:fldChar w:fldCharType="end"/>
      </w:r>
    </w:p>
    <w:p w14:paraId="6B978407" w14:textId="2812E04D"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8.1 Modellstruktur und -inhalte</w:t>
      </w:r>
      <w:r>
        <w:rPr>
          <w:noProof/>
          <w:webHidden/>
        </w:rPr>
        <w:tab/>
      </w:r>
      <w:r>
        <w:rPr>
          <w:noProof/>
          <w:webHidden/>
        </w:rPr>
        <w:fldChar w:fldCharType="begin"/>
      </w:r>
      <w:r>
        <w:rPr>
          <w:noProof/>
          <w:webHidden/>
        </w:rPr>
        <w:instrText xml:space="preserve"> PAGEREF _Toc191382637 \h </w:instrText>
      </w:r>
      <w:r>
        <w:rPr>
          <w:noProof/>
          <w:webHidden/>
        </w:rPr>
      </w:r>
      <w:r>
        <w:rPr>
          <w:noProof/>
          <w:webHidden/>
        </w:rPr>
        <w:fldChar w:fldCharType="separate"/>
      </w:r>
      <w:r w:rsidR="00051886">
        <w:rPr>
          <w:noProof/>
          <w:webHidden/>
        </w:rPr>
        <w:t>26</w:t>
      </w:r>
      <w:r>
        <w:rPr>
          <w:noProof/>
          <w:webHidden/>
        </w:rPr>
        <w:fldChar w:fldCharType="end"/>
      </w:r>
    </w:p>
    <w:p w14:paraId="2EB0F582" w14:textId="15091579"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8.2 Koordinatensystem</w:t>
      </w:r>
      <w:r>
        <w:rPr>
          <w:noProof/>
          <w:webHidden/>
        </w:rPr>
        <w:tab/>
      </w:r>
      <w:r>
        <w:rPr>
          <w:noProof/>
          <w:webHidden/>
        </w:rPr>
        <w:fldChar w:fldCharType="begin"/>
      </w:r>
      <w:r>
        <w:rPr>
          <w:noProof/>
          <w:webHidden/>
        </w:rPr>
        <w:instrText xml:space="preserve"> PAGEREF _Toc191382638 \h </w:instrText>
      </w:r>
      <w:r>
        <w:rPr>
          <w:noProof/>
          <w:webHidden/>
        </w:rPr>
      </w:r>
      <w:r>
        <w:rPr>
          <w:noProof/>
          <w:webHidden/>
        </w:rPr>
        <w:fldChar w:fldCharType="separate"/>
      </w:r>
      <w:r w:rsidR="00051886">
        <w:rPr>
          <w:noProof/>
          <w:webHidden/>
        </w:rPr>
        <w:t>27</w:t>
      </w:r>
      <w:r>
        <w:rPr>
          <w:noProof/>
          <w:webHidden/>
        </w:rPr>
        <w:fldChar w:fldCharType="end"/>
      </w:r>
    </w:p>
    <w:p w14:paraId="55C74488" w14:textId="7000EA6B"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8.3 Informationsgehalt der Modelle</w:t>
      </w:r>
      <w:r>
        <w:rPr>
          <w:noProof/>
          <w:webHidden/>
        </w:rPr>
        <w:tab/>
      </w:r>
      <w:r>
        <w:rPr>
          <w:noProof/>
          <w:webHidden/>
        </w:rPr>
        <w:fldChar w:fldCharType="begin"/>
      </w:r>
      <w:r>
        <w:rPr>
          <w:noProof/>
          <w:webHidden/>
        </w:rPr>
        <w:instrText xml:space="preserve"> PAGEREF _Toc191382639 \h </w:instrText>
      </w:r>
      <w:r>
        <w:rPr>
          <w:noProof/>
          <w:webHidden/>
        </w:rPr>
      </w:r>
      <w:r>
        <w:rPr>
          <w:noProof/>
          <w:webHidden/>
        </w:rPr>
        <w:fldChar w:fldCharType="separate"/>
      </w:r>
      <w:r w:rsidR="00051886">
        <w:rPr>
          <w:noProof/>
          <w:webHidden/>
        </w:rPr>
        <w:t>28</w:t>
      </w:r>
      <w:r>
        <w:rPr>
          <w:noProof/>
          <w:webHidden/>
        </w:rPr>
        <w:fldChar w:fldCharType="end"/>
      </w:r>
    </w:p>
    <w:p w14:paraId="589CFA1C" w14:textId="781821E3" w:rsidR="00A40CD6" w:rsidRDefault="00A40CD6">
      <w:pPr>
        <w:pStyle w:val="Verzeichnis2"/>
        <w:rPr>
          <w:rFonts w:asciiTheme="minorHAnsi" w:eastAsiaTheme="minorEastAsia" w:hAnsiTheme="minorHAnsi" w:cstheme="minorBidi"/>
          <w:noProof/>
          <w:color w:val="auto"/>
          <w:kern w:val="2"/>
          <w:sz w:val="24"/>
          <w:szCs w:val="24"/>
          <w14:ligatures w14:val="standardContextual"/>
        </w:rPr>
      </w:pPr>
      <w:r>
        <w:rPr>
          <w:noProof/>
        </w:rPr>
        <w:t>8.4 Genauigkeitsgrad der Modelle</w:t>
      </w:r>
      <w:r>
        <w:rPr>
          <w:noProof/>
          <w:webHidden/>
        </w:rPr>
        <w:tab/>
      </w:r>
      <w:r>
        <w:rPr>
          <w:noProof/>
          <w:webHidden/>
        </w:rPr>
        <w:fldChar w:fldCharType="begin"/>
      </w:r>
      <w:r>
        <w:rPr>
          <w:noProof/>
          <w:webHidden/>
        </w:rPr>
        <w:instrText xml:space="preserve"> PAGEREF _Toc191382640 \h </w:instrText>
      </w:r>
      <w:r>
        <w:rPr>
          <w:noProof/>
          <w:webHidden/>
        </w:rPr>
      </w:r>
      <w:r>
        <w:rPr>
          <w:noProof/>
          <w:webHidden/>
        </w:rPr>
        <w:fldChar w:fldCharType="separate"/>
      </w:r>
      <w:r w:rsidR="00051886">
        <w:rPr>
          <w:noProof/>
          <w:webHidden/>
        </w:rPr>
        <w:t>28</w:t>
      </w:r>
      <w:r>
        <w:rPr>
          <w:noProof/>
          <w:webHidden/>
        </w:rPr>
        <w:fldChar w:fldCharType="end"/>
      </w:r>
    </w:p>
    <w:p w14:paraId="1933E2CF" w14:textId="2E8F60FA" w:rsidR="00A40CD6" w:rsidRDefault="00A40CD6">
      <w:pPr>
        <w:pStyle w:val="Verzeichnis1"/>
        <w:rPr>
          <w:rFonts w:asciiTheme="minorHAnsi" w:eastAsiaTheme="minorEastAsia" w:hAnsiTheme="minorHAnsi" w:cstheme="minorBidi"/>
          <w:b w:val="0"/>
          <w:noProof/>
          <w:color w:val="auto"/>
          <w:kern w:val="2"/>
          <w:sz w:val="24"/>
          <w:szCs w:val="24"/>
          <w14:ligatures w14:val="standardContextual"/>
        </w:rPr>
      </w:pPr>
      <w:r>
        <w:rPr>
          <w:noProof/>
        </w:rPr>
        <w:t>9 Anlagen</w:t>
      </w:r>
      <w:r>
        <w:rPr>
          <w:noProof/>
          <w:webHidden/>
        </w:rPr>
        <w:tab/>
      </w:r>
      <w:r>
        <w:rPr>
          <w:noProof/>
          <w:webHidden/>
        </w:rPr>
        <w:fldChar w:fldCharType="begin"/>
      </w:r>
      <w:r>
        <w:rPr>
          <w:noProof/>
          <w:webHidden/>
        </w:rPr>
        <w:instrText xml:space="preserve"> PAGEREF _Toc191382641 \h </w:instrText>
      </w:r>
      <w:r>
        <w:rPr>
          <w:noProof/>
          <w:webHidden/>
        </w:rPr>
      </w:r>
      <w:r>
        <w:rPr>
          <w:noProof/>
          <w:webHidden/>
        </w:rPr>
        <w:fldChar w:fldCharType="separate"/>
      </w:r>
      <w:r w:rsidR="00051886">
        <w:rPr>
          <w:noProof/>
          <w:webHidden/>
        </w:rPr>
        <w:t>29</w:t>
      </w:r>
      <w:r>
        <w:rPr>
          <w:noProof/>
          <w:webHidden/>
        </w:rPr>
        <w:fldChar w:fldCharType="end"/>
      </w:r>
    </w:p>
    <w:p w14:paraId="680EF508" w14:textId="6433FD92" w:rsidR="00BC6716" w:rsidRDefault="00CC3413" w:rsidP="005021D3">
      <w:pPr>
        <w:pStyle w:val="berschrift2"/>
      </w:pPr>
      <w:r w:rsidRPr="00477435">
        <w:rPr>
          <w:color w:val="000000" w:themeColor="text1"/>
        </w:rPr>
        <w:lastRenderedPageBreak/>
        <w:fldChar w:fldCharType="end"/>
      </w:r>
      <w:bookmarkStart w:id="40" w:name="scroll-bookmark-2"/>
      <w:bookmarkStart w:id="41" w:name="scroll-bookmark-3"/>
      <w:bookmarkStart w:id="42" w:name="scroll-bookmark-4"/>
      <w:bookmarkStart w:id="43" w:name="_Toc19138261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B10D79">
        <w:t>BIM-Projektabwicklungsplan</w:t>
      </w:r>
      <w:bookmarkEnd w:id="42"/>
      <w:bookmarkEnd w:id="43"/>
    </w:p>
    <w:p w14:paraId="20DB2CEB" w14:textId="77777777" w:rsidR="00AC615B" w:rsidRPr="005021D3" w:rsidRDefault="00CC3413">
      <w:pPr>
        <w:rPr>
          <w:sz w:val="26"/>
          <w:szCs w:val="26"/>
        </w:rPr>
      </w:pPr>
      <w:r w:rsidRPr="005021D3">
        <w:rPr>
          <w:b/>
          <w:sz w:val="26"/>
          <w:szCs w:val="26"/>
        </w:rPr>
        <w:t>Musterdokument</w:t>
      </w:r>
    </w:p>
    <w:p w14:paraId="1356F443" w14:textId="77777777" w:rsidR="00AC615B" w:rsidRDefault="00CC3413">
      <w:r>
        <w:t>Der BIM-Projektabwicklungsplan ist ein Dokument, welches die Grundlage einer BIM-basierten Zusammenarbeit im Projekt strategisch beschreibt.</w:t>
      </w:r>
    </w:p>
    <w:p w14:paraId="09E56D5C" w14:textId="77777777" w:rsidR="00AC615B" w:rsidRDefault="00CC3413">
      <w:r>
        <w:t xml:space="preserve">Er legt die Ziele, die organisatorischen Strukturen und die Verantwortlichkeiten </w:t>
      </w:r>
      <w:r>
        <w:rPr>
          <w:b/>
        </w:rPr>
        <w:t>auf Seiten des Auftragnehmers (AN)</w:t>
      </w:r>
      <w:r>
        <w:t xml:space="preserve"> fest, stellt den Rahmen für die BIM-Leistungen dar und definiert die Prozesse sowie Austauschanforderungen der einzelnen Beteiligten </w:t>
      </w:r>
      <w:r>
        <w:rPr>
          <w:b/>
        </w:rPr>
        <w:t xml:space="preserve">auf </w:t>
      </w:r>
      <w:proofErr w:type="spellStart"/>
      <w:r>
        <w:rPr>
          <w:b/>
        </w:rPr>
        <w:t>Auftragnehmerseite</w:t>
      </w:r>
      <w:proofErr w:type="spellEnd"/>
      <w:r>
        <w:rPr>
          <w:b/>
        </w:rPr>
        <w:t>. Der BAP beinhaltet ebenso die Schnittstellen zum Auftraggeber (AG) und zu Dritten.</w:t>
      </w:r>
    </w:p>
    <w:p w14:paraId="41A10CAF" w14:textId="77777777" w:rsidR="00AC615B" w:rsidRDefault="00CC3413">
      <w:r>
        <w:rPr>
          <w:b/>
        </w:rPr>
        <w:t>Die vom AG bereits vor der der Ausschreibung befüllten Abschnitte – insbesondere Abschnitt 1 und 2 – dürfen vom Bieter nicht verändert werden. Ergänzungen dieser Abschnitte müssen farblich kenntlich gemacht werden.</w:t>
      </w:r>
    </w:p>
    <w:p w14:paraId="5A705A22" w14:textId="77777777" w:rsidR="00AC615B" w:rsidRDefault="00CC3413">
      <w:r>
        <w:rPr>
          <w:b/>
          <w:color w:val="FF0000"/>
        </w:rPr>
        <w:t xml:space="preserve">Dieses Dokument ist vom Bieter im Rahmen der Angebotslegung entsprechend den Vorgaben zu befüllen und dem Angebot beizufügen. </w:t>
      </w:r>
      <w:r>
        <w:rPr>
          <w:b/>
        </w:rPr>
        <w:t xml:space="preserve">Dieser wird im Rahmen der Angebotsprüfung durch den zuständigen BIM-Berater des AG geprüft und für die Verwendung im Projekt bestätigt/freigegeben. </w:t>
      </w:r>
      <w:r>
        <w:rPr>
          <w:b/>
          <w:color w:val="FF0000"/>
        </w:rPr>
        <w:t xml:space="preserve">Der BIM-Projektabwicklungsplan ist somit Vertragsbestandteil. </w:t>
      </w:r>
      <w:r>
        <w:rPr>
          <w:b/>
        </w:rPr>
        <w:t>Anschließend wird dieser vom BIM-Berater auf der Projektkommunikationsplattform im zugehörigen Projektraum abgelegt.</w:t>
      </w:r>
    </w:p>
    <w:p w14:paraId="233EABE9" w14:textId="77777777" w:rsidR="00AC615B" w:rsidRDefault="00CC3413">
      <w:r>
        <w:rPr>
          <w:b/>
        </w:rPr>
        <w:t> </w:t>
      </w:r>
    </w:p>
    <w:p w14:paraId="3655D027" w14:textId="77777777" w:rsidR="00AC615B" w:rsidRDefault="00CC3413">
      <w:r>
        <w:rPr>
          <w:b/>
        </w:rPr>
        <w:t>Das Dokument ist im Projektverlauf vom AN in Abstimmung mit dem Auftraggeber (AG) fortzuschreiben.</w:t>
      </w:r>
    </w:p>
    <w:p w14:paraId="6AC3FD71" w14:textId="77777777" w:rsidR="00AC615B" w:rsidRPr="004D6140" w:rsidRDefault="00CC3413">
      <w:pPr>
        <w:rPr>
          <w:color w:val="BFBFBF" w:themeColor="background1" w:themeShade="BF"/>
        </w:rPr>
      </w:pPr>
      <w:r w:rsidRPr="004D6140">
        <w:rPr>
          <w:b/>
          <w:color w:val="BFBFBF" w:themeColor="background1" w:themeShade="BF"/>
        </w:rPr>
        <w:t>Vorgaben zur Befüllung:</w:t>
      </w:r>
    </w:p>
    <w:p w14:paraId="7BDEB8B4" w14:textId="77777777" w:rsidR="00AC615B" w:rsidRPr="004D6140" w:rsidRDefault="00AC615B">
      <w:pPr>
        <w:rPr>
          <w:color w:val="BFBFBF" w:themeColor="background1" w:themeShade="BF"/>
        </w:rPr>
      </w:pPr>
    </w:p>
    <w:p w14:paraId="2A60DDBC" w14:textId="77777777" w:rsidR="00AC615B" w:rsidRPr="004D6140" w:rsidRDefault="00CC3413">
      <w:pPr>
        <w:ind w:left="2127"/>
        <w:rPr>
          <w:color w:val="BFBFBF" w:themeColor="background1" w:themeShade="BF"/>
        </w:rPr>
      </w:pPr>
      <w:r w:rsidRPr="004D6140">
        <w:rPr>
          <w:b/>
          <w:color w:val="BFBFBF" w:themeColor="background1" w:themeShade="BF"/>
        </w:rPr>
        <w:t>vor Ausschreibung</w:t>
      </w:r>
      <w:r w:rsidRPr="004D6140">
        <w:rPr>
          <w:color w:val="BFBFBF" w:themeColor="background1" w:themeShade="BF"/>
        </w:rPr>
        <w:t xml:space="preserve"> </w:t>
      </w:r>
      <w:r w:rsidRPr="004D6140">
        <w:rPr>
          <w:b/>
          <w:color w:val="BFBFBF" w:themeColor="background1" w:themeShade="BF"/>
        </w:rPr>
        <w:t>– durch AG</w:t>
      </w:r>
    </w:p>
    <w:p w14:paraId="61273103" w14:textId="77777777" w:rsidR="00AC615B" w:rsidRPr="004D6140" w:rsidRDefault="00CC3413">
      <w:pPr>
        <w:ind w:left="2127"/>
        <w:rPr>
          <w:color w:val="BFBFBF" w:themeColor="background1" w:themeShade="BF"/>
        </w:rPr>
      </w:pPr>
      <w:r w:rsidRPr="004D6140">
        <w:rPr>
          <w:color w:val="BFBFBF" w:themeColor="background1" w:themeShade="BF"/>
        </w:rPr>
        <w:t>Abschnitte: 1.1, 1.2, 2.1, 2.2, 7.2 (Eingrenzung auf bestimmte BIM-AWF möglich), 8.2. (wenn schon im Projekt vorhanden), 8.3 (falls erforderlich)</w:t>
      </w:r>
    </w:p>
    <w:p w14:paraId="37903760" w14:textId="77777777" w:rsidR="00AC615B" w:rsidRPr="004D6140" w:rsidRDefault="00CC3413">
      <w:pPr>
        <w:ind w:left="2127"/>
        <w:rPr>
          <w:color w:val="BFBFBF" w:themeColor="background1" w:themeShade="BF"/>
        </w:rPr>
      </w:pPr>
      <w:r w:rsidRPr="004D6140">
        <w:rPr>
          <w:b/>
          <w:color w:val="BFBFBF" w:themeColor="background1" w:themeShade="BF"/>
        </w:rPr>
        <w:t>mit Angebotsabgabe (Teilnahmewettbewerb) – durch Bieter</w:t>
      </w:r>
    </w:p>
    <w:p w14:paraId="32A93E4F" w14:textId="77777777" w:rsidR="00AC615B" w:rsidRPr="004D6140" w:rsidRDefault="00CC3413">
      <w:pPr>
        <w:ind w:left="2127"/>
        <w:rPr>
          <w:color w:val="BFBFBF" w:themeColor="background1" w:themeShade="BF"/>
        </w:rPr>
      </w:pPr>
      <w:r w:rsidRPr="004D6140">
        <w:rPr>
          <w:color w:val="BFBFBF" w:themeColor="background1" w:themeShade="BF"/>
        </w:rPr>
        <w:t>Abschnitte: 3.1, 3.2, 4.1 (gem. Eingrenzung unter 4.1), 6.3, 6.4,</w:t>
      </w:r>
    </w:p>
    <w:p w14:paraId="21C82DC6" w14:textId="77777777" w:rsidR="00AC615B" w:rsidRPr="004D6140" w:rsidRDefault="00CC3413">
      <w:pPr>
        <w:ind w:left="2127"/>
        <w:rPr>
          <w:color w:val="BFBFBF" w:themeColor="background1" w:themeShade="BF"/>
        </w:rPr>
      </w:pPr>
      <w:r w:rsidRPr="004D6140">
        <w:rPr>
          <w:b/>
          <w:color w:val="BFBFBF" w:themeColor="background1" w:themeShade="BF"/>
        </w:rPr>
        <w:t>4 Wochen nach Auftragserteilung – durch AN</w:t>
      </w:r>
    </w:p>
    <w:p w14:paraId="6B43F1D5" w14:textId="36136999" w:rsidR="00B15146" w:rsidRDefault="00CC3413">
      <w:pPr>
        <w:ind w:left="2127"/>
        <w:rPr>
          <w:color w:val="BFBFBF" w:themeColor="background1" w:themeShade="BF"/>
        </w:rPr>
      </w:pPr>
      <w:r w:rsidRPr="004D6140">
        <w:rPr>
          <w:color w:val="BFBFBF" w:themeColor="background1" w:themeShade="BF"/>
        </w:rPr>
        <w:t>Abschnitte: 3.3, 4.1 (vervollständigen), 5.1, 6.1, 6.2, 7.1, 7.2, 8.1, 8.2, 8.3, 8.4</w:t>
      </w:r>
    </w:p>
    <w:p w14:paraId="1CA97D66" w14:textId="7BDE07F8" w:rsidR="004D6140" w:rsidRDefault="004D6140" w:rsidP="004D6140">
      <w:pPr>
        <w:ind w:left="2127"/>
        <w:jc w:val="left"/>
        <w:rPr>
          <w:sz w:val="18"/>
          <w:szCs w:val="18"/>
        </w:rPr>
      </w:pPr>
      <w:r>
        <w:tab/>
      </w:r>
      <w:r>
        <w:tab/>
      </w:r>
      <w:r>
        <w:tab/>
      </w:r>
      <w:r>
        <w:tab/>
      </w:r>
      <w:r>
        <w:tab/>
      </w:r>
      <w:r>
        <w:tab/>
      </w:r>
      <w:r>
        <w:tab/>
      </w:r>
      <w:r>
        <w:tab/>
      </w:r>
      <w:r>
        <w:tab/>
      </w:r>
      <w:r>
        <w:tab/>
        <w:t xml:space="preserve">                                             </w:t>
      </w:r>
      <w:r>
        <w:rPr>
          <w:sz w:val="18"/>
          <w:szCs w:val="18"/>
        </w:rPr>
        <w:t xml:space="preserve">                                                                                                                </w:t>
      </w:r>
    </w:p>
    <w:p w14:paraId="1DA0DA63" w14:textId="7993AE2A" w:rsidR="004D6140" w:rsidRDefault="004D6140" w:rsidP="004D6140">
      <w:pPr>
        <w:jc w:val="left"/>
        <w:rPr>
          <w:sz w:val="18"/>
          <w:szCs w:val="18"/>
        </w:rPr>
      </w:pPr>
      <w:r>
        <w:rPr>
          <w:sz w:val="18"/>
          <w:szCs w:val="18"/>
        </w:rPr>
        <w:t xml:space="preserve">                                                                                                                                                              </w:t>
      </w:r>
    </w:p>
    <w:p w14:paraId="3D1C4E5E" w14:textId="318D76F9" w:rsidR="004D6140" w:rsidRPr="00A422F6" w:rsidRDefault="00D51990" w:rsidP="004D6140">
      <w:pPr>
        <w:jc w:val="left"/>
        <w:rPr>
          <w:sz w:val="18"/>
          <w:szCs w:val="18"/>
        </w:rPr>
      </w:pPr>
      <w:r>
        <w:rPr>
          <w:noProof/>
        </w:rPr>
        <w:drawing>
          <wp:anchor distT="0" distB="0" distL="114300" distR="114300" simplePos="0" relativeHeight="251661316" behindDoc="1" locked="0" layoutInCell="1" allowOverlap="1" wp14:anchorId="06DA45DC" wp14:editId="24F05F94">
            <wp:simplePos x="0" y="0"/>
            <wp:positionH relativeFrom="column">
              <wp:posOffset>1256665</wp:posOffset>
            </wp:positionH>
            <wp:positionV relativeFrom="paragraph">
              <wp:posOffset>9525</wp:posOffset>
            </wp:positionV>
            <wp:extent cx="1912620" cy="1718472"/>
            <wp:effectExtent l="0" t="0" r="0" b="0"/>
            <wp:wrapNone/>
            <wp:docPr id="12551875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12620" cy="1718472"/>
                    </a:xfrm>
                    <a:prstGeom prst="rect">
                      <a:avLst/>
                    </a:prstGeom>
                    <a:noFill/>
                  </pic:spPr>
                </pic:pic>
              </a:graphicData>
            </a:graphic>
            <wp14:sizeRelH relativeFrom="page">
              <wp14:pctWidth>0</wp14:pctWidth>
            </wp14:sizeRelH>
            <wp14:sizeRelV relativeFrom="page">
              <wp14:pctHeight>0</wp14:pctHeight>
            </wp14:sizeRelV>
          </wp:anchor>
        </w:drawing>
      </w:r>
      <w:r w:rsidR="004D6140">
        <w:rPr>
          <w:sz w:val="18"/>
          <w:szCs w:val="18"/>
        </w:rPr>
        <w:t xml:space="preserve">                                                                                                                                  I</w:t>
      </w:r>
      <w:r w:rsidR="004D6140" w:rsidRPr="00A422F6">
        <w:rPr>
          <w:sz w:val="18"/>
          <w:szCs w:val="18"/>
        </w:rPr>
        <w:t>ngenieurbüro Schönhofen</w:t>
      </w:r>
      <w:r w:rsidR="004D6140" w:rsidRPr="00A422F6">
        <w:rPr>
          <w:sz w:val="18"/>
          <w:szCs w:val="18"/>
        </w:rPr>
        <w:tab/>
        <w:t xml:space="preserve">  </w:t>
      </w:r>
    </w:p>
    <w:p w14:paraId="01F749E3" w14:textId="1AEDA08B" w:rsidR="004D6140" w:rsidRDefault="004D6140" w:rsidP="004D6140">
      <w:pPr>
        <w:ind w:left="2127"/>
        <w:jc w:val="left"/>
        <w:rPr>
          <w:sz w:val="18"/>
          <w:szCs w:val="18"/>
        </w:rPr>
      </w:pPr>
      <w:r w:rsidRPr="00A422F6">
        <w:rPr>
          <w:sz w:val="18"/>
          <w:szCs w:val="18"/>
        </w:rPr>
        <w:tab/>
      </w:r>
      <w:r w:rsidRPr="00A422F6">
        <w:rPr>
          <w:sz w:val="18"/>
          <w:szCs w:val="18"/>
        </w:rPr>
        <w:tab/>
      </w:r>
      <w:r w:rsidRPr="00A422F6">
        <w:rPr>
          <w:sz w:val="18"/>
          <w:szCs w:val="18"/>
        </w:rPr>
        <w:tab/>
      </w:r>
      <w:r w:rsidRPr="00A422F6">
        <w:rPr>
          <w:sz w:val="18"/>
          <w:szCs w:val="18"/>
        </w:rPr>
        <w:tab/>
      </w:r>
      <w:r w:rsidRPr="00A422F6">
        <w:rPr>
          <w:sz w:val="18"/>
          <w:szCs w:val="18"/>
        </w:rPr>
        <w:tab/>
      </w:r>
      <w:r w:rsidRPr="00A422F6">
        <w:rPr>
          <w:sz w:val="18"/>
          <w:szCs w:val="18"/>
        </w:rPr>
        <w:tab/>
      </w:r>
      <w:r>
        <w:rPr>
          <w:sz w:val="18"/>
          <w:szCs w:val="18"/>
        </w:rPr>
        <w:t xml:space="preserve">  </w:t>
      </w:r>
      <w:r w:rsidRPr="00A422F6">
        <w:rPr>
          <w:sz w:val="18"/>
          <w:szCs w:val="18"/>
        </w:rPr>
        <w:t>Magdeburger Straße 23</w:t>
      </w:r>
    </w:p>
    <w:p w14:paraId="684D6663" w14:textId="391EDD95" w:rsidR="004D6140" w:rsidRPr="00A422F6" w:rsidRDefault="004D6140" w:rsidP="004D6140">
      <w:pPr>
        <w:ind w:left="2127"/>
        <w:jc w:val="left"/>
        <w:rPr>
          <w:sz w:val="18"/>
          <w:szCs w:val="18"/>
        </w:rPr>
      </w:pPr>
      <w:r>
        <w:rPr>
          <w:sz w:val="18"/>
          <w:szCs w:val="18"/>
        </w:rPr>
        <w:t xml:space="preserve">                                                                                        06112 Halle (Saale)</w:t>
      </w:r>
    </w:p>
    <w:p w14:paraId="70C977A4" w14:textId="6AD717DB" w:rsidR="004D6140" w:rsidRPr="004D6140" w:rsidRDefault="004D6140" w:rsidP="004D6140">
      <w:pPr>
        <w:ind w:left="2127"/>
        <w:jc w:val="right"/>
        <w:rPr>
          <w:color w:val="BFBFBF" w:themeColor="background1" w:themeShade="BF"/>
        </w:rPr>
      </w:pPr>
    </w:p>
    <w:tbl>
      <w:tblPr>
        <w:tblStyle w:val="Tabellenraster"/>
        <w:tblpPr w:leftFromText="141" w:rightFromText="141" w:vertAnchor="page" w:horzAnchor="page" w:tblpX="7770" w:tblpY="13044"/>
        <w:tblW w:w="3630" w:type="dxa"/>
        <w:tblBorders>
          <w:top w:val="single" w:sz="6" w:space="0" w:color="000000"/>
          <w:insideH w:val="single" w:sz="6" w:space="0" w:color="000000"/>
          <w:insideV w:val="single" w:sz="6" w:space="0" w:color="FFFFFF"/>
        </w:tblBorders>
        <w:tblCellMar>
          <w:top w:w="45" w:type="dxa"/>
          <w:left w:w="0" w:type="dxa"/>
          <w:bottom w:w="45" w:type="dxa"/>
          <w:right w:w="567" w:type="dxa"/>
        </w:tblCellMar>
        <w:tblLook w:val="01E0" w:firstRow="1" w:lastRow="1" w:firstColumn="1" w:lastColumn="1" w:noHBand="0" w:noVBand="0"/>
      </w:tblPr>
      <w:tblGrid>
        <w:gridCol w:w="3630"/>
      </w:tblGrid>
      <w:tr w:rsidR="00B15146" w14:paraId="51600EB5" w14:textId="77777777" w:rsidTr="00B15146">
        <w:trPr>
          <w:trHeight w:val="465"/>
        </w:trPr>
        <w:tc>
          <w:tcPr>
            <w:tcW w:w="3630" w:type="dxa"/>
            <w:tcBorders>
              <w:top w:val="single" w:sz="6" w:space="0" w:color="000000"/>
              <w:left w:val="nil"/>
              <w:bottom w:val="single" w:sz="6" w:space="0" w:color="000000"/>
              <w:right w:val="nil"/>
            </w:tcBorders>
            <w:vAlign w:val="center"/>
            <w:hideMark/>
          </w:tcPr>
          <w:p w14:paraId="28A15C56" w14:textId="72840836" w:rsidR="00B15146" w:rsidRDefault="00B15146">
            <w:pPr>
              <w:rPr>
                <w:sz w:val="18"/>
                <w:lang w:val="it-IT" w:eastAsia="it-IT"/>
              </w:rPr>
            </w:pPr>
            <w:proofErr w:type="spellStart"/>
            <w:r>
              <w:rPr>
                <w:sz w:val="18"/>
                <w:lang w:val="it-IT" w:eastAsia="it-IT"/>
              </w:rPr>
              <w:t>Ersteller</w:t>
            </w:r>
            <w:proofErr w:type="spellEnd"/>
            <w:r>
              <w:rPr>
                <w:sz w:val="18"/>
                <w:lang w:val="it-IT" w:eastAsia="it-IT"/>
              </w:rPr>
              <w:t xml:space="preserve">: </w:t>
            </w:r>
            <w:r w:rsidR="004D6140">
              <w:rPr>
                <w:sz w:val="18"/>
                <w:lang w:val="it-IT" w:eastAsia="it-IT"/>
              </w:rPr>
              <w:t xml:space="preserve">BIM- </w:t>
            </w:r>
            <w:proofErr w:type="spellStart"/>
            <w:r w:rsidR="004D6140">
              <w:rPr>
                <w:sz w:val="18"/>
                <w:lang w:val="it-IT" w:eastAsia="it-IT"/>
              </w:rPr>
              <w:t>Koordinatorin</w:t>
            </w:r>
            <w:proofErr w:type="spellEnd"/>
            <w:r w:rsidR="004D6140">
              <w:rPr>
                <w:sz w:val="18"/>
                <w:lang w:val="it-IT" w:eastAsia="it-IT"/>
              </w:rPr>
              <w:t xml:space="preserve"> / Alarcón </w:t>
            </w:r>
          </w:p>
        </w:tc>
      </w:tr>
      <w:tr w:rsidR="00B15146" w14:paraId="2782B5DA" w14:textId="77777777" w:rsidTr="00B15146">
        <w:trPr>
          <w:trHeight w:val="465"/>
        </w:trPr>
        <w:tc>
          <w:tcPr>
            <w:tcW w:w="3630" w:type="dxa"/>
            <w:tcBorders>
              <w:top w:val="single" w:sz="6" w:space="0" w:color="000000"/>
              <w:left w:val="nil"/>
              <w:bottom w:val="single" w:sz="6" w:space="0" w:color="000000"/>
              <w:right w:val="nil"/>
            </w:tcBorders>
            <w:vAlign w:val="center"/>
            <w:hideMark/>
          </w:tcPr>
          <w:p w14:paraId="6D2109D2" w14:textId="1C6D1F94" w:rsidR="00B15146" w:rsidRDefault="008213B2" w:rsidP="004D6140">
            <w:pPr>
              <w:rPr>
                <w:sz w:val="18"/>
                <w:lang w:val="it-IT" w:eastAsia="it-IT"/>
              </w:rPr>
            </w:pPr>
            <w:proofErr w:type="gramStart"/>
            <w:r>
              <w:rPr>
                <w:sz w:val="18"/>
                <w:lang w:val="it-IT" w:eastAsia="it-IT"/>
              </w:rPr>
              <w:t xml:space="preserve">Status: </w:t>
            </w:r>
            <w:r w:rsidR="00D51990">
              <w:rPr>
                <w:b/>
              </w:rPr>
              <w:t xml:space="preserve"> </w:t>
            </w:r>
            <w:r w:rsidR="00D51990" w:rsidRPr="00D51990">
              <w:rPr>
                <w:sz w:val="18"/>
                <w:szCs w:val="18"/>
              </w:rPr>
              <w:t>vor</w:t>
            </w:r>
            <w:proofErr w:type="gramEnd"/>
            <w:r w:rsidR="00D51990" w:rsidRPr="00D51990">
              <w:rPr>
                <w:sz w:val="18"/>
                <w:szCs w:val="18"/>
              </w:rPr>
              <w:t xml:space="preserve"> Ausschreibung</w:t>
            </w:r>
          </w:p>
        </w:tc>
      </w:tr>
      <w:tr w:rsidR="00B15146" w14:paraId="485809D4" w14:textId="77777777" w:rsidTr="00B15146">
        <w:trPr>
          <w:trHeight w:val="465"/>
        </w:trPr>
        <w:tc>
          <w:tcPr>
            <w:tcW w:w="3630" w:type="dxa"/>
            <w:tcBorders>
              <w:top w:val="single" w:sz="6" w:space="0" w:color="000000"/>
              <w:left w:val="nil"/>
              <w:bottom w:val="single" w:sz="6" w:space="0" w:color="000000"/>
              <w:right w:val="nil"/>
            </w:tcBorders>
            <w:vAlign w:val="center"/>
            <w:hideMark/>
          </w:tcPr>
          <w:p w14:paraId="5C8729B6" w14:textId="3F8A6915" w:rsidR="00B15146" w:rsidRDefault="00B15146">
            <w:pPr>
              <w:rPr>
                <w:sz w:val="18"/>
                <w:lang w:val="it-IT" w:eastAsia="it-IT"/>
              </w:rPr>
            </w:pPr>
            <w:r>
              <w:rPr>
                <w:sz w:val="18"/>
                <w:lang w:val="it-IT" w:eastAsia="it-IT"/>
              </w:rPr>
              <w:t xml:space="preserve">Datum: </w:t>
            </w:r>
            <w:r w:rsidR="004D6140">
              <w:rPr>
                <w:sz w:val="18"/>
                <w:lang w:val="it-IT" w:eastAsia="it-IT"/>
              </w:rPr>
              <w:t>28.04.2025</w:t>
            </w:r>
          </w:p>
        </w:tc>
      </w:tr>
      <w:tr w:rsidR="00B15146" w14:paraId="1A453522" w14:textId="77777777" w:rsidTr="00B15146">
        <w:trPr>
          <w:trHeight w:val="465"/>
        </w:trPr>
        <w:tc>
          <w:tcPr>
            <w:tcW w:w="3630" w:type="dxa"/>
            <w:tcBorders>
              <w:top w:val="single" w:sz="6" w:space="0" w:color="000000"/>
              <w:left w:val="nil"/>
              <w:bottom w:val="nil"/>
              <w:right w:val="nil"/>
            </w:tcBorders>
            <w:vAlign w:val="center"/>
          </w:tcPr>
          <w:p w14:paraId="747DD444" w14:textId="77777777" w:rsidR="00B15146" w:rsidRDefault="00B15146">
            <w:pPr>
              <w:spacing w:line="264" w:lineRule="auto"/>
              <w:rPr>
                <w:sz w:val="18"/>
                <w:lang w:val="it-IT" w:eastAsia="it-IT"/>
              </w:rPr>
            </w:pPr>
          </w:p>
        </w:tc>
      </w:tr>
    </w:tbl>
    <w:p w14:paraId="1790CCF0" w14:textId="2AD52425" w:rsidR="00AC615B" w:rsidRDefault="00AC615B">
      <w:pPr>
        <w:ind w:left="2127"/>
      </w:pPr>
    </w:p>
    <w:p w14:paraId="2912DC05" w14:textId="77777777" w:rsidR="00AC615B" w:rsidRDefault="00CC3413">
      <w:pPr>
        <w:pStyle w:val="berschrift2"/>
      </w:pPr>
      <w:bookmarkStart w:id="44" w:name="scroll-bookmark-5"/>
      <w:bookmarkStart w:id="45" w:name="scroll-bookmark-6"/>
      <w:bookmarkStart w:id="46" w:name="_Toc191382611"/>
      <w:bookmarkEnd w:id="44"/>
      <w:r>
        <w:lastRenderedPageBreak/>
        <w:t>Index</w:t>
      </w:r>
      <w:bookmarkEnd w:id="45"/>
      <w:bookmarkEnd w:id="46"/>
    </w:p>
    <w:tbl>
      <w:tblPr>
        <w:tblStyle w:val="ScrollTableNormal"/>
        <w:tblW w:w="5000" w:type="pct"/>
        <w:tblLook w:val="0000" w:firstRow="0" w:lastRow="0" w:firstColumn="0" w:lastColumn="0" w:noHBand="0" w:noVBand="0"/>
      </w:tblPr>
      <w:tblGrid>
        <w:gridCol w:w="595"/>
        <w:gridCol w:w="790"/>
        <w:gridCol w:w="1379"/>
        <w:gridCol w:w="5292"/>
        <w:gridCol w:w="1288"/>
      </w:tblGrid>
      <w:tr w:rsidR="00545595" w14:paraId="247E7ADF" w14:textId="77777777" w:rsidTr="00AC615B">
        <w:tc>
          <w:tcPr>
            <w:tcW w:w="0" w:type="auto"/>
            <w:shd w:val="solid" w:color="F4F5F7" w:fill="F4F5F7"/>
          </w:tcPr>
          <w:p w14:paraId="538F7492" w14:textId="77777777" w:rsidR="00AC615B" w:rsidRDefault="00CC3413">
            <w:pPr>
              <w:jc w:val="left"/>
            </w:pPr>
            <w:r>
              <w:rPr>
                <w:b/>
              </w:rPr>
              <w:t>Nr.:</w:t>
            </w:r>
          </w:p>
        </w:tc>
        <w:tc>
          <w:tcPr>
            <w:tcW w:w="0" w:type="auto"/>
            <w:shd w:val="solid" w:color="F4F5F7" w:fill="F4F5F7"/>
          </w:tcPr>
          <w:p w14:paraId="4177ED31" w14:textId="77777777" w:rsidR="00AC615B" w:rsidRDefault="00CC3413">
            <w:pPr>
              <w:jc w:val="left"/>
            </w:pPr>
            <w:r>
              <w:rPr>
                <w:b/>
              </w:rPr>
              <w:t>Version:</w:t>
            </w:r>
          </w:p>
        </w:tc>
        <w:tc>
          <w:tcPr>
            <w:tcW w:w="0" w:type="auto"/>
            <w:shd w:val="solid" w:color="F4F5F7" w:fill="F4F5F7"/>
          </w:tcPr>
          <w:p w14:paraId="30D336B6" w14:textId="77777777" w:rsidR="00AC615B" w:rsidRDefault="00CC3413">
            <w:pPr>
              <w:jc w:val="left"/>
            </w:pPr>
            <w:r>
              <w:rPr>
                <w:b/>
              </w:rPr>
              <w:t>Datum:</w:t>
            </w:r>
          </w:p>
        </w:tc>
        <w:tc>
          <w:tcPr>
            <w:tcW w:w="0" w:type="auto"/>
            <w:shd w:val="solid" w:color="F4F5F7" w:fill="F4F5F7"/>
          </w:tcPr>
          <w:p w14:paraId="31E6A9A7" w14:textId="77777777" w:rsidR="00AC615B" w:rsidRDefault="00CC3413">
            <w:pPr>
              <w:jc w:val="left"/>
            </w:pPr>
            <w:r>
              <w:rPr>
                <w:b/>
              </w:rPr>
              <w:t>Änderung:</w:t>
            </w:r>
          </w:p>
        </w:tc>
        <w:tc>
          <w:tcPr>
            <w:tcW w:w="0" w:type="auto"/>
            <w:shd w:val="solid" w:color="F4F5F7" w:fill="F4F5F7"/>
          </w:tcPr>
          <w:p w14:paraId="790734B8" w14:textId="77777777" w:rsidR="00AC615B" w:rsidRDefault="00CC3413">
            <w:pPr>
              <w:jc w:val="left"/>
            </w:pPr>
            <w:r>
              <w:rPr>
                <w:b/>
              </w:rPr>
              <w:t>Verfasser:</w:t>
            </w:r>
          </w:p>
        </w:tc>
      </w:tr>
      <w:tr w:rsidR="00545595" w14:paraId="7C11361B" w14:textId="77777777" w:rsidTr="00AC615B">
        <w:tc>
          <w:tcPr>
            <w:tcW w:w="0" w:type="auto"/>
          </w:tcPr>
          <w:p w14:paraId="233C7296" w14:textId="77777777" w:rsidR="00AC615B" w:rsidRDefault="00CC3413">
            <w:pPr>
              <w:jc w:val="left"/>
            </w:pPr>
            <w:r>
              <w:t>01</w:t>
            </w:r>
          </w:p>
        </w:tc>
        <w:tc>
          <w:tcPr>
            <w:tcW w:w="0" w:type="auto"/>
          </w:tcPr>
          <w:p w14:paraId="6104B976" w14:textId="77777777" w:rsidR="00AC615B" w:rsidRDefault="00CC3413">
            <w:pPr>
              <w:jc w:val="left"/>
            </w:pPr>
            <w:r>
              <w:t>1.0</w:t>
            </w:r>
          </w:p>
        </w:tc>
        <w:tc>
          <w:tcPr>
            <w:tcW w:w="0" w:type="auto"/>
          </w:tcPr>
          <w:p w14:paraId="0D4BBCF6" w14:textId="77777777" w:rsidR="00AC615B" w:rsidRDefault="00CC3413">
            <w:pPr>
              <w:jc w:val="left"/>
            </w:pPr>
            <w:r>
              <w:t>26.04.2016</w:t>
            </w:r>
          </w:p>
        </w:tc>
        <w:tc>
          <w:tcPr>
            <w:tcW w:w="0" w:type="auto"/>
          </w:tcPr>
          <w:p w14:paraId="2D9CDBB8" w14:textId="77777777" w:rsidR="00AC615B" w:rsidRDefault="00CC3413">
            <w:pPr>
              <w:jc w:val="left"/>
            </w:pPr>
            <w:r>
              <w:t>Erstausgabe</w:t>
            </w:r>
          </w:p>
        </w:tc>
        <w:tc>
          <w:tcPr>
            <w:tcW w:w="0" w:type="auto"/>
          </w:tcPr>
          <w:p w14:paraId="75A5FE14" w14:textId="77777777" w:rsidR="00AC615B" w:rsidRDefault="00CC3413">
            <w:pPr>
              <w:jc w:val="left"/>
            </w:pPr>
            <w:r>
              <w:t>I.SBB (3)</w:t>
            </w:r>
          </w:p>
        </w:tc>
      </w:tr>
      <w:tr w:rsidR="00545595" w14:paraId="111BCE7C" w14:textId="77777777" w:rsidTr="00AC615B">
        <w:tc>
          <w:tcPr>
            <w:tcW w:w="0" w:type="auto"/>
          </w:tcPr>
          <w:p w14:paraId="3B5598EE" w14:textId="77777777" w:rsidR="00AC615B" w:rsidRDefault="00CC3413">
            <w:pPr>
              <w:jc w:val="left"/>
            </w:pPr>
            <w:r>
              <w:t>02</w:t>
            </w:r>
          </w:p>
        </w:tc>
        <w:tc>
          <w:tcPr>
            <w:tcW w:w="0" w:type="auto"/>
          </w:tcPr>
          <w:p w14:paraId="5DD8A452" w14:textId="77777777" w:rsidR="00AC615B" w:rsidRDefault="00CC3413">
            <w:pPr>
              <w:jc w:val="left"/>
            </w:pPr>
            <w:r>
              <w:t>1.1</w:t>
            </w:r>
          </w:p>
        </w:tc>
        <w:tc>
          <w:tcPr>
            <w:tcW w:w="0" w:type="auto"/>
          </w:tcPr>
          <w:p w14:paraId="5B24D107" w14:textId="77777777" w:rsidR="00AC615B" w:rsidRDefault="00CC3413">
            <w:pPr>
              <w:jc w:val="left"/>
            </w:pPr>
            <w:r>
              <w:t>01.10.2016</w:t>
            </w:r>
          </w:p>
        </w:tc>
        <w:tc>
          <w:tcPr>
            <w:tcW w:w="0" w:type="auto"/>
          </w:tcPr>
          <w:p w14:paraId="2E73E152" w14:textId="77777777" w:rsidR="00AC615B" w:rsidRDefault="00CC3413">
            <w:pPr>
              <w:jc w:val="left"/>
            </w:pPr>
            <w:r>
              <w:t>Ergänzung Abschnitt 4.1</w:t>
            </w:r>
          </w:p>
        </w:tc>
        <w:tc>
          <w:tcPr>
            <w:tcW w:w="0" w:type="auto"/>
          </w:tcPr>
          <w:p w14:paraId="2E97D038" w14:textId="77777777" w:rsidR="00AC615B" w:rsidRDefault="00CC3413">
            <w:pPr>
              <w:jc w:val="left"/>
            </w:pPr>
            <w:r>
              <w:t>I.SBB (3)</w:t>
            </w:r>
          </w:p>
        </w:tc>
      </w:tr>
      <w:tr w:rsidR="00545595" w14:paraId="27382353" w14:textId="77777777" w:rsidTr="00AC615B">
        <w:tc>
          <w:tcPr>
            <w:tcW w:w="0" w:type="auto"/>
          </w:tcPr>
          <w:p w14:paraId="72CD323A" w14:textId="77777777" w:rsidR="00AC615B" w:rsidRDefault="00CC3413">
            <w:pPr>
              <w:jc w:val="left"/>
            </w:pPr>
            <w:r>
              <w:t>03</w:t>
            </w:r>
          </w:p>
        </w:tc>
        <w:tc>
          <w:tcPr>
            <w:tcW w:w="0" w:type="auto"/>
          </w:tcPr>
          <w:p w14:paraId="450CCA57" w14:textId="77777777" w:rsidR="00AC615B" w:rsidRDefault="00CC3413">
            <w:pPr>
              <w:jc w:val="left"/>
            </w:pPr>
            <w:r>
              <w:t>1.2</w:t>
            </w:r>
          </w:p>
        </w:tc>
        <w:tc>
          <w:tcPr>
            <w:tcW w:w="0" w:type="auto"/>
          </w:tcPr>
          <w:p w14:paraId="16BB3B68" w14:textId="77777777" w:rsidR="00AC615B" w:rsidRDefault="00CC3413">
            <w:pPr>
              <w:jc w:val="left"/>
            </w:pPr>
            <w:r>
              <w:t>10.05.2017</w:t>
            </w:r>
          </w:p>
        </w:tc>
        <w:tc>
          <w:tcPr>
            <w:tcW w:w="0" w:type="auto"/>
          </w:tcPr>
          <w:p w14:paraId="27E2C96B" w14:textId="77777777" w:rsidR="00AC615B" w:rsidRDefault="00CC3413">
            <w:pPr>
              <w:jc w:val="left"/>
            </w:pPr>
            <w:r>
              <w:t>Überarbeitung</w:t>
            </w:r>
          </w:p>
        </w:tc>
        <w:tc>
          <w:tcPr>
            <w:tcW w:w="0" w:type="auto"/>
          </w:tcPr>
          <w:p w14:paraId="4255D008" w14:textId="77777777" w:rsidR="00AC615B" w:rsidRDefault="00CC3413">
            <w:pPr>
              <w:jc w:val="left"/>
            </w:pPr>
            <w:r>
              <w:t>I.SBB (3)</w:t>
            </w:r>
          </w:p>
          <w:p w14:paraId="711AABA7" w14:textId="77777777" w:rsidR="00AC615B" w:rsidRDefault="00CC3413">
            <w:pPr>
              <w:jc w:val="left"/>
            </w:pPr>
            <w:r>
              <w:t>I.NP</w:t>
            </w:r>
          </w:p>
        </w:tc>
      </w:tr>
      <w:tr w:rsidR="00545595" w14:paraId="32524866" w14:textId="77777777" w:rsidTr="00AC615B">
        <w:tc>
          <w:tcPr>
            <w:tcW w:w="0" w:type="auto"/>
          </w:tcPr>
          <w:p w14:paraId="2FAFF228" w14:textId="77777777" w:rsidR="00AC615B" w:rsidRDefault="00CC3413">
            <w:pPr>
              <w:jc w:val="left"/>
            </w:pPr>
            <w:r>
              <w:t>04</w:t>
            </w:r>
          </w:p>
        </w:tc>
        <w:tc>
          <w:tcPr>
            <w:tcW w:w="0" w:type="auto"/>
          </w:tcPr>
          <w:p w14:paraId="0BE9BB8E" w14:textId="77777777" w:rsidR="00AC615B" w:rsidRDefault="00CC3413">
            <w:pPr>
              <w:jc w:val="left"/>
            </w:pPr>
            <w:r>
              <w:t>1.3</w:t>
            </w:r>
          </w:p>
        </w:tc>
        <w:tc>
          <w:tcPr>
            <w:tcW w:w="0" w:type="auto"/>
          </w:tcPr>
          <w:p w14:paraId="20CCF3F4" w14:textId="77777777" w:rsidR="00AC615B" w:rsidRDefault="00CC3413">
            <w:pPr>
              <w:jc w:val="left"/>
            </w:pPr>
            <w:r>
              <w:t>01.11.2019</w:t>
            </w:r>
          </w:p>
        </w:tc>
        <w:tc>
          <w:tcPr>
            <w:tcW w:w="0" w:type="auto"/>
          </w:tcPr>
          <w:p w14:paraId="71B7A869" w14:textId="77777777" w:rsidR="00AC615B" w:rsidRDefault="00CC3413">
            <w:pPr>
              <w:jc w:val="left"/>
            </w:pPr>
            <w:r>
              <w:t>Änderung des Geltungsbereiches</w:t>
            </w:r>
          </w:p>
          <w:p w14:paraId="2DC4BD01" w14:textId="77777777" w:rsidR="00AC615B" w:rsidRDefault="00CC3413">
            <w:pPr>
              <w:jc w:val="left"/>
            </w:pPr>
            <w:r>
              <w:t xml:space="preserve">ausschließliche Anwendung der Vorgaben für </w:t>
            </w:r>
            <w:proofErr w:type="gramStart"/>
            <w:r>
              <w:t xml:space="preserve">DB </w:t>
            </w:r>
            <w:proofErr w:type="spellStart"/>
            <w:r>
              <w:t>Station</w:t>
            </w:r>
            <w:proofErr w:type="gramEnd"/>
            <w:r>
              <w:t>&amp;Service</w:t>
            </w:r>
            <w:proofErr w:type="spellEnd"/>
            <w:r>
              <w:t xml:space="preserve"> AG Projekte</w:t>
            </w:r>
          </w:p>
          <w:p w14:paraId="6F93A8C0" w14:textId="77777777" w:rsidR="00AC615B" w:rsidRDefault="00CC3413">
            <w:pPr>
              <w:jc w:val="left"/>
            </w:pPr>
            <w:r>
              <w:t>Löschung der DB Netz AG bezogenen fachlichen Inhalte</w:t>
            </w:r>
          </w:p>
          <w:p w14:paraId="0EBDC257" w14:textId="77777777" w:rsidR="00AC615B" w:rsidRDefault="00CC3413">
            <w:pPr>
              <w:jc w:val="left"/>
            </w:pPr>
            <w:r>
              <w:t>Anpassung Anwendungsfälle</w:t>
            </w:r>
          </w:p>
        </w:tc>
        <w:tc>
          <w:tcPr>
            <w:tcW w:w="0" w:type="auto"/>
          </w:tcPr>
          <w:p w14:paraId="20D54F5C" w14:textId="77777777" w:rsidR="00AC615B" w:rsidRDefault="00CC3413">
            <w:pPr>
              <w:jc w:val="left"/>
            </w:pPr>
            <w:r>
              <w:t>I.SPM (S)</w:t>
            </w:r>
          </w:p>
        </w:tc>
      </w:tr>
      <w:tr w:rsidR="00545595" w14:paraId="05109E60" w14:textId="77777777" w:rsidTr="00AC615B">
        <w:tc>
          <w:tcPr>
            <w:tcW w:w="0" w:type="auto"/>
          </w:tcPr>
          <w:p w14:paraId="19B051F1" w14:textId="77777777" w:rsidR="00AC615B" w:rsidRDefault="00CC3413">
            <w:pPr>
              <w:jc w:val="left"/>
            </w:pPr>
            <w:r>
              <w:t>06</w:t>
            </w:r>
          </w:p>
        </w:tc>
        <w:tc>
          <w:tcPr>
            <w:tcW w:w="0" w:type="auto"/>
          </w:tcPr>
          <w:p w14:paraId="1C4438B6" w14:textId="77777777" w:rsidR="00AC615B" w:rsidRDefault="00CC3413">
            <w:pPr>
              <w:jc w:val="left"/>
            </w:pPr>
            <w:r>
              <w:t>1.4</w:t>
            </w:r>
          </w:p>
        </w:tc>
        <w:tc>
          <w:tcPr>
            <w:tcW w:w="0" w:type="auto"/>
          </w:tcPr>
          <w:p w14:paraId="00404D67" w14:textId="77777777" w:rsidR="00AC615B" w:rsidRDefault="00CC3413">
            <w:pPr>
              <w:jc w:val="left"/>
            </w:pPr>
            <w:r>
              <w:t>29.01.2021</w:t>
            </w:r>
          </w:p>
        </w:tc>
        <w:tc>
          <w:tcPr>
            <w:tcW w:w="0" w:type="auto"/>
          </w:tcPr>
          <w:p w14:paraId="3DE60D22" w14:textId="77777777" w:rsidR="00AC615B" w:rsidRDefault="00CC3413">
            <w:pPr>
              <w:jc w:val="left"/>
            </w:pPr>
            <w:r>
              <w:t>Aktualisierung BIM-Anwendungsfälle</w:t>
            </w:r>
          </w:p>
          <w:p w14:paraId="3D92AB58" w14:textId="77777777" w:rsidR="00AC615B" w:rsidRDefault="00CC3413">
            <w:pPr>
              <w:jc w:val="left"/>
            </w:pPr>
            <w:r>
              <w:t>Ergänzung Kapitel 8</w:t>
            </w:r>
          </w:p>
          <w:p w14:paraId="3EC4169A" w14:textId="77777777" w:rsidR="00AC615B" w:rsidRDefault="00CC3413">
            <w:pPr>
              <w:jc w:val="left"/>
            </w:pPr>
            <w:r>
              <w:t>Inhaltliche Zusammenfassung einzelner Abschnitte</w:t>
            </w:r>
          </w:p>
          <w:p w14:paraId="03A3DE4D" w14:textId="77777777" w:rsidR="00AC615B" w:rsidRDefault="00CC3413">
            <w:pPr>
              <w:jc w:val="left"/>
            </w:pPr>
            <w:r>
              <w:t>Redaktionelle Überarbeitung des gesamten BAP</w:t>
            </w:r>
          </w:p>
        </w:tc>
        <w:tc>
          <w:tcPr>
            <w:tcW w:w="0" w:type="auto"/>
          </w:tcPr>
          <w:p w14:paraId="4093E6F8" w14:textId="77777777" w:rsidR="00AC615B" w:rsidRDefault="00CC3413">
            <w:pPr>
              <w:jc w:val="left"/>
            </w:pPr>
            <w:r>
              <w:t>I.SPM(S)</w:t>
            </w:r>
          </w:p>
        </w:tc>
      </w:tr>
      <w:tr w:rsidR="00545595" w14:paraId="35A31DB1" w14:textId="77777777" w:rsidTr="00AC615B">
        <w:tc>
          <w:tcPr>
            <w:tcW w:w="0" w:type="auto"/>
          </w:tcPr>
          <w:p w14:paraId="69987A07" w14:textId="77777777" w:rsidR="00AC615B" w:rsidRDefault="00CC3413">
            <w:pPr>
              <w:jc w:val="left"/>
            </w:pPr>
            <w:r>
              <w:t>07</w:t>
            </w:r>
          </w:p>
        </w:tc>
        <w:tc>
          <w:tcPr>
            <w:tcW w:w="0" w:type="auto"/>
          </w:tcPr>
          <w:p w14:paraId="198E3E61" w14:textId="77777777" w:rsidR="00AC615B" w:rsidRDefault="00CC3413">
            <w:pPr>
              <w:jc w:val="left"/>
            </w:pPr>
            <w:r>
              <w:t>1.5</w:t>
            </w:r>
          </w:p>
        </w:tc>
        <w:tc>
          <w:tcPr>
            <w:tcW w:w="0" w:type="auto"/>
          </w:tcPr>
          <w:p w14:paraId="00FBCEEE" w14:textId="77777777" w:rsidR="00AC615B" w:rsidRDefault="00CC3413">
            <w:pPr>
              <w:jc w:val="left"/>
            </w:pPr>
            <w:r>
              <w:t>01.11.2021</w:t>
            </w:r>
          </w:p>
        </w:tc>
        <w:tc>
          <w:tcPr>
            <w:tcW w:w="0" w:type="auto"/>
          </w:tcPr>
          <w:p w14:paraId="573E4312" w14:textId="77777777" w:rsidR="00AC615B" w:rsidRDefault="00CC3413">
            <w:pPr>
              <w:jc w:val="left"/>
            </w:pPr>
            <w:r>
              <w:t>Aktualisierung Vorgaben zur Befüllung; Entfall Abschnitt 5.2 </w:t>
            </w:r>
            <w:r>
              <w:br/>
              <w:t>Ergänzende Hinweise Abschnitt 4, 6.2, 8.2</w:t>
            </w:r>
          </w:p>
        </w:tc>
        <w:tc>
          <w:tcPr>
            <w:tcW w:w="0" w:type="auto"/>
          </w:tcPr>
          <w:p w14:paraId="0A9FF5BE" w14:textId="77777777" w:rsidR="00AC615B" w:rsidRDefault="00CC3413">
            <w:pPr>
              <w:jc w:val="left"/>
            </w:pPr>
            <w:r>
              <w:t>I.SPM (S)</w:t>
            </w:r>
          </w:p>
        </w:tc>
      </w:tr>
      <w:tr w:rsidR="00545595" w14:paraId="1D66830C" w14:textId="77777777" w:rsidTr="00AC615B">
        <w:tc>
          <w:tcPr>
            <w:tcW w:w="0" w:type="auto"/>
          </w:tcPr>
          <w:p w14:paraId="4DB6D476" w14:textId="77777777" w:rsidR="00AC615B" w:rsidRDefault="00CC3413">
            <w:pPr>
              <w:jc w:val="left"/>
            </w:pPr>
            <w:r>
              <w:t>08</w:t>
            </w:r>
          </w:p>
        </w:tc>
        <w:tc>
          <w:tcPr>
            <w:tcW w:w="0" w:type="auto"/>
          </w:tcPr>
          <w:p w14:paraId="7A017F71" w14:textId="77777777" w:rsidR="00AC615B" w:rsidRDefault="00CC3413">
            <w:pPr>
              <w:jc w:val="left"/>
            </w:pPr>
            <w:r>
              <w:t>1.6</w:t>
            </w:r>
          </w:p>
        </w:tc>
        <w:tc>
          <w:tcPr>
            <w:tcW w:w="0" w:type="auto"/>
          </w:tcPr>
          <w:p w14:paraId="26830451" w14:textId="77777777" w:rsidR="00AC615B" w:rsidRDefault="00CC3413">
            <w:pPr>
              <w:jc w:val="left"/>
            </w:pPr>
            <w:r>
              <w:t>17.05.2022 </w:t>
            </w:r>
          </w:p>
        </w:tc>
        <w:tc>
          <w:tcPr>
            <w:tcW w:w="0" w:type="auto"/>
          </w:tcPr>
          <w:p w14:paraId="0B49716B" w14:textId="77777777" w:rsidR="00AC615B" w:rsidRDefault="00CC3413">
            <w:pPr>
              <w:jc w:val="left"/>
            </w:pPr>
            <w:r>
              <w:t>Ergänzender Hinweis 3.1 zu Verantwortlichkeiten und Abschnitt 2</w:t>
            </w:r>
            <w:r>
              <w:br/>
              <w:t>"Bestandserfassung mittels Punktwolke" </w:t>
            </w:r>
          </w:p>
        </w:tc>
        <w:tc>
          <w:tcPr>
            <w:tcW w:w="0" w:type="auto"/>
          </w:tcPr>
          <w:p w14:paraId="1B90CF1E" w14:textId="77777777" w:rsidR="00AC615B" w:rsidRDefault="00CC3413">
            <w:pPr>
              <w:jc w:val="left"/>
            </w:pPr>
            <w:r>
              <w:t>I.SPM 4</w:t>
            </w:r>
          </w:p>
        </w:tc>
      </w:tr>
      <w:tr w:rsidR="00545595" w14:paraId="6B62AA0A" w14:textId="77777777" w:rsidTr="00AC615B">
        <w:tc>
          <w:tcPr>
            <w:tcW w:w="0" w:type="auto"/>
          </w:tcPr>
          <w:p w14:paraId="00BE3257" w14:textId="77777777" w:rsidR="00AC615B" w:rsidRDefault="00CC3413">
            <w:pPr>
              <w:jc w:val="left"/>
            </w:pPr>
            <w:r>
              <w:t>09</w:t>
            </w:r>
          </w:p>
        </w:tc>
        <w:tc>
          <w:tcPr>
            <w:tcW w:w="0" w:type="auto"/>
          </w:tcPr>
          <w:p w14:paraId="1B9DD1F4" w14:textId="77777777" w:rsidR="00AC615B" w:rsidRDefault="00CC3413">
            <w:pPr>
              <w:jc w:val="left"/>
            </w:pPr>
            <w:r>
              <w:t>1.7</w:t>
            </w:r>
          </w:p>
        </w:tc>
        <w:tc>
          <w:tcPr>
            <w:tcW w:w="0" w:type="auto"/>
          </w:tcPr>
          <w:p w14:paraId="108C46C6" w14:textId="77777777" w:rsidR="00AC615B" w:rsidRDefault="00CC3413">
            <w:pPr>
              <w:jc w:val="left"/>
            </w:pPr>
            <w:r>
              <w:t>24.11.2022</w:t>
            </w:r>
          </w:p>
        </w:tc>
        <w:tc>
          <w:tcPr>
            <w:tcW w:w="0" w:type="auto"/>
          </w:tcPr>
          <w:p w14:paraId="7083E3B2" w14:textId="77777777" w:rsidR="00AC615B" w:rsidRDefault="00CC3413">
            <w:pPr>
              <w:jc w:val="left"/>
            </w:pPr>
            <w:r>
              <w:t>Abschnitt 2.2, Ergänzung BIM-Anwendungsfall "Baubesprechung mit BIM"</w:t>
            </w:r>
            <w:r>
              <w:br/>
              <w:t>Abschnitt 8.2, Aktualisierung des Kapitels (Koordinatensystem VA)</w:t>
            </w:r>
          </w:p>
        </w:tc>
        <w:tc>
          <w:tcPr>
            <w:tcW w:w="0" w:type="auto"/>
          </w:tcPr>
          <w:p w14:paraId="0EC309FB" w14:textId="77777777" w:rsidR="00AC615B" w:rsidRDefault="00CC3413">
            <w:pPr>
              <w:jc w:val="left"/>
            </w:pPr>
            <w:r>
              <w:t>I.SPM 4</w:t>
            </w:r>
          </w:p>
        </w:tc>
      </w:tr>
      <w:tr w:rsidR="00545595" w14:paraId="7CF02507" w14:textId="77777777" w:rsidTr="00AC615B">
        <w:tc>
          <w:tcPr>
            <w:tcW w:w="0" w:type="auto"/>
          </w:tcPr>
          <w:p w14:paraId="432222E4" w14:textId="77777777" w:rsidR="00AC615B" w:rsidRDefault="00CC3413">
            <w:pPr>
              <w:jc w:val="left"/>
            </w:pPr>
            <w:r>
              <w:t>10</w:t>
            </w:r>
          </w:p>
        </w:tc>
        <w:tc>
          <w:tcPr>
            <w:tcW w:w="0" w:type="auto"/>
          </w:tcPr>
          <w:p w14:paraId="0FA155FB" w14:textId="77777777" w:rsidR="00AC615B" w:rsidRDefault="00CC3413">
            <w:pPr>
              <w:jc w:val="left"/>
            </w:pPr>
            <w:r>
              <w:t>1.8</w:t>
            </w:r>
          </w:p>
        </w:tc>
        <w:tc>
          <w:tcPr>
            <w:tcW w:w="0" w:type="auto"/>
          </w:tcPr>
          <w:p w14:paraId="3B6C26CC" w14:textId="77777777" w:rsidR="00AC615B" w:rsidRDefault="00CC3413">
            <w:pPr>
              <w:jc w:val="left"/>
            </w:pPr>
            <w:r>
              <w:t>09.05.2023</w:t>
            </w:r>
          </w:p>
        </w:tc>
        <w:tc>
          <w:tcPr>
            <w:tcW w:w="0" w:type="auto"/>
          </w:tcPr>
          <w:p w14:paraId="3F1924D2" w14:textId="77777777" w:rsidR="00AC615B" w:rsidRDefault="00CC3413">
            <w:pPr>
              <w:jc w:val="left"/>
            </w:pPr>
            <w:r>
              <w:t>Änderung: Nummerierung Anlage</w:t>
            </w:r>
          </w:p>
          <w:p w14:paraId="42A6556B" w14:textId="77777777" w:rsidR="00AC615B" w:rsidRDefault="00CC3413">
            <w:pPr>
              <w:jc w:val="left"/>
            </w:pPr>
            <w:r>
              <w:t xml:space="preserve">Abschnitt 2.1, Ergänzung BIM-Ziel für Projektart </w:t>
            </w:r>
            <w:proofErr w:type="spellStart"/>
            <w:r>
              <w:t>EinfachBIM</w:t>
            </w:r>
            <w:proofErr w:type="spellEnd"/>
            <w:r>
              <w:br/>
              <w:t>Abschnitt 2.2, Ergänzung BIM-Anwendungsfall "As-Built-Kontrolle"</w:t>
            </w:r>
          </w:p>
          <w:p w14:paraId="0227CE81" w14:textId="77777777" w:rsidR="00AC615B" w:rsidRDefault="00CC3413">
            <w:pPr>
              <w:jc w:val="left"/>
            </w:pPr>
            <w:r>
              <w:t>Abschnitt 3.3, Anpassung der Tabelle für Projektbeteiligtenliste</w:t>
            </w:r>
          </w:p>
        </w:tc>
        <w:tc>
          <w:tcPr>
            <w:tcW w:w="0" w:type="auto"/>
          </w:tcPr>
          <w:p w14:paraId="4C29DC2A" w14:textId="77777777" w:rsidR="00AC615B" w:rsidRDefault="00CC3413">
            <w:pPr>
              <w:jc w:val="left"/>
            </w:pPr>
            <w:r>
              <w:t>I.SPM 4</w:t>
            </w:r>
          </w:p>
        </w:tc>
      </w:tr>
      <w:tr w:rsidR="00545595" w14:paraId="7B6B38B6" w14:textId="77777777" w:rsidTr="00AC615B">
        <w:tc>
          <w:tcPr>
            <w:tcW w:w="0" w:type="auto"/>
          </w:tcPr>
          <w:p w14:paraId="23C9725C" w14:textId="77777777" w:rsidR="00AC615B" w:rsidRDefault="00CC3413">
            <w:pPr>
              <w:jc w:val="left"/>
            </w:pPr>
            <w:r>
              <w:t>11</w:t>
            </w:r>
          </w:p>
        </w:tc>
        <w:tc>
          <w:tcPr>
            <w:tcW w:w="0" w:type="auto"/>
          </w:tcPr>
          <w:p w14:paraId="0234EDCC" w14:textId="77777777" w:rsidR="00AC615B" w:rsidRDefault="00CC3413">
            <w:pPr>
              <w:jc w:val="left"/>
            </w:pPr>
            <w:r>
              <w:t>1.9</w:t>
            </w:r>
          </w:p>
        </w:tc>
        <w:tc>
          <w:tcPr>
            <w:tcW w:w="0" w:type="auto"/>
          </w:tcPr>
          <w:p w14:paraId="43934B54" w14:textId="77777777" w:rsidR="00AC615B" w:rsidRDefault="00CC3413">
            <w:pPr>
              <w:jc w:val="left"/>
            </w:pPr>
            <w:r>
              <w:t>15.11.2023</w:t>
            </w:r>
          </w:p>
        </w:tc>
        <w:tc>
          <w:tcPr>
            <w:tcW w:w="0" w:type="auto"/>
          </w:tcPr>
          <w:p w14:paraId="04BDB368" w14:textId="77777777" w:rsidR="00AC615B" w:rsidRDefault="00CC3413">
            <w:pPr>
              <w:jc w:val="left"/>
            </w:pPr>
            <w:r>
              <w:t xml:space="preserve">Entfall Kap. 8.3 (Abbildung Bauphasen) und Angabe Koordinationskörper in Kap. 8.2, Ergänzung Abschnitt 8.4 (Level </w:t>
            </w:r>
            <w:proofErr w:type="spellStart"/>
            <w:r>
              <w:t>of</w:t>
            </w:r>
            <w:proofErr w:type="spellEnd"/>
            <w:r>
              <w:t xml:space="preserve"> </w:t>
            </w:r>
            <w:proofErr w:type="spellStart"/>
            <w:r>
              <w:t>Accuracy</w:t>
            </w:r>
            <w:proofErr w:type="spellEnd"/>
            <w:r>
              <w:t>)</w:t>
            </w:r>
          </w:p>
        </w:tc>
        <w:tc>
          <w:tcPr>
            <w:tcW w:w="0" w:type="auto"/>
          </w:tcPr>
          <w:p w14:paraId="7C9857BF" w14:textId="77777777" w:rsidR="00AC615B" w:rsidRDefault="00CC3413">
            <w:pPr>
              <w:jc w:val="left"/>
            </w:pPr>
            <w:r>
              <w:t>I.SPM 4</w:t>
            </w:r>
          </w:p>
        </w:tc>
      </w:tr>
      <w:tr w:rsidR="00545595" w14:paraId="0FB035B8" w14:textId="77777777" w:rsidTr="00AC615B">
        <w:tc>
          <w:tcPr>
            <w:tcW w:w="0" w:type="auto"/>
          </w:tcPr>
          <w:p w14:paraId="71FCA115" w14:textId="0EAB2265" w:rsidR="00403AB6" w:rsidRDefault="00403AB6" w:rsidP="00403AB6">
            <w:pPr>
              <w:jc w:val="left"/>
            </w:pPr>
            <w:r>
              <w:t>12</w:t>
            </w:r>
          </w:p>
        </w:tc>
        <w:tc>
          <w:tcPr>
            <w:tcW w:w="0" w:type="auto"/>
          </w:tcPr>
          <w:p w14:paraId="03BC950C" w14:textId="56533DF4" w:rsidR="00403AB6" w:rsidRDefault="00403AB6" w:rsidP="00403AB6">
            <w:pPr>
              <w:jc w:val="left"/>
            </w:pPr>
            <w:r>
              <w:t>2.0</w:t>
            </w:r>
          </w:p>
        </w:tc>
        <w:tc>
          <w:tcPr>
            <w:tcW w:w="0" w:type="auto"/>
          </w:tcPr>
          <w:p w14:paraId="74AEAEEB" w14:textId="527C9B7F" w:rsidR="00403AB6" w:rsidRDefault="00403AB6" w:rsidP="00403AB6">
            <w:pPr>
              <w:jc w:val="left"/>
            </w:pPr>
            <w:r>
              <w:t>31.01.2024</w:t>
            </w:r>
          </w:p>
        </w:tc>
        <w:tc>
          <w:tcPr>
            <w:tcW w:w="0" w:type="auto"/>
          </w:tcPr>
          <w:p w14:paraId="6C796B19" w14:textId="11663985" w:rsidR="00403AB6" w:rsidRDefault="00403AB6" w:rsidP="00403AB6">
            <w:pPr>
              <w:jc w:val="left"/>
            </w:pPr>
            <w:r>
              <w:t xml:space="preserve">Umfirmierung zu DB InfraGO AG, </w:t>
            </w:r>
            <w:proofErr w:type="gramStart"/>
            <w:r>
              <w:t>GB Personenbahnhöfe</w:t>
            </w:r>
            <w:proofErr w:type="gramEnd"/>
          </w:p>
        </w:tc>
        <w:tc>
          <w:tcPr>
            <w:tcW w:w="0" w:type="auto"/>
          </w:tcPr>
          <w:p w14:paraId="090E967F" w14:textId="19B969C0" w:rsidR="00403AB6" w:rsidRDefault="00403AB6" w:rsidP="00403AB6">
            <w:pPr>
              <w:jc w:val="left"/>
            </w:pPr>
            <w:r>
              <w:t>I.IPM 4</w:t>
            </w:r>
          </w:p>
        </w:tc>
      </w:tr>
      <w:tr w:rsidR="00545595" w14:paraId="6D537621" w14:textId="77777777" w:rsidTr="00AC615B">
        <w:tc>
          <w:tcPr>
            <w:tcW w:w="0" w:type="auto"/>
          </w:tcPr>
          <w:p w14:paraId="2A524641" w14:textId="0A96E0C4" w:rsidR="00C86EEC" w:rsidRDefault="00C86EEC" w:rsidP="00403AB6">
            <w:pPr>
              <w:jc w:val="left"/>
            </w:pPr>
            <w:r>
              <w:t>13</w:t>
            </w:r>
          </w:p>
        </w:tc>
        <w:tc>
          <w:tcPr>
            <w:tcW w:w="0" w:type="auto"/>
          </w:tcPr>
          <w:p w14:paraId="315DFDE3" w14:textId="418C1E2D" w:rsidR="00C86EEC" w:rsidRDefault="00C86EEC" w:rsidP="00403AB6">
            <w:pPr>
              <w:jc w:val="left"/>
            </w:pPr>
            <w:r>
              <w:t>2.1</w:t>
            </w:r>
          </w:p>
        </w:tc>
        <w:tc>
          <w:tcPr>
            <w:tcW w:w="0" w:type="auto"/>
          </w:tcPr>
          <w:p w14:paraId="7DE1B1DF" w14:textId="30981258" w:rsidR="00C86EEC" w:rsidRDefault="00F927F4" w:rsidP="00403AB6">
            <w:pPr>
              <w:jc w:val="left"/>
            </w:pPr>
            <w:r>
              <w:t>28.02.2</w:t>
            </w:r>
            <w:r w:rsidR="00594539">
              <w:t>02</w:t>
            </w:r>
            <w:r>
              <w:t>5</w:t>
            </w:r>
          </w:p>
        </w:tc>
        <w:tc>
          <w:tcPr>
            <w:tcW w:w="0" w:type="auto"/>
          </w:tcPr>
          <w:p w14:paraId="05574F8A" w14:textId="714C641B" w:rsidR="00966A95" w:rsidRDefault="00966A95" w:rsidP="00403AB6">
            <w:pPr>
              <w:jc w:val="left"/>
              <w:rPr>
                <w:bCs/>
                <w:color w:val="auto"/>
              </w:rPr>
            </w:pPr>
            <w:r>
              <w:rPr>
                <w:bCs/>
                <w:color w:val="auto"/>
              </w:rPr>
              <w:t>Neu: Kapitel</w:t>
            </w:r>
            <w:r w:rsidR="00F126C6">
              <w:rPr>
                <w:bCs/>
                <w:color w:val="auto"/>
              </w:rPr>
              <w:t xml:space="preserve"> 3.1</w:t>
            </w:r>
            <w:r>
              <w:rPr>
                <w:bCs/>
                <w:color w:val="auto"/>
              </w:rPr>
              <w:t xml:space="preserve"> </w:t>
            </w:r>
            <w:r w:rsidR="00F126C6">
              <w:rPr>
                <w:bCs/>
                <w:color w:val="auto"/>
              </w:rPr>
              <w:t>Vorlage</w:t>
            </w:r>
            <w:r w:rsidR="006E119E">
              <w:rPr>
                <w:bCs/>
                <w:color w:val="auto"/>
              </w:rPr>
              <w:t xml:space="preserve"> Organigramm</w:t>
            </w:r>
          </w:p>
          <w:p w14:paraId="5671B1FE" w14:textId="5D9A72F1" w:rsidR="00C86EEC" w:rsidRDefault="00810868" w:rsidP="00403AB6">
            <w:pPr>
              <w:jc w:val="left"/>
            </w:pPr>
            <w:r>
              <w:rPr>
                <w:bCs/>
                <w:color w:val="auto"/>
              </w:rPr>
              <w:t>Änderung</w:t>
            </w:r>
            <w:r w:rsidR="00594539">
              <w:rPr>
                <w:bCs/>
                <w:color w:val="auto"/>
              </w:rPr>
              <w:t>en</w:t>
            </w:r>
            <w:r>
              <w:rPr>
                <w:bCs/>
                <w:color w:val="auto"/>
              </w:rPr>
              <w:t xml:space="preserve">: </w:t>
            </w:r>
            <w:r w:rsidR="006525F5">
              <w:rPr>
                <w:bCs/>
                <w:color w:val="auto"/>
              </w:rPr>
              <w:t xml:space="preserve">Entfall der Anlage 1 BIM-Projektabwicklungsplan aus </w:t>
            </w:r>
            <w:r w:rsidR="00A63CA8">
              <w:rPr>
                <w:bCs/>
                <w:color w:val="auto"/>
              </w:rPr>
              <w:t>dem Hauptdokument der Vorgaben zur Anwendung der BIM-Methodik</w:t>
            </w:r>
            <w:r w:rsidR="00087863">
              <w:rPr>
                <w:bCs/>
                <w:color w:val="auto"/>
              </w:rPr>
              <w:t xml:space="preserve"> (</w:t>
            </w:r>
            <w:r w:rsidR="00545595">
              <w:rPr>
                <w:bCs/>
                <w:color w:val="auto"/>
              </w:rPr>
              <w:t>nun ausschließlich als separate</w:t>
            </w:r>
            <w:r w:rsidR="00B1359F">
              <w:rPr>
                <w:bCs/>
                <w:color w:val="auto"/>
              </w:rPr>
              <w:t>s</w:t>
            </w:r>
            <w:r w:rsidR="00545595">
              <w:rPr>
                <w:bCs/>
                <w:color w:val="auto"/>
              </w:rPr>
              <w:t xml:space="preserve"> </w:t>
            </w:r>
            <w:r w:rsidR="00B1359F">
              <w:rPr>
                <w:bCs/>
                <w:color w:val="auto"/>
              </w:rPr>
              <w:t>Dokument</w:t>
            </w:r>
            <w:r w:rsidR="00545595">
              <w:rPr>
                <w:bCs/>
                <w:color w:val="auto"/>
              </w:rPr>
              <w:t xml:space="preserve"> verfügbar)</w:t>
            </w:r>
            <w:r w:rsidR="00A63CA8">
              <w:rPr>
                <w:bCs/>
                <w:color w:val="auto"/>
              </w:rPr>
              <w:t xml:space="preserve">; </w:t>
            </w:r>
            <w:r>
              <w:rPr>
                <w:bCs/>
                <w:color w:val="auto"/>
              </w:rPr>
              <w:t>Kapitel 2.2 2D-Planableitung aus den 3D-Modellen, Modellbasierte Bauablaufplanung und 3D-Kollisionsprüfung verschoben zu Projektdurchführung</w:t>
            </w:r>
          </w:p>
        </w:tc>
        <w:tc>
          <w:tcPr>
            <w:tcW w:w="0" w:type="auto"/>
          </w:tcPr>
          <w:p w14:paraId="62C65262" w14:textId="6F5DAF1A" w:rsidR="00C86EEC" w:rsidRDefault="00C86EEC" w:rsidP="00403AB6">
            <w:pPr>
              <w:jc w:val="left"/>
            </w:pPr>
            <w:r>
              <w:t>I.IPM</w:t>
            </w:r>
            <w:r w:rsidR="00C209B0">
              <w:t xml:space="preserve"> </w:t>
            </w:r>
            <w:r>
              <w:t>4</w:t>
            </w:r>
          </w:p>
        </w:tc>
      </w:tr>
      <w:tr w:rsidR="003B778C" w14:paraId="7A9923BA" w14:textId="77777777" w:rsidTr="00AC615B">
        <w:tc>
          <w:tcPr>
            <w:tcW w:w="0" w:type="auto"/>
          </w:tcPr>
          <w:p w14:paraId="5908D35B" w14:textId="647C669F" w:rsidR="003B778C" w:rsidRDefault="003B778C" w:rsidP="00403AB6">
            <w:pPr>
              <w:jc w:val="left"/>
            </w:pPr>
            <w:r>
              <w:t>14</w:t>
            </w:r>
          </w:p>
        </w:tc>
        <w:tc>
          <w:tcPr>
            <w:tcW w:w="0" w:type="auto"/>
          </w:tcPr>
          <w:p w14:paraId="42A12A0B" w14:textId="7483F108" w:rsidR="003B778C" w:rsidRDefault="003B778C" w:rsidP="00403AB6">
            <w:pPr>
              <w:jc w:val="left"/>
            </w:pPr>
            <w:r>
              <w:t>2.2</w:t>
            </w:r>
          </w:p>
        </w:tc>
        <w:tc>
          <w:tcPr>
            <w:tcW w:w="0" w:type="auto"/>
          </w:tcPr>
          <w:p w14:paraId="3BD6B59F" w14:textId="3E88D796" w:rsidR="003B778C" w:rsidRDefault="003B778C" w:rsidP="00403AB6">
            <w:pPr>
              <w:jc w:val="left"/>
            </w:pPr>
            <w:r>
              <w:t>10.03.2025</w:t>
            </w:r>
          </w:p>
        </w:tc>
        <w:tc>
          <w:tcPr>
            <w:tcW w:w="0" w:type="auto"/>
          </w:tcPr>
          <w:p w14:paraId="3702757F" w14:textId="3981BE4E" w:rsidR="003B778C" w:rsidRDefault="003B778C" w:rsidP="00403AB6">
            <w:pPr>
              <w:jc w:val="left"/>
              <w:rPr>
                <w:bCs/>
                <w:color w:val="auto"/>
              </w:rPr>
            </w:pPr>
            <w:r w:rsidRPr="00AD2FDF">
              <w:rPr>
                <w:szCs w:val="22"/>
              </w:rPr>
              <w:t xml:space="preserve">Änderung: </w:t>
            </w:r>
            <w:r>
              <w:rPr>
                <w:szCs w:val="22"/>
              </w:rPr>
              <w:t xml:space="preserve">Grundlegende Überarbeitung, Anpassung an den Planungsstand LPh3 </w:t>
            </w:r>
            <w:r w:rsidRPr="005B7927">
              <w:rPr>
                <w:color w:val="4BACC6" w:themeColor="accent5"/>
                <w:szCs w:val="22"/>
              </w:rPr>
              <w:t>(Anmerkungen IB Schönhofen)</w:t>
            </w:r>
          </w:p>
        </w:tc>
        <w:tc>
          <w:tcPr>
            <w:tcW w:w="0" w:type="auto"/>
          </w:tcPr>
          <w:p w14:paraId="56C84E3C" w14:textId="77777777" w:rsidR="003B778C" w:rsidRPr="003B778C" w:rsidRDefault="003B778C" w:rsidP="003B778C">
            <w:pPr>
              <w:autoSpaceDE w:val="0"/>
              <w:autoSpaceDN w:val="0"/>
              <w:adjustRightInd w:val="0"/>
              <w:spacing w:before="120" w:after="120"/>
              <w:rPr>
                <w:rFonts w:cs="DB Office"/>
                <w:szCs w:val="22"/>
              </w:rPr>
            </w:pPr>
            <w:r w:rsidRPr="003B778C">
              <w:rPr>
                <w:rFonts w:cs="DB Office"/>
                <w:szCs w:val="22"/>
              </w:rPr>
              <w:t>BIM Koordinatorin/</w:t>
            </w:r>
          </w:p>
          <w:p w14:paraId="74624FB7" w14:textId="5D6E3F05" w:rsidR="003B778C" w:rsidRDefault="003B778C" w:rsidP="003B778C">
            <w:pPr>
              <w:jc w:val="left"/>
            </w:pPr>
            <w:r>
              <w:rPr>
                <w:rFonts w:cs="DB Office"/>
                <w:szCs w:val="22"/>
              </w:rPr>
              <w:t>Alarcón</w:t>
            </w:r>
          </w:p>
        </w:tc>
      </w:tr>
    </w:tbl>
    <w:p w14:paraId="5B6BA7E9" w14:textId="77777777" w:rsidR="00AC615B" w:rsidRDefault="00CC3413">
      <w:r>
        <w:t>Im Änderungsindex sind redaktionelle Änderungen, welche aus Rückmeldungen resultieren, nicht im Einzelnen aufgeführt.</w:t>
      </w:r>
    </w:p>
    <w:p w14:paraId="4C1570FB" w14:textId="77777777" w:rsidR="00AC615B" w:rsidRDefault="00CC3413">
      <w:pPr>
        <w:pStyle w:val="berschrift2"/>
      </w:pPr>
      <w:bookmarkStart w:id="47" w:name="scroll-bookmark-7"/>
      <w:bookmarkStart w:id="48" w:name="scroll-bookmark-8"/>
      <w:bookmarkStart w:id="49" w:name="_Toc191382612"/>
      <w:bookmarkEnd w:id="47"/>
      <w:r>
        <w:lastRenderedPageBreak/>
        <w:t>Freigabe</w:t>
      </w:r>
      <w:bookmarkEnd w:id="48"/>
      <w:bookmarkEnd w:id="49"/>
    </w:p>
    <w:p w14:paraId="6D9C3721" w14:textId="77777777" w:rsidR="00AC615B" w:rsidRDefault="00CC3413">
      <w:r>
        <w:t>Der vorliegende BIM-Projektabwicklungsplan wurde durch den BIM-Koordinator des AN und den zuständigen BIM-Berater des AG geprüft und wird hiermit für die Verwendung im Projekt bestätigt und auf der Projektkommunikationsplattform abgelegt.</w:t>
      </w:r>
    </w:p>
    <w:tbl>
      <w:tblPr>
        <w:tblStyle w:val="ScrollTableNormal"/>
        <w:tblW w:w="5000" w:type="pct"/>
        <w:tblLook w:val="0000" w:firstRow="0" w:lastRow="0" w:firstColumn="0" w:lastColumn="0" w:noHBand="0" w:noVBand="0"/>
      </w:tblPr>
      <w:tblGrid>
        <w:gridCol w:w="761"/>
        <w:gridCol w:w="967"/>
        <w:gridCol w:w="1318"/>
        <w:gridCol w:w="3359"/>
        <w:gridCol w:w="2939"/>
      </w:tblGrid>
      <w:tr w:rsidR="00003B43" w14:paraId="32F3F069" w14:textId="77777777" w:rsidTr="00AC615B">
        <w:tc>
          <w:tcPr>
            <w:tcW w:w="0" w:type="auto"/>
            <w:shd w:val="solid" w:color="F4F5F7" w:fill="F4F5F7"/>
          </w:tcPr>
          <w:p w14:paraId="1CFBE70D" w14:textId="77777777" w:rsidR="00AC615B" w:rsidRDefault="00CC3413">
            <w:pPr>
              <w:jc w:val="left"/>
            </w:pPr>
            <w:r>
              <w:rPr>
                <w:b/>
              </w:rPr>
              <w:t>Index</w:t>
            </w:r>
          </w:p>
        </w:tc>
        <w:tc>
          <w:tcPr>
            <w:tcW w:w="0" w:type="auto"/>
            <w:shd w:val="solid" w:color="F4F5F7" w:fill="F4F5F7"/>
          </w:tcPr>
          <w:p w14:paraId="06DB8D28" w14:textId="77777777" w:rsidR="00AC615B" w:rsidRDefault="00CC3413">
            <w:pPr>
              <w:jc w:val="left"/>
            </w:pPr>
            <w:r>
              <w:rPr>
                <w:b/>
              </w:rPr>
              <w:t>Version</w:t>
            </w:r>
          </w:p>
        </w:tc>
        <w:tc>
          <w:tcPr>
            <w:tcW w:w="0" w:type="auto"/>
            <w:shd w:val="solid" w:color="F4F5F7" w:fill="F4F5F7"/>
          </w:tcPr>
          <w:p w14:paraId="2FC2EA2F" w14:textId="77777777" w:rsidR="00AC615B" w:rsidRDefault="00CC3413">
            <w:pPr>
              <w:jc w:val="left"/>
            </w:pPr>
            <w:r>
              <w:rPr>
                <w:b/>
              </w:rPr>
              <w:t>Datum</w:t>
            </w:r>
          </w:p>
        </w:tc>
        <w:tc>
          <w:tcPr>
            <w:tcW w:w="0" w:type="auto"/>
            <w:shd w:val="solid" w:color="F4F5F7" w:fill="F4F5F7"/>
          </w:tcPr>
          <w:p w14:paraId="639EDED2" w14:textId="77777777" w:rsidR="00AC615B" w:rsidRDefault="00CC3413">
            <w:pPr>
              <w:jc w:val="left"/>
            </w:pPr>
            <w:r>
              <w:rPr>
                <w:b/>
              </w:rPr>
              <w:t>Bestätigung BIM-Koordinator (AN)</w:t>
            </w:r>
          </w:p>
        </w:tc>
        <w:tc>
          <w:tcPr>
            <w:tcW w:w="0" w:type="auto"/>
            <w:shd w:val="solid" w:color="F4F5F7" w:fill="F4F5F7"/>
          </w:tcPr>
          <w:p w14:paraId="60D6FEA5" w14:textId="77777777" w:rsidR="00AC615B" w:rsidRDefault="00CC3413">
            <w:pPr>
              <w:jc w:val="left"/>
            </w:pPr>
            <w:r>
              <w:rPr>
                <w:b/>
              </w:rPr>
              <w:t>Bestätigung BIM-Berater (AG)</w:t>
            </w:r>
          </w:p>
        </w:tc>
      </w:tr>
      <w:tr w:rsidR="00AC615B" w14:paraId="40A3C197" w14:textId="77777777" w:rsidTr="00AC615B">
        <w:tc>
          <w:tcPr>
            <w:tcW w:w="0" w:type="auto"/>
          </w:tcPr>
          <w:p w14:paraId="535AB845" w14:textId="77777777" w:rsidR="00AC615B" w:rsidRDefault="00CC3413">
            <w:pPr>
              <w:jc w:val="left"/>
            </w:pPr>
            <w:r>
              <w:t>00</w:t>
            </w:r>
          </w:p>
        </w:tc>
        <w:tc>
          <w:tcPr>
            <w:tcW w:w="0" w:type="auto"/>
          </w:tcPr>
          <w:p w14:paraId="5A5C1DE2" w14:textId="336B31AD" w:rsidR="00AC615B" w:rsidRDefault="000B1953">
            <w:pPr>
              <w:jc w:val="left"/>
            </w:pPr>
            <w:r>
              <w:t>2.</w:t>
            </w:r>
            <w:r w:rsidR="001E675B">
              <w:t>1</w:t>
            </w:r>
          </w:p>
          <w:p w14:paraId="1AF359BF" w14:textId="77777777" w:rsidR="00AC615B" w:rsidRDefault="00AC615B">
            <w:pPr>
              <w:jc w:val="left"/>
            </w:pPr>
          </w:p>
        </w:tc>
        <w:tc>
          <w:tcPr>
            <w:tcW w:w="0" w:type="auto"/>
          </w:tcPr>
          <w:p w14:paraId="04C6A46B" w14:textId="22AA94D7" w:rsidR="00AC615B" w:rsidRDefault="00F138E0">
            <w:pPr>
              <w:jc w:val="left"/>
            </w:pPr>
            <w:ins w:id="50" w:author="Steve Schedukat" w:date="2025-04-29T13:18:00Z">
              <w:r>
                <w:t>28.04.25</w:t>
              </w:r>
            </w:ins>
          </w:p>
        </w:tc>
        <w:tc>
          <w:tcPr>
            <w:tcW w:w="0" w:type="auto"/>
          </w:tcPr>
          <w:p w14:paraId="539E60E8" w14:textId="21DA4BE8" w:rsidR="00AC615B" w:rsidRDefault="00F138E0">
            <w:pPr>
              <w:jc w:val="left"/>
            </w:pPr>
            <w:ins w:id="51" w:author="Steve Schedukat" w:date="2025-04-29T13:18:00Z">
              <w:r>
                <w:t>Alarcón</w:t>
              </w:r>
            </w:ins>
          </w:p>
        </w:tc>
        <w:tc>
          <w:tcPr>
            <w:tcW w:w="0" w:type="auto"/>
          </w:tcPr>
          <w:p w14:paraId="7DF87B6B" w14:textId="5EE9F28F" w:rsidR="00AC615B" w:rsidRDefault="00136409" w:rsidP="00136409">
            <w:pPr>
              <w:jc w:val="left"/>
            </w:pPr>
            <w:proofErr w:type="spellStart"/>
            <w:r>
              <w:t>A.Serrano</w:t>
            </w:r>
            <w:proofErr w:type="spellEnd"/>
          </w:p>
        </w:tc>
      </w:tr>
      <w:tr w:rsidR="00AC615B" w14:paraId="749C6D81" w14:textId="77777777" w:rsidTr="00AC615B">
        <w:tc>
          <w:tcPr>
            <w:tcW w:w="0" w:type="auto"/>
          </w:tcPr>
          <w:p w14:paraId="6546924C" w14:textId="77777777" w:rsidR="00AC615B" w:rsidRDefault="00CC3413">
            <w:pPr>
              <w:jc w:val="left"/>
            </w:pPr>
            <w:r>
              <w:t>01</w:t>
            </w:r>
          </w:p>
        </w:tc>
        <w:tc>
          <w:tcPr>
            <w:tcW w:w="0" w:type="auto"/>
          </w:tcPr>
          <w:p w14:paraId="5F6762A5" w14:textId="1ECECC1F" w:rsidR="00AC615B" w:rsidRDefault="00003B43">
            <w:pPr>
              <w:jc w:val="left"/>
            </w:pPr>
            <w:r>
              <w:t>2.2</w:t>
            </w:r>
          </w:p>
          <w:p w14:paraId="1C404982" w14:textId="77777777" w:rsidR="00AC615B" w:rsidRDefault="00AC615B">
            <w:pPr>
              <w:jc w:val="left"/>
            </w:pPr>
          </w:p>
        </w:tc>
        <w:tc>
          <w:tcPr>
            <w:tcW w:w="0" w:type="auto"/>
          </w:tcPr>
          <w:p w14:paraId="6950B37A" w14:textId="43DC525C" w:rsidR="00AC615B" w:rsidRDefault="00003B43">
            <w:pPr>
              <w:jc w:val="left"/>
            </w:pPr>
            <w:r>
              <w:t>09.10.2025</w:t>
            </w:r>
          </w:p>
        </w:tc>
        <w:tc>
          <w:tcPr>
            <w:tcW w:w="0" w:type="auto"/>
          </w:tcPr>
          <w:p w14:paraId="58023273" w14:textId="68E45086" w:rsidR="00AC615B" w:rsidRDefault="00003B43">
            <w:pPr>
              <w:jc w:val="left"/>
            </w:pPr>
            <w:r>
              <w:t>Alarcón</w:t>
            </w:r>
          </w:p>
        </w:tc>
        <w:tc>
          <w:tcPr>
            <w:tcW w:w="0" w:type="auto"/>
          </w:tcPr>
          <w:p w14:paraId="67564B87" w14:textId="368486CB" w:rsidR="00AC615B" w:rsidRDefault="00003B43">
            <w:pPr>
              <w:jc w:val="left"/>
            </w:pPr>
            <w:proofErr w:type="spellStart"/>
            <w:r>
              <w:t>A.Serrano</w:t>
            </w:r>
            <w:proofErr w:type="spellEnd"/>
          </w:p>
        </w:tc>
      </w:tr>
      <w:tr w:rsidR="00AC615B" w14:paraId="1296D0A6" w14:textId="77777777" w:rsidTr="00AC615B">
        <w:tc>
          <w:tcPr>
            <w:tcW w:w="0" w:type="auto"/>
          </w:tcPr>
          <w:p w14:paraId="3021EA8C" w14:textId="77777777" w:rsidR="00AC615B" w:rsidRDefault="00CC3413">
            <w:pPr>
              <w:jc w:val="left"/>
            </w:pPr>
            <w:r>
              <w:t>02</w:t>
            </w:r>
          </w:p>
        </w:tc>
        <w:tc>
          <w:tcPr>
            <w:tcW w:w="0" w:type="auto"/>
          </w:tcPr>
          <w:p w14:paraId="202FB9EE" w14:textId="77777777" w:rsidR="00AC615B" w:rsidRDefault="00AC615B">
            <w:pPr>
              <w:jc w:val="left"/>
            </w:pPr>
          </w:p>
          <w:p w14:paraId="61FC945C" w14:textId="77777777" w:rsidR="00AC615B" w:rsidRDefault="00AC615B">
            <w:pPr>
              <w:jc w:val="left"/>
            </w:pPr>
          </w:p>
        </w:tc>
        <w:tc>
          <w:tcPr>
            <w:tcW w:w="0" w:type="auto"/>
          </w:tcPr>
          <w:p w14:paraId="31D47067" w14:textId="77777777" w:rsidR="00AC615B" w:rsidRDefault="00AC615B">
            <w:pPr>
              <w:jc w:val="left"/>
            </w:pPr>
          </w:p>
        </w:tc>
        <w:tc>
          <w:tcPr>
            <w:tcW w:w="0" w:type="auto"/>
          </w:tcPr>
          <w:p w14:paraId="3DE8F73C" w14:textId="77777777" w:rsidR="00AC615B" w:rsidRDefault="00AC615B">
            <w:pPr>
              <w:jc w:val="left"/>
            </w:pPr>
          </w:p>
        </w:tc>
        <w:tc>
          <w:tcPr>
            <w:tcW w:w="0" w:type="auto"/>
          </w:tcPr>
          <w:p w14:paraId="2D618E24" w14:textId="77777777" w:rsidR="00AC615B" w:rsidRDefault="00AC615B">
            <w:pPr>
              <w:jc w:val="left"/>
            </w:pPr>
          </w:p>
        </w:tc>
      </w:tr>
      <w:tr w:rsidR="00AC615B" w14:paraId="4E06A911" w14:textId="77777777" w:rsidTr="00AC615B">
        <w:tc>
          <w:tcPr>
            <w:tcW w:w="0" w:type="auto"/>
          </w:tcPr>
          <w:p w14:paraId="3ECF346A" w14:textId="77777777" w:rsidR="00AC615B" w:rsidRDefault="00CC3413">
            <w:pPr>
              <w:jc w:val="left"/>
            </w:pPr>
            <w:r>
              <w:t>03</w:t>
            </w:r>
          </w:p>
        </w:tc>
        <w:tc>
          <w:tcPr>
            <w:tcW w:w="0" w:type="auto"/>
          </w:tcPr>
          <w:p w14:paraId="2E1AA49F" w14:textId="77777777" w:rsidR="00AC615B" w:rsidRDefault="00AC615B">
            <w:pPr>
              <w:jc w:val="left"/>
            </w:pPr>
          </w:p>
          <w:p w14:paraId="4F2A20A2" w14:textId="77777777" w:rsidR="00AC615B" w:rsidRDefault="00AC615B">
            <w:pPr>
              <w:jc w:val="left"/>
            </w:pPr>
          </w:p>
        </w:tc>
        <w:tc>
          <w:tcPr>
            <w:tcW w:w="0" w:type="auto"/>
          </w:tcPr>
          <w:p w14:paraId="1E32BB86" w14:textId="77777777" w:rsidR="00AC615B" w:rsidRDefault="00AC615B">
            <w:pPr>
              <w:jc w:val="left"/>
            </w:pPr>
          </w:p>
        </w:tc>
        <w:tc>
          <w:tcPr>
            <w:tcW w:w="0" w:type="auto"/>
          </w:tcPr>
          <w:p w14:paraId="1B50C0E6" w14:textId="77777777" w:rsidR="00AC615B" w:rsidRDefault="00AC615B">
            <w:pPr>
              <w:jc w:val="left"/>
            </w:pPr>
          </w:p>
        </w:tc>
        <w:tc>
          <w:tcPr>
            <w:tcW w:w="0" w:type="auto"/>
          </w:tcPr>
          <w:p w14:paraId="0404FA65" w14:textId="77777777" w:rsidR="00AC615B" w:rsidRDefault="00AC615B">
            <w:pPr>
              <w:jc w:val="left"/>
            </w:pPr>
          </w:p>
        </w:tc>
      </w:tr>
      <w:tr w:rsidR="00AC615B" w14:paraId="558A8095" w14:textId="77777777" w:rsidTr="00AC615B">
        <w:tc>
          <w:tcPr>
            <w:tcW w:w="0" w:type="auto"/>
          </w:tcPr>
          <w:p w14:paraId="7090C9BD" w14:textId="77777777" w:rsidR="00AC615B" w:rsidRDefault="00CC3413">
            <w:pPr>
              <w:jc w:val="left"/>
            </w:pPr>
            <w:r>
              <w:t>04</w:t>
            </w:r>
          </w:p>
        </w:tc>
        <w:tc>
          <w:tcPr>
            <w:tcW w:w="0" w:type="auto"/>
          </w:tcPr>
          <w:p w14:paraId="7D984C52" w14:textId="77777777" w:rsidR="00AC615B" w:rsidRDefault="00AC615B">
            <w:pPr>
              <w:jc w:val="left"/>
            </w:pPr>
          </w:p>
          <w:p w14:paraId="56B4DEF2" w14:textId="77777777" w:rsidR="00AC615B" w:rsidRDefault="00AC615B">
            <w:pPr>
              <w:jc w:val="left"/>
            </w:pPr>
          </w:p>
        </w:tc>
        <w:tc>
          <w:tcPr>
            <w:tcW w:w="0" w:type="auto"/>
          </w:tcPr>
          <w:p w14:paraId="73D9DF2D" w14:textId="77777777" w:rsidR="00AC615B" w:rsidRDefault="00AC615B">
            <w:pPr>
              <w:jc w:val="left"/>
            </w:pPr>
          </w:p>
        </w:tc>
        <w:tc>
          <w:tcPr>
            <w:tcW w:w="0" w:type="auto"/>
          </w:tcPr>
          <w:p w14:paraId="0853A575" w14:textId="77777777" w:rsidR="00AC615B" w:rsidRDefault="00AC615B">
            <w:pPr>
              <w:jc w:val="left"/>
            </w:pPr>
          </w:p>
        </w:tc>
        <w:tc>
          <w:tcPr>
            <w:tcW w:w="0" w:type="auto"/>
          </w:tcPr>
          <w:p w14:paraId="0BFF2065" w14:textId="77777777" w:rsidR="00AC615B" w:rsidRDefault="00AC615B">
            <w:pPr>
              <w:jc w:val="left"/>
            </w:pPr>
          </w:p>
        </w:tc>
      </w:tr>
    </w:tbl>
    <w:p w14:paraId="3D73AF51" w14:textId="77777777" w:rsidR="00AC615B" w:rsidRDefault="00CC3413">
      <w:pPr>
        <w:pStyle w:val="berschrift2"/>
      </w:pPr>
      <w:bookmarkStart w:id="52" w:name="scroll-bookmark-9"/>
      <w:bookmarkStart w:id="53" w:name="scroll-bookmark-10"/>
      <w:bookmarkStart w:id="54" w:name="_Toc191382613"/>
      <w:bookmarkEnd w:id="52"/>
      <w:r>
        <w:lastRenderedPageBreak/>
        <w:t>Geltungsbereich</w:t>
      </w:r>
      <w:bookmarkEnd w:id="53"/>
      <w:bookmarkEnd w:id="54"/>
    </w:p>
    <w:tbl>
      <w:tblPr>
        <w:tblStyle w:val="ScrollPanel"/>
        <w:tblW w:w="5000" w:type="pct"/>
        <w:tblLook w:val="0180" w:firstRow="0" w:lastRow="0" w:firstColumn="1" w:lastColumn="1" w:noHBand="0" w:noVBand="0"/>
      </w:tblPr>
      <w:tblGrid>
        <w:gridCol w:w="9334"/>
      </w:tblGrid>
      <w:tr w:rsidR="00AC615B" w14:paraId="02F6D7EB" w14:textId="77777777">
        <w:tc>
          <w:tcPr>
            <w:tcW w:w="0" w:type="auto"/>
            <w:tcBorders>
              <w:top w:val="single" w:sz="8" w:space="0" w:color="FF0000"/>
              <w:left w:val="single" w:sz="8" w:space="0" w:color="FF0000"/>
              <w:bottom w:val="single" w:sz="8" w:space="0" w:color="FF0000"/>
              <w:right w:val="single" w:sz="8" w:space="0" w:color="FF0000"/>
            </w:tcBorders>
            <w:shd w:val="solid" w:color="FFFFFF" w:fill="FFFFFF"/>
          </w:tcPr>
          <w:p w14:paraId="1A199271" w14:textId="77777777" w:rsidR="00AC615B" w:rsidRDefault="00CC3413">
            <w:pPr>
              <w:jc w:val="left"/>
            </w:pPr>
            <w:r>
              <w:t>Das folgende Dokument enthält die Vorgaben zur Anwendung der BIM-Methodik – Digitales Planen und Bauen für alle Projektbeteiligten.</w:t>
            </w:r>
          </w:p>
          <w:p w14:paraId="6213AE9F" w14:textId="77777777" w:rsidR="00AC615B" w:rsidRDefault="00CC3413">
            <w:pPr>
              <w:jc w:val="left"/>
            </w:pPr>
            <w:r>
              <w:t>Die dargestellte Methodik ist bei allen Projekten verbindlich anzuwenden.</w:t>
            </w:r>
          </w:p>
          <w:p w14:paraId="281F0518" w14:textId="6C17F27D" w:rsidR="00AC615B" w:rsidRDefault="00CC3413">
            <w:pPr>
              <w:jc w:val="left"/>
            </w:pPr>
            <w:r>
              <w:t xml:space="preserve">Bei Großprojekten der </w:t>
            </w:r>
            <w:r w:rsidR="00703760">
              <w:t>DB InfraGO AG</w:t>
            </w:r>
            <w:r w:rsidR="00C33A63">
              <w:t>-</w:t>
            </w:r>
            <w:r w:rsidR="00703760">
              <w:t xml:space="preserve"> Personenbahnhöfe</w:t>
            </w:r>
            <w:r>
              <w:t xml:space="preserve"> sind die Vorgaben zur Anwendung der BIM-Methodik als Basis anzuwenden und hinsichtlich der Ziele und Anwendungsfälle gemäß dem BIM-Einführungsplans zu erweitern.</w:t>
            </w:r>
          </w:p>
          <w:p w14:paraId="491342CF" w14:textId="77777777" w:rsidR="00AC615B" w:rsidRDefault="00CC3413">
            <w:pPr>
              <w:jc w:val="left"/>
            </w:pPr>
            <w:r>
              <w:t xml:space="preserve">Das Dokument ist </w:t>
            </w:r>
            <w:r>
              <w:rPr>
                <w:b/>
              </w:rPr>
              <w:t>gesamthaft</w:t>
            </w:r>
            <w:r>
              <w:t xml:space="preserve"> von </w:t>
            </w:r>
            <w:r>
              <w:rPr>
                <w:b/>
              </w:rPr>
              <w:t>allen</w:t>
            </w:r>
            <w:r>
              <w:t xml:space="preserve"> Projektbeteiligten anzuwenden. Dabei ist die jeweilige Rolle im Projekt zu beachten.</w:t>
            </w:r>
          </w:p>
        </w:tc>
      </w:tr>
    </w:tbl>
    <w:p w14:paraId="52C6083E" w14:textId="77777777" w:rsidR="00AC615B" w:rsidRDefault="00AC615B">
      <w:pPr>
        <w:pStyle w:val="Textkrper"/>
      </w:pPr>
    </w:p>
    <w:tbl>
      <w:tblPr>
        <w:tblStyle w:val="ScrollPanel"/>
        <w:tblW w:w="5000" w:type="pct"/>
        <w:tblLook w:val="0180" w:firstRow="0" w:lastRow="0" w:firstColumn="1" w:lastColumn="1" w:noHBand="0" w:noVBand="0"/>
      </w:tblPr>
      <w:tblGrid>
        <w:gridCol w:w="9334"/>
      </w:tblGrid>
      <w:tr w:rsidR="00AC615B" w14:paraId="13745FA0" w14:textId="77777777">
        <w:tc>
          <w:tcPr>
            <w:tcW w:w="0" w:type="auto"/>
            <w:tcBorders>
              <w:top w:val="single" w:sz="8" w:space="0" w:color="000000"/>
              <w:left w:val="single" w:sz="8" w:space="0" w:color="000000"/>
              <w:bottom w:val="single" w:sz="8" w:space="0" w:color="000000"/>
              <w:right w:val="single" w:sz="8" w:space="0" w:color="000000"/>
            </w:tcBorders>
            <w:shd w:val="solid" w:color="FFFFFF" w:fill="FFFFFF"/>
          </w:tcPr>
          <w:p w14:paraId="1237235F" w14:textId="58C62FB8" w:rsidR="00AC615B" w:rsidRDefault="00CC3413">
            <w:pPr>
              <w:jc w:val="left"/>
            </w:pPr>
            <w:r>
              <w:t xml:space="preserve">Das vorliegende </w:t>
            </w:r>
            <w:r>
              <w:rPr>
                <w:b/>
              </w:rPr>
              <w:t>BIM-Projektabwicklungsplans (BAP)</w:t>
            </w:r>
            <w:r>
              <w:t xml:space="preserve"> </w:t>
            </w:r>
            <w:r w:rsidR="00165710" w:rsidRPr="00165710">
              <w:rPr>
                <w:b/>
                <w:bCs/>
                <w:color w:val="FF0000"/>
              </w:rPr>
              <w:t>V</w:t>
            </w:r>
            <w:r w:rsidR="00165710" w:rsidRPr="000C1058">
              <w:rPr>
                <w:rFonts w:cs="DBOffice"/>
                <w:b/>
                <w:color w:val="FF0000"/>
                <w:szCs w:val="22"/>
              </w:rPr>
              <w:t>erkehrsstation</w:t>
            </w:r>
            <w:r w:rsidR="00165710" w:rsidRPr="00165710">
              <w:rPr>
                <w:b/>
                <w:bCs/>
                <w:color w:val="FF0000"/>
              </w:rPr>
              <w:t xml:space="preserve"> Leuna Süd</w:t>
            </w:r>
            <w:r w:rsidR="00165710" w:rsidRPr="00165710">
              <w:rPr>
                <w:color w:val="FF0000"/>
              </w:rPr>
              <w:t xml:space="preserve"> </w:t>
            </w:r>
            <w:r>
              <w:t xml:space="preserve">ist urheberrechtlich geschützt. Der </w:t>
            </w:r>
            <w:r w:rsidR="00703760">
              <w:t>DB InfraGO AG</w:t>
            </w:r>
            <w:r w:rsidR="00C33A63">
              <w:t>-</w:t>
            </w:r>
            <w:r w:rsidR="00703760">
              <w:t xml:space="preserve"> Personenbahnhöfe </w:t>
            </w:r>
            <w:r>
              <w:t>steht an diesen Vorgaben das ausschließliche und uneingeschränkte Nutzungsrecht zu.</w:t>
            </w:r>
          </w:p>
          <w:p w14:paraId="6854ACC1" w14:textId="750B1509" w:rsidR="00AC615B" w:rsidRDefault="00CC3413">
            <w:pPr>
              <w:jc w:val="left"/>
            </w:pPr>
            <w:r>
              <w:t xml:space="preserve">Jegliche Formen der Vervielfältigung zum Zwecke der Weitergabe an Dritte bedürfen der Zustimmung der </w:t>
            </w:r>
            <w:r w:rsidR="00703760">
              <w:t>DB InfraGO AG</w:t>
            </w:r>
            <w:r w:rsidR="00C33A63">
              <w:t>-</w:t>
            </w:r>
            <w:r w:rsidR="00703760">
              <w:t xml:space="preserve"> Personenbahnhöfe </w:t>
            </w:r>
            <w:r>
              <w:t>durch die geschäftsverantwortliche Stelle.</w:t>
            </w:r>
          </w:p>
        </w:tc>
      </w:tr>
    </w:tbl>
    <w:p w14:paraId="72854C19" w14:textId="77777777" w:rsidR="00AC615B" w:rsidRDefault="00AC615B"/>
    <w:p w14:paraId="7EC54627" w14:textId="77777777" w:rsidR="00AC615B" w:rsidRDefault="00CC3413">
      <w:r>
        <w:t>Aus Gründen der besseren Lesbarkeit wird auf die gleichzeitige Verwendung der Sprachformen männlich, weiblich und divers (m/w/d) verzichtet. Sämtliche Personenbezeichnungen gelten gleichermaßen für alle Geschlechter.</w:t>
      </w:r>
    </w:p>
    <w:p w14:paraId="11FE8042" w14:textId="77777777" w:rsidR="00165710" w:rsidRDefault="00165710" w:rsidP="00165710"/>
    <w:p w14:paraId="75ED248D" w14:textId="06BCFC89" w:rsidR="00165710" w:rsidRPr="00165710" w:rsidRDefault="00165710" w:rsidP="00165710">
      <w:pPr>
        <w:tabs>
          <w:tab w:val="left" w:pos="6795"/>
        </w:tabs>
      </w:pPr>
      <w:r>
        <w:tab/>
      </w:r>
    </w:p>
    <w:p w14:paraId="712135BC" w14:textId="77777777" w:rsidR="00AC615B" w:rsidRDefault="00CC3413">
      <w:pPr>
        <w:pStyle w:val="berschrift2"/>
      </w:pPr>
      <w:bookmarkStart w:id="55" w:name="scroll-bookmark-11"/>
      <w:bookmarkStart w:id="56" w:name="scroll-bookmark-12"/>
      <w:bookmarkStart w:id="57" w:name="_Toc191382614"/>
      <w:bookmarkEnd w:id="55"/>
      <w:r>
        <w:lastRenderedPageBreak/>
        <w:t>1 Allgemeine Projektinformationen</w:t>
      </w:r>
      <w:bookmarkEnd w:id="56"/>
      <w:bookmarkEnd w:id="57"/>
    </w:p>
    <w:p w14:paraId="221758F9" w14:textId="77777777" w:rsidR="00AC615B" w:rsidRDefault="00CC3413">
      <w:r>
        <w:t>Nachfolgend sind die Basisdaten zum Projekt als allgemeine Projektinformationen aufgeführt.</w:t>
      </w:r>
    </w:p>
    <w:p w14:paraId="11369035" w14:textId="77777777" w:rsidR="00AC615B" w:rsidRDefault="00CC3413">
      <w:pPr>
        <w:pStyle w:val="berschrift3"/>
      </w:pPr>
      <w:bookmarkStart w:id="58" w:name="scroll-bookmark-13"/>
      <w:bookmarkStart w:id="59" w:name="scroll-bookmark-14"/>
      <w:bookmarkStart w:id="60" w:name="_Toc191382615"/>
      <w:bookmarkEnd w:id="58"/>
      <w:r>
        <w:t>1.1 Allgemeine Projektinformationen</w:t>
      </w:r>
      <w:bookmarkEnd w:id="59"/>
      <w:bookmarkEnd w:id="60"/>
    </w:p>
    <w:tbl>
      <w:tblPr>
        <w:tblStyle w:val="ScrollTableNormal"/>
        <w:tblW w:w="5000" w:type="pct"/>
        <w:tblLook w:val="0000" w:firstRow="0" w:lastRow="0" w:firstColumn="0" w:lastColumn="0" w:noHBand="0" w:noVBand="0"/>
      </w:tblPr>
      <w:tblGrid>
        <w:gridCol w:w="2512"/>
        <w:gridCol w:w="6832"/>
      </w:tblGrid>
      <w:tr w:rsidR="00AC615B" w14:paraId="17A38FA9" w14:textId="77777777" w:rsidTr="00AC615B">
        <w:tc>
          <w:tcPr>
            <w:tcW w:w="0" w:type="auto"/>
          </w:tcPr>
          <w:p w14:paraId="7546F16E" w14:textId="77777777" w:rsidR="00AC615B" w:rsidRDefault="00CC3413">
            <w:pPr>
              <w:jc w:val="left"/>
            </w:pPr>
            <w:r>
              <w:t>Bauherr</w:t>
            </w:r>
          </w:p>
        </w:tc>
        <w:tc>
          <w:tcPr>
            <w:tcW w:w="0" w:type="auto"/>
          </w:tcPr>
          <w:p w14:paraId="3DA9014C" w14:textId="35C852E9" w:rsidR="00AC615B" w:rsidRDefault="005F7770">
            <w:pPr>
              <w:jc w:val="left"/>
            </w:pPr>
            <w:r w:rsidRPr="006801BE">
              <w:rPr>
                <w:color w:val="auto"/>
              </w:rPr>
              <w:t>DB</w:t>
            </w:r>
            <w:r>
              <w:rPr>
                <w:color w:val="auto"/>
              </w:rPr>
              <w:t xml:space="preserve"> </w:t>
            </w:r>
            <w:ins w:id="61" w:author="Steve Schedukat" w:date="2025-04-29T13:18:00Z">
              <w:r w:rsidR="00F138E0">
                <w:rPr>
                  <w:color w:val="auto"/>
                </w:rPr>
                <w:t>InfraGO</w:t>
              </w:r>
            </w:ins>
            <w:r>
              <w:rPr>
                <w:color w:val="auto"/>
              </w:rPr>
              <w:t xml:space="preserve"> AG</w:t>
            </w:r>
            <w:ins w:id="62" w:author="Steve Schedukat" w:date="2025-04-29T13:18:00Z">
              <w:r w:rsidR="00F138E0">
                <w:rPr>
                  <w:color w:val="auto"/>
                </w:rPr>
                <w:t xml:space="preserve"> </w:t>
              </w:r>
              <w:proofErr w:type="gramStart"/>
              <w:r w:rsidR="00F138E0">
                <w:rPr>
                  <w:color w:val="auto"/>
                </w:rPr>
                <w:t>–  Personenbahnhöfe</w:t>
              </w:r>
            </w:ins>
            <w:proofErr w:type="gramEnd"/>
            <w:r>
              <w:rPr>
                <w:color w:val="auto"/>
              </w:rPr>
              <w:t>, Bahnhofsmanagement Halle</w:t>
            </w:r>
          </w:p>
        </w:tc>
      </w:tr>
      <w:tr w:rsidR="00AC615B" w14:paraId="72E4FAB8" w14:textId="77777777" w:rsidTr="00AC615B">
        <w:tc>
          <w:tcPr>
            <w:tcW w:w="0" w:type="auto"/>
          </w:tcPr>
          <w:p w14:paraId="78CB1212" w14:textId="77777777" w:rsidR="00AC615B" w:rsidRDefault="00CC3413">
            <w:pPr>
              <w:jc w:val="left"/>
            </w:pPr>
            <w:r>
              <w:t>Projektname</w:t>
            </w:r>
          </w:p>
        </w:tc>
        <w:tc>
          <w:tcPr>
            <w:tcW w:w="0" w:type="auto"/>
          </w:tcPr>
          <w:p w14:paraId="218127EA" w14:textId="3FA5C563" w:rsidR="00AC615B" w:rsidRDefault="005F7770">
            <w:pPr>
              <w:jc w:val="left"/>
            </w:pPr>
            <w:r>
              <w:rPr>
                <w:color w:val="auto"/>
              </w:rPr>
              <w:t>Umbau Verkehrsstation Leuna Werke Süd</w:t>
            </w:r>
          </w:p>
        </w:tc>
      </w:tr>
      <w:tr w:rsidR="00AC615B" w14:paraId="11A9C771" w14:textId="77777777" w:rsidTr="00AC615B">
        <w:tc>
          <w:tcPr>
            <w:tcW w:w="0" w:type="auto"/>
          </w:tcPr>
          <w:p w14:paraId="55736652" w14:textId="77777777" w:rsidR="00AC615B" w:rsidRDefault="00CC3413">
            <w:pPr>
              <w:jc w:val="left"/>
            </w:pPr>
            <w:r>
              <w:t>Projektort</w:t>
            </w:r>
          </w:p>
        </w:tc>
        <w:tc>
          <w:tcPr>
            <w:tcW w:w="0" w:type="auto"/>
          </w:tcPr>
          <w:p w14:paraId="47292CD5" w14:textId="3573B53C" w:rsidR="00AC615B" w:rsidRDefault="0032471B">
            <w:pPr>
              <w:jc w:val="left"/>
            </w:pPr>
            <w:proofErr w:type="spellStart"/>
            <w:r>
              <w:rPr>
                <w:color w:val="auto"/>
              </w:rPr>
              <w:t>Vst</w:t>
            </w:r>
            <w:proofErr w:type="spellEnd"/>
            <w:r>
              <w:rPr>
                <w:color w:val="auto"/>
              </w:rPr>
              <w:t xml:space="preserve"> Leuna Werke Süd</w:t>
            </w:r>
          </w:p>
        </w:tc>
      </w:tr>
      <w:tr w:rsidR="00AC615B" w14:paraId="4057C286" w14:textId="77777777" w:rsidTr="00AC615B">
        <w:tc>
          <w:tcPr>
            <w:tcW w:w="0" w:type="auto"/>
          </w:tcPr>
          <w:p w14:paraId="3954E848" w14:textId="77777777" w:rsidR="00AC615B" w:rsidRDefault="00CC3413">
            <w:pPr>
              <w:jc w:val="left"/>
            </w:pPr>
            <w:r>
              <w:t>Projektnummer des AG</w:t>
            </w:r>
          </w:p>
        </w:tc>
        <w:tc>
          <w:tcPr>
            <w:tcW w:w="0" w:type="auto"/>
          </w:tcPr>
          <w:p w14:paraId="095FEEC5" w14:textId="54DDC025" w:rsidR="00AC615B" w:rsidRDefault="0032471B">
            <w:pPr>
              <w:jc w:val="left"/>
            </w:pPr>
            <w:r w:rsidRPr="006801BE">
              <w:rPr>
                <w:color w:val="auto"/>
              </w:rPr>
              <w:t>G.011</w:t>
            </w:r>
            <w:r>
              <w:rPr>
                <w:color w:val="auto"/>
              </w:rPr>
              <w:t>210668</w:t>
            </w:r>
          </w:p>
        </w:tc>
      </w:tr>
    </w:tbl>
    <w:p w14:paraId="01CE690C" w14:textId="77777777" w:rsidR="00AC615B" w:rsidRDefault="00CC3413">
      <w:pPr>
        <w:pStyle w:val="berschrift3"/>
      </w:pPr>
      <w:bookmarkStart w:id="63" w:name="scroll-bookmark-15"/>
      <w:bookmarkStart w:id="64" w:name="scroll-bookmark-16"/>
      <w:bookmarkStart w:id="65" w:name="_Toc191382616"/>
      <w:bookmarkEnd w:id="63"/>
      <w:r>
        <w:t>1.2 Mitgeltende Dokumente</w:t>
      </w:r>
      <w:bookmarkEnd w:id="64"/>
      <w:bookmarkEnd w:id="65"/>
    </w:p>
    <w:p w14:paraId="66A0A715" w14:textId="77777777" w:rsidR="00AC615B" w:rsidRDefault="00CC3413">
      <w:r>
        <w:t xml:space="preserve">Hinweis: siehe insbesondere </w:t>
      </w:r>
      <w:hyperlink r:id="rId14" w:history="1">
        <w:r>
          <w:rPr>
            <w:rStyle w:val="Hyperlink"/>
          </w:rPr>
          <w:t>Vorgaben zur Anwendung der BIM-Methodik</w:t>
        </w:r>
      </w:hyperlink>
      <w:r>
        <w:t xml:space="preserve"> des Auftraggebers (Anlage 15 zum Architekten-/ Ingenieurvertrag).</w:t>
      </w:r>
    </w:p>
    <w:tbl>
      <w:tblPr>
        <w:tblStyle w:val="ScrollTableNormal"/>
        <w:tblW w:w="5000" w:type="pct"/>
        <w:tblLook w:val="0000" w:firstRow="0" w:lastRow="0" w:firstColumn="0" w:lastColumn="0" w:noHBand="0" w:noVBand="0"/>
      </w:tblPr>
      <w:tblGrid>
        <w:gridCol w:w="2971"/>
        <w:gridCol w:w="6373"/>
      </w:tblGrid>
      <w:tr w:rsidR="00AC615B" w14:paraId="22DD8229" w14:textId="77777777" w:rsidTr="00A4312E">
        <w:tc>
          <w:tcPr>
            <w:tcW w:w="1590" w:type="pct"/>
          </w:tcPr>
          <w:p w14:paraId="3C36B38A" w14:textId="77777777" w:rsidR="00AC615B" w:rsidRDefault="00CC3413">
            <w:pPr>
              <w:jc w:val="left"/>
            </w:pPr>
            <w:r>
              <w:rPr>
                <w:b/>
              </w:rPr>
              <w:t>Dokument/Titel</w:t>
            </w:r>
          </w:p>
        </w:tc>
        <w:tc>
          <w:tcPr>
            <w:tcW w:w="3410" w:type="pct"/>
          </w:tcPr>
          <w:p w14:paraId="1992769F" w14:textId="77777777" w:rsidR="00AC615B" w:rsidRDefault="00CC3413">
            <w:pPr>
              <w:jc w:val="left"/>
            </w:pPr>
            <w:r>
              <w:rPr>
                <w:b/>
              </w:rPr>
              <w:t>Dokumentennummer/Version</w:t>
            </w:r>
          </w:p>
        </w:tc>
      </w:tr>
      <w:tr w:rsidR="00AC615B" w14:paraId="41EFCC0F" w14:textId="77777777" w:rsidTr="00A4312E">
        <w:tc>
          <w:tcPr>
            <w:tcW w:w="1590" w:type="pct"/>
          </w:tcPr>
          <w:p w14:paraId="26D734EA" w14:textId="77777777" w:rsidR="00AC615B" w:rsidRDefault="00CC3413">
            <w:pPr>
              <w:jc w:val="left"/>
            </w:pPr>
            <w:r>
              <w:t>Vorgaben zur Anwendung der BIM-Methodik</w:t>
            </w:r>
          </w:p>
        </w:tc>
        <w:tc>
          <w:tcPr>
            <w:tcW w:w="3410" w:type="pct"/>
          </w:tcPr>
          <w:p w14:paraId="2915BC91" w14:textId="4E3EF9A6" w:rsidR="00217188" w:rsidRPr="00217188" w:rsidRDefault="00ED21C6">
            <w:pPr>
              <w:jc w:val="left"/>
              <w:rPr>
                <w:rFonts w:eastAsia="Arial"/>
                <w:color w:val="auto"/>
                <w:szCs w:val="22"/>
                <w:rPrChange w:id="66" w:author="Ornella Alarcón" w:date="2025-04-30T09:51:00Z">
                  <w:rPr/>
                </w:rPrChange>
              </w:rPr>
            </w:pPr>
            <w:r w:rsidRPr="00ED21C6">
              <w:rPr>
                <w:rFonts w:eastAsia="Arial"/>
                <w:color w:val="auto"/>
                <w:szCs w:val="22"/>
              </w:rPr>
              <w:t>Version 3.2 (Gültig Ab 28.02.2025)</w:t>
            </w:r>
          </w:p>
        </w:tc>
      </w:tr>
      <w:tr w:rsidR="00AC615B" w14:paraId="3FAE36D3" w14:textId="77777777" w:rsidTr="00A4312E">
        <w:tc>
          <w:tcPr>
            <w:tcW w:w="1590" w:type="pct"/>
          </w:tcPr>
          <w:p w14:paraId="27743CEF" w14:textId="77777777" w:rsidR="00AC615B" w:rsidRDefault="00CC3413">
            <w:pPr>
              <w:jc w:val="left"/>
            </w:pPr>
            <w:r>
              <w:t>Projektauftrag</w:t>
            </w:r>
          </w:p>
        </w:tc>
        <w:tc>
          <w:tcPr>
            <w:tcW w:w="3410" w:type="pct"/>
          </w:tcPr>
          <w:p w14:paraId="31525C5D" w14:textId="1EED17FA" w:rsidR="00AC615B" w:rsidRDefault="00B36817">
            <w:pPr>
              <w:jc w:val="left"/>
            </w:pPr>
            <w:r w:rsidRPr="006801BE">
              <w:rPr>
                <w:color w:val="auto"/>
              </w:rPr>
              <w:t>G.011</w:t>
            </w:r>
            <w:r>
              <w:rPr>
                <w:color w:val="auto"/>
              </w:rPr>
              <w:t>210668</w:t>
            </w:r>
          </w:p>
        </w:tc>
      </w:tr>
      <w:tr w:rsidR="00AC615B" w14:paraId="161E4AF9" w14:textId="77777777" w:rsidTr="00A4312E">
        <w:tc>
          <w:tcPr>
            <w:tcW w:w="1590" w:type="pct"/>
          </w:tcPr>
          <w:p w14:paraId="197A0ABB" w14:textId="7D6E2C1A" w:rsidR="00AC615B" w:rsidRDefault="00CC3413">
            <w:pPr>
              <w:jc w:val="left"/>
            </w:pPr>
            <w:r>
              <w:t>Anlage A</w:t>
            </w:r>
            <w:r w:rsidR="00ED21C6">
              <w:t xml:space="preserve"> Version 3.2</w:t>
            </w:r>
            <w:r>
              <w:t xml:space="preserve"> – Digitale Bauteilbibliothek und Baustandards</w:t>
            </w:r>
          </w:p>
        </w:tc>
        <w:tc>
          <w:tcPr>
            <w:tcW w:w="3410" w:type="pct"/>
          </w:tcPr>
          <w:p w14:paraId="79FA65BF" w14:textId="6BDBCE35" w:rsidR="00AC615B" w:rsidRDefault="00ED21C6">
            <w:pPr>
              <w:jc w:val="left"/>
            </w:pPr>
            <w:hyperlink r:id="rId15" w:tgtFrame="_blank" w:history="1">
              <w:r w:rsidRPr="007528A6">
                <w:rPr>
                  <w:rFonts w:eastAsia="Arial"/>
                  <w:color w:val="auto"/>
                  <w:szCs w:val="22"/>
                </w:rPr>
                <w:t xml:space="preserve">Anlage A Version </w:t>
              </w:r>
              <w:r>
                <w:rPr>
                  <w:rFonts w:eastAsia="Arial"/>
                  <w:color w:val="auto"/>
                  <w:szCs w:val="22"/>
                </w:rPr>
                <w:t>3.2</w:t>
              </w:r>
              <w:r w:rsidRPr="007528A6">
                <w:rPr>
                  <w:rFonts w:eastAsia="Arial"/>
                  <w:color w:val="auto"/>
                  <w:szCs w:val="22"/>
                </w:rPr>
                <w:t xml:space="preserve">- Digitale Bauteilbibliothek und Baustandards (gültig ab </w:t>
              </w:r>
              <w:r>
                <w:rPr>
                  <w:rFonts w:eastAsia="Arial"/>
                  <w:color w:val="auto"/>
                  <w:szCs w:val="22"/>
                </w:rPr>
                <w:t>01.02</w:t>
              </w:r>
              <w:r w:rsidRPr="007528A6">
                <w:rPr>
                  <w:rFonts w:eastAsia="Arial"/>
                  <w:color w:val="auto"/>
                  <w:szCs w:val="22"/>
                </w:rPr>
                <w:t>.202</w:t>
              </w:r>
              <w:r>
                <w:rPr>
                  <w:rFonts w:eastAsia="Arial"/>
                  <w:color w:val="auto"/>
                  <w:szCs w:val="22"/>
                </w:rPr>
                <w:t>5</w:t>
              </w:r>
              <w:r w:rsidRPr="007528A6">
                <w:rPr>
                  <w:rFonts w:eastAsia="Arial"/>
                  <w:color w:val="auto"/>
                  <w:szCs w:val="22"/>
                </w:rPr>
                <w:t>)</w:t>
              </w:r>
            </w:hyperlink>
            <w:r w:rsidRPr="007528A6">
              <w:rPr>
                <w:rFonts w:eastAsia="Arial"/>
                <w:color w:val="808080" w:themeColor="background1" w:themeShade="80"/>
                <w:szCs w:val="22"/>
              </w:rPr>
              <w:t> </w:t>
            </w:r>
          </w:p>
        </w:tc>
      </w:tr>
      <w:tr w:rsidR="00AC615B" w14:paraId="7CD44757" w14:textId="77777777" w:rsidTr="00A4312E">
        <w:tc>
          <w:tcPr>
            <w:tcW w:w="1590" w:type="pct"/>
          </w:tcPr>
          <w:p w14:paraId="232EEC3B" w14:textId="489D3B86" w:rsidR="00AC615B" w:rsidRPr="00F138E0" w:rsidRDefault="00774EF6">
            <w:pPr>
              <w:jc w:val="left"/>
              <w:rPr>
                <w:lang w:val="en-US"/>
              </w:rPr>
            </w:pPr>
            <w:r w:rsidRPr="007528A6">
              <w:rPr>
                <w:rFonts w:eastAsia="Arial"/>
                <w:color w:val="auto"/>
                <w:szCs w:val="22"/>
                <w:lang w:val="en-US"/>
              </w:rPr>
              <w:t xml:space="preserve">BIM-Content DB S&amp;S AG – </w:t>
            </w:r>
            <w:r>
              <w:rPr>
                <w:rFonts w:eastAsia="Arial"/>
                <w:color w:val="auto"/>
                <w:szCs w:val="22"/>
                <w:lang w:val="en-US"/>
              </w:rPr>
              <w:t>3.2</w:t>
            </w:r>
          </w:p>
        </w:tc>
        <w:tc>
          <w:tcPr>
            <w:tcW w:w="3410" w:type="pct"/>
          </w:tcPr>
          <w:p w14:paraId="5A2948A2" w14:textId="019A73A9" w:rsidR="00AC615B" w:rsidRDefault="00774EF6">
            <w:pPr>
              <w:jc w:val="left"/>
            </w:pPr>
            <w:r w:rsidRPr="00ED21C6">
              <w:rPr>
                <w:rFonts w:eastAsia="Arial"/>
                <w:color w:val="auto"/>
                <w:szCs w:val="22"/>
              </w:rPr>
              <w:t>Version 3.2 (Gültig Ab 28.02.2025)</w:t>
            </w:r>
          </w:p>
        </w:tc>
      </w:tr>
      <w:tr w:rsidR="00774EF6" w14:paraId="435B8688" w14:textId="77777777" w:rsidTr="00A4312E">
        <w:tc>
          <w:tcPr>
            <w:tcW w:w="1590" w:type="pct"/>
          </w:tcPr>
          <w:p w14:paraId="58391325" w14:textId="628CF4E4" w:rsidR="00774EF6" w:rsidRPr="00F138E0" w:rsidRDefault="00774EF6">
            <w:pPr>
              <w:jc w:val="left"/>
              <w:rPr>
                <w:rFonts w:eastAsia="Arial"/>
                <w:color w:val="auto"/>
                <w:szCs w:val="22"/>
              </w:rPr>
            </w:pPr>
            <w:r w:rsidRPr="007528A6">
              <w:rPr>
                <w:rFonts w:eastAsia="Arial"/>
                <w:color w:val="000000" w:themeColor="text1"/>
                <w:szCs w:val="22"/>
              </w:rPr>
              <w:t>DB</w:t>
            </w:r>
            <w:r>
              <w:rPr>
                <w:rFonts w:eastAsia="Arial"/>
                <w:color w:val="000000" w:themeColor="text1"/>
                <w:szCs w:val="22"/>
              </w:rPr>
              <w:t>-Vorgaben</w:t>
            </w:r>
            <w:r w:rsidRPr="007528A6">
              <w:rPr>
                <w:rFonts w:eastAsia="Arial"/>
                <w:color w:val="000000" w:themeColor="text1"/>
                <w:szCs w:val="22"/>
              </w:rPr>
              <w:t xml:space="preserve"> für die Qualitätssicherung</w:t>
            </w:r>
          </w:p>
        </w:tc>
        <w:tc>
          <w:tcPr>
            <w:tcW w:w="3410" w:type="pct"/>
          </w:tcPr>
          <w:p w14:paraId="20A05EA4" w14:textId="3870D37D" w:rsidR="00774EF6" w:rsidRPr="00ED21C6" w:rsidRDefault="00774EF6">
            <w:pPr>
              <w:jc w:val="left"/>
              <w:rPr>
                <w:rFonts w:eastAsia="Arial"/>
                <w:color w:val="auto"/>
                <w:szCs w:val="22"/>
              </w:rPr>
            </w:pPr>
            <w:r w:rsidRPr="00ED21C6">
              <w:rPr>
                <w:rFonts w:eastAsia="Arial"/>
                <w:color w:val="auto"/>
                <w:szCs w:val="22"/>
              </w:rPr>
              <w:t>Version 3.2 (Gültig Ab 28.02.2025)</w:t>
            </w:r>
          </w:p>
        </w:tc>
      </w:tr>
      <w:tr w:rsidR="00774EF6" w14:paraId="6AE7CE27" w14:textId="77777777" w:rsidTr="00A4312E">
        <w:tc>
          <w:tcPr>
            <w:tcW w:w="1590" w:type="pct"/>
          </w:tcPr>
          <w:p w14:paraId="317BA647" w14:textId="265309A5" w:rsidR="00774EF6" w:rsidRPr="007528A6" w:rsidRDefault="00774EF6">
            <w:pPr>
              <w:jc w:val="left"/>
              <w:rPr>
                <w:rFonts w:eastAsia="Arial"/>
                <w:color w:val="000000" w:themeColor="text1"/>
                <w:szCs w:val="22"/>
              </w:rPr>
            </w:pPr>
            <w:hyperlink r:id="rId16" w:history="1">
              <w:r w:rsidRPr="007528A6">
                <w:rPr>
                  <w:rFonts w:eastAsia="Arial"/>
                  <w:color w:val="000000" w:themeColor="text1"/>
                  <w:szCs w:val="22"/>
                </w:rPr>
                <w:t>Regelungen zur Nutzung der Projektkommunikationsplattform</w:t>
              </w:r>
            </w:hyperlink>
            <w:r w:rsidRPr="007528A6">
              <w:rPr>
                <w:rFonts w:eastAsia="Arial"/>
                <w:color w:val="000000" w:themeColor="text1"/>
                <w:szCs w:val="22"/>
              </w:rPr>
              <w:t>.</w:t>
            </w:r>
          </w:p>
        </w:tc>
        <w:tc>
          <w:tcPr>
            <w:tcW w:w="3410" w:type="pct"/>
          </w:tcPr>
          <w:p w14:paraId="6FA6BE84" w14:textId="64DDFBEC" w:rsidR="00774EF6" w:rsidRPr="00ED21C6" w:rsidRDefault="00774EF6">
            <w:pPr>
              <w:jc w:val="left"/>
              <w:rPr>
                <w:rFonts w:eastAsia="Arial"/>
                <w:color w:val="auto"/>
                <w:szCs w:val="22"/>
              </w:rPr>
            </w:pPr>
            <w:hyperlink r:id="rId17" w:history="1">
              <w:r w:rsidRPr="007528A6">
                <w:rPr>
                  <w:rFonts w:eastAsia="Arial"/>
                  <w:color w:val="000000" w:themeColor="text1"/>
                  <w:szCs w:val="22"/>
                </w:rPr>
                <w:t>Ergänzenden Regelungen zur Nutzung der Projektkommunikationsplattform</w:t>
              </w:r>
            </w:hyperlink>
            <w:r w:rsidRPr="007528A6">
              <w:rPr>
                <w:rFonts w:eastAsia="Arial"/>
                <w:color w:val="000000" w:themeColor="text1"/>
                <w:szCs w:val="22"/>
              </w:rPr>
              <w:t xml:space="preserve">. </w:t>
            </w:r>
            <w:hyperlink w:anchor="_Toc11935380" w:history="1">
              <w:r w:rsidRPr="007528A6">
                <w:rPr>
                  <w:rFonts w:eastAsia="Arial"/>
                  <w:color w:val="000000" w:themeColor="text1"/>
                  <w:szCs w:val="22"/>
                </w:rPr>
                <w:t>(s. Kap. 1.5)</w:t>
              </w:r>
            </w:hyperlink>
          </w:p>
        </w:tc>
      </w:tr>
      <w:tr w:rsidR="00401E26" w14:paraId="025DE3AC" w14:textId="77777777" w:rsidTr="00A4312E">
        <w:tc>
          <w:tcPr>
            <w:tcW w:w="1590" w:type="pct"/>
          </w:tcPr>
          <w:p w14:paraId="0C5140D5" w14:textId="60FC05C0" w:rsidR="00401E26" w:rsidRPr="005C22C6" w:rsidRDefault="00401E26" w:rsidP="00401E26">
            <w:pPr>
              <w:jc w:val="left"/>
              <w:rPr>
                <w:color w:val="00B050"/>
              </w:rPr>
            </w:pPr>
            <w:r w:rsidRPr="00FA0461">
              <w:rPr>
                <w:color w:val="00B050"/>
              </w:rPr>
              <w:t xml:space="preserve">Leistungsbilder der Beauftragung </w:t>
            </w:r>
          </w:p>
        </w:tc>
        <w:tc>
          <w:tcPr>
            <w:tcW w:w="3410" w:type="pct"/>
          </w:tcPr>
          <w:p w14:paraId="4188CA15" w14:textId="77777777" w:rsidR="00401E26" w:rsidRPr="00FA0461" w:rsidRDefault="00401E26" w:rsidP="00401E26">
            <w:pPr>
              <w:tabs>
                <w:tab w:val="left" w:pos="3202"/>
              </w:tabs>
              <w:jc w:val="left"/>
              <w:rPr>
                <w:color w:val="00B050"/>
              </w:rPr>
            </w:pPr>
            <w:r w:rsidRPr="00FA0461">
              <w:rPr>
                <w:color w:val="00B050"/>
              </w:rPr>
              <w:t xml:space="preserve">Bspw. Leistungsverzeichnis und </w:t>
            </w:r>
          </w:p>
          <w:p w14:paraId="2430E214" w14:textId="37BD6D4F" w:rsidR="00401E26" w:rsidRPr="005C22C6" w:rsidRDefault="00401E26" w:rsidP="00401E26">
            <w:pPr>
              <w:jc w:val="left"/>
              <w:rPr>
                <w:color w:val="00B050"/>
              </w:rPr>
            </w:pPr>
            <w:r w:rsidRPr="00FA0461">
              <w:rPr>
                <w:color w:val="00B050"/>
              </w:rPr>
              <w:t xml:space="preserve">Baubeschreibung </w:t>
            </w:r>
            <w:proofErr w:type="spellStart"/>
            <w:r w:rsidRPr="00FA0461">
              <w:rPr>
                <w:color w:val="00B050"/>
              </w:rPr>
              <w:t>Lph</w:t>
            </w:r>
            <w:proofErr w:type="spellEnd"/>
            <w:r w:rsidRPr="00FA0461">
              <w:rPr>
                <w:color w:val="00B050"/>
              </w:rPr>
              <w:t xml:space="preserve"> 8</w:t>
            </w:r>
          </w:p>
        </w:tc>
      </w:tr>
    </w:tbl>
    <w:p w14:paraId="76C1C24C" w14:textId="77777777" w:rsidR="00AC615B" w:rsidRDefault="00CC3413">
      <w:pPr>
        <w:pStyle w:val="berschrift2"/>
      </w:pPr>
      <w:bookmarkStart w:id="67" w:name="scroll-bookmark-17"/>
      <w:bookmarkStart w:id="68" w:name="scroll-bookmark-18"/>
      <w:bookmarkStart w:id="69" w:name="_Toc191382617"/>
      <w:bookmarkEnd w:id="67"/>
      <w:r>
        <w:lastRenderedPageBreak/>
        <w:t>2 Projektspezifische BIM-Ziele und Anwendungsfälle</w:t>
      </w:r>
      <w:bookmarkEnd w:id="68"/>
      <w:bookmarkEnd w:id="69"/>
    </w:p>
    <w:p w14:paraId="0247DAD2" w14:textId="723971AF" w:rsidR="00AC615B" w:rsidRDefault="00CC3413">
      <w:r>
        <w:t xml:space="preserve">Nachfolgend werden die BIM-Ziele und -Anwendungsfälle für das Projekt vom Auftraggeber festgelegt. Kommt es im Projektverlauf zu projektspezifischen Anpassungen oder Ergänzungen, ist das in diesem Kapitel vom Auftragnehmer nach Abstimmung mit dem Auftraggeber zu dokumentieren. Die BIM-Ziele und die BIM-Anwendungsfälle sind für übliche Projekte der </w:t>
      </w:r>
      <w:r w:rsidR="00703760">
        <w:t xml:space="preserve">DB InfraGO AG Geschäftsbereich Personenbahnhöfe </w:t>
      </w:r>
      <w:r>
        <w:t>bereits vom Auftraggeber vorgegeben, siehe hierzu 3.7.1</w:t>
      </w:r>
      <w:r w:rsidR="00703760">
        <w:t xml:space="preserve"> </w:t>
      </w:r>
      <w:r>
        <w:t xml:space="preserve">Vereinbarte BIM-Anwendungsfälle nach Projektarten der </w:t>
      </w:r>
      <w:r w:rsidR="00703760">
        <w:t>DB InfraGO AG</w:t>
      </w:r>
      <w:r w:rsidR="00C33A63">
        <w:t>-</w:t>
      </w:r>
      <w:r w:rsidR="00703760">
        <w:t xml:space="preserve"> Personenbahnhöfe </w:t>
      </w:r>
      <w:r>
        <w:t>der Vorgaben zur Anwendung der BIM-Methodik.</w:t>
      </w:r>
    </w:p>
    <w:p w14:paraId="02369970" w14:textId="77777777" w:rsidR="00AC615B" w:rsidRDefault="00CC3413">
      <w:pPr>
        <w:pStyle w:val="berschrift3"/>
      </w:pPr>
      <w:bookmarkStart w:id="70" w:name="scroll-bookmark-19"/>
      <w:bookmarkStart w:id="71" w:name="scroll-bookmark-20"/>
      <w:bookmarkStart w:id="72" w:name="_Toc191382618"/>
      <w:bookmarkEnd w:id="70"/>
      <w:r>
        <w:t>2.1 BIM-Ziele</w:t>
      </w:r>
      <w:bookmarkEnd w:id="71"/>
      <w:bookmarkEnd w:id="72"/>
    </w:p>
    <w:p w14:paraId="03A90973" w14:textId="77777777" w:rsidR="00AC615B" w:rsidRDefault="00CC3413">
      <w:r>
        <w:t>Die Ziele für Verkehrsstationsprojekte gemäß 1.3.1 BIM-Ziele der Vorgaben zur Anwendung der BIM-Methodik lauten wie folgt:</w:t>
      </w:r>
    </w:p>
    <w:p w14:paraId="06DC3742" w14:textId="77777777" w:rsidR="00AC615B" w:rsidRDefault="00CC3413">
      <w:pPr>
        <w:pStyle w:val="ScrollListBullet"/>
        <w:numPr>
          <w:ilvl w:val="0"/>
          <w:numId w:val="34"/>
        </w:numPr>
        <w:ind w:left="714" w:hanging="357"/>
      </w:pPr>
      <w:r>
        <w:t>Erreichen von Kostensicherheit vor Ausschreibung der Bauleistung</w:t>
      </w:r>
    </w:p>
    <w:p w14:paraId="4940851B" w14:textId="77777777" w:rsidR="00AC615B" w:rsidRDefault="00CC3413">
      <w:pPr>
        <w:pStyle w:val="ScrollListBullet"/>
        <w:numPr>
          <w:ilvl w:val="0"/>
          <w:numId w:val="34"/>
        </w:numPr>
        <w:ind w:left="714" w:hanging="357"/>
      </w:pPr>
      <w:r>
        <w:t>Erhöhung der Planungsqualität und Anwendung der Baustandards</w:t>
      </w:r>
    </w:p>
    <w:p w14:paraId="4B3F38D9" w14:textId="77777777" w:rsidR="00AC615B" w:rsidRDefault="00CC3413">
      <w:pPr>
        <w:pStyle w:val="ScrollListBullet"/>
        <w:numPr>
          <w:ilvl w:val="0"/>
          <w:numId w:val="34"/>
        </w:numPr>
        <w:ind w:left="714" w:hanging="357"/>
      </w:pPr>
      <w:r>
        <w:t>Digitale Übergabe definierter Daten in Betrieb und Instandhaltung</w:t>
      </w:r>
    </w:p>
    <w:p w14:paraId="5374C030" w14:textId="77777777" w:rsidR="00AC615B" w:rsidRDefault="00CC3413">
      <w:pPr>
        <w:pStyle w:val="ScrollListBullet"/>
        <w:numPr>
          <w:ilvl w:val="0"/>
          <w:numId w:val="34"/>
        </w:numPr>
        <w:ind w:left="714" w:hanging="357"/>
      </w:pPr>
      <w:r>
        <w:t>Unterstützung der Öffentlichkeitsbeteiligung</w:t>
      </w:r>
    </w:p>
    <w:p w14:paraId="7CBA2AC1" w14:textId="45BC46C5" w:rsidR="008740F1" w:rsidRDefault="00CC3413">
      <w:r>
        <w:t xml:space="preserve">In </w:t>
      </w:r>
      <w:proofErr w:type="spellStart"/>
      <w:r>
        <w:t>EinfachBIM</w:t>
      </w:r>
      <w:proofErr w:type="spellEnd"/>
      <w:r>
        <w:t>-Projekten wird die Projektlaufzeit verkürzt.</w:t>
      </w:r>
    </w:p>
    <w:p w14:paraId="3A2DF609" w14:textId="77777777" w:rsidR="008740F1" w:rsidRPr="008740F1" w:rsidRDefault="008740F1"/>
    <w:p w14:paraId="2912CFBA" w14:textId="48E059DE" w:rsidR="002D4616" w:rsidRPr="00401E26" w:rsidRDefault="002D4616" w:rsidP="002D4616">
      <w:pPr>
        <w:pStyle w:val="Textkrper"/>
        <w:rPr>
          <w:color w:val="00B050"/>
        </w:rPr>
      </w:pPr>
      <w:r w:rsidRPr="005C22C6">
        <w:rPr>
          <w:color w:val="00B050"/>
        </w:rPr>
        <w:t xml:space="preserve">BIM-Ziele </w:t>
      </w:r>
      <w:r w:rsidRPr="00401E26">
        <w:rPr>
          <w:color w:val="00B050"/>
        </w:rPr>
        <w:t xml:space="preserve">im Projekt </w:t>
      </w:r>
      <w:r w:rsidR="008740F1" w:rsidRPr="00401E26">
        <w:rPr>
          <w:color w:val="00B050"/>
        </w:rPr>
        <w:t xml:space="preserve">der AN- </w:t>
      </w:r>
      <w:r w:rsidR="005C22C6" w:rsidRPr="00401E26">
        <w:rPr>
          <w:color w:val="00B050"/>
        </w:rPr>
        <w:t>Bau</w:t>
      </w:r>
      <w:r w:rsidRPr="00401E26">
        <w:rPr>
          <w:color w:val="00B050"/>
        </w:rPr>
        <w:t>:</w:t>
      </w:r>
    </w:p>
    <w:p w14:paraId="51B7E4EB" w14:textId="7AE3B216" w:rsidR="002D4616" w:rsidRPr="00401E26" w:rsidRDefault="002D4616" w:rsidP="00401E26">
      <w:pPr>
        <w:pStyle w:val="ScrollListBullet"/>
        <w:numPr>
          <w:ilvl w:val="0"/>
          <w:numId w:val="34"/>
        </w:numPr>
        <w:ind w:left="714" w:hanging="357"/>
        <w:rPr>
          <w:color w:val="00B050"/>
          <w:rPrChange w:id="73" w:author="Steve Schedukat" w:date="2025-04-29T13:20:00Z">
            <w:rPr/>
          </w:rPrChange>
        </w:rPr>
      </w:pPr>
      <w:bookmarkStart w:id="74" w:name="_Hlk210917577"/>
      <w:r w:rsidRPr="00401E26">
        <w:rPr>
          <w:color w:val="00B050"/>
          <w:rPrChange w:id="75" w:author="Steve Schedukat" w:date="2025-04-29T13:20:00Z">
            <w:rPr/>
          </w:rPrChange>
        </w:rPr>
        <w:t xml:space="preserve">Effiziente </w:t>
      </w:r>
      <w:bookmarkStart w:id="76" w:name="_Hlk210917589"/>
      <w:r w:rsidR="00136409" w:rsidRPr="00401E26">
        <w:rPr>
          <w:color w:val="00B050"/>
        </w:rPr>
        <w:t>Ausführungspl</w:t>
      </w:r>
      <w:r w:rsidRPr="00401E26">
        <w:rPr>
          <w:color w:val="00B050"/>
        </w:rPr>
        <w:t>anung</w:t>
      </w:r>
      <w:r w:rsidRPr="00401E26">
        <w:rPr>
          <w:color w:val="00B050"/>
          <w:rPrChange w:id="77" w:author="Steve Schedukat" w:date="2025-04-29T13:20:00Z">
            <w:rPr/>
          </w:rPrChange>
        </w:rPr>
        <w:t xml:space="preserve"> </w:t>
      </w:r>
      <w:r w:rsidR="00136409" w:rsidRPr="00401E26">
        <w:rPr>
          <w:color w:val="00B050"/>
        </w:rPr>
        <w:t>und Bauen</w:t>
      </w:r>
      <w:bookmarkEnd w:id="76"/>
    </w:p>
    <w:bookmarkEnd w:id="74"/>
    <w:p w14:paraId="16D5EDC1" w14:textId="77777777" w:rsidR="002D4616" w:rsidRPr="00401E26" w:rsidRDefault="002D4616" w:rsidP="00401E26">
      <w:pPr>
        <w:pStyle w:val="ScrollListBullet"/>
        <w:numPr>
          <w:ilvl w:val="0"/>
          <w:numId w:val="34"/>
        </w:numPr>
        <w:ind w:left="714" w:hanging="357"/>
        <w:rPr>
          <w:color w:val="00B050"/>
          <w:rPrChange w:id="78" w:author="Steve Schedukat" w:date="2025-04-29T13:20:00Z">
            <w:rPr/>
          </w:rPrChange>
        </w:rPr>
      </w:pPr>
      <w:r w:rsidRPr="00401E26">
        <w:rPr>
          <w:color w:val="00B050"/>
          <w:rPrChange w:id="79" w:author="Steve Schedukat" w:date="2025-04-29T13:20:00Z">
            <w:rPr/>
          </w:rPrChange>
        </w:rPr>
        <w:t xml:space="preserve">Gemeinsame </w:t>
      </w:r>
      <w:r w:rsidRPr="00401E26">
        <w:rPr>
          <w:color w:val="00B050"/>
        </w:rPr>
        <w:t>Datengrundlage</w:t>
      </w:r>
    </w:p>
    <w:p w14:paraId="280ECB8C" w14:textId="77777777" w:rsidR="002D4616" w:rsidRPr="00401E26" w:rsidRDefault="002D4616" w:rsidP="00401E26">
      <w:pPr>
        <w:pStyle w:val="ScrollListBullet"/>
        <w:numPr>
          <w:ilvl w:val="0"/>
          <w:numId w:val="34"/>
        </w:numPr>
        <w:ind w:left="714" w:hanging="357"/>
        <w:rPr>
          <w:color w:val="00B050"/>
          <w:rPrChange w:id="80" w:author="Steve Schedukat" w:date="2025-04-29T13:20:00Z">
            <w:rPr/>
          </w:rPrChange>
        </w:rPr>
      </w:pPr>
      <w:r w:rsidRPr="00401E26">
        <w:rPr>
          <w:color w:val="00B050"/>
          <w:rPrChange w:id="81" w:author="Steve Schedukat" w:date="2025-04-29T13:20:00Z">
            <w:rPr/>
          </w:rPrChange>
        </w:rPr>
        <w:t xml:space="preserve">Reduzierung von </w:t>
      </w:r>
      <w:r w:rsidRPr="00401E26">
        <w:rPr>
          <w:color w:val="00B050"/>
        </w:rPr>
        <w:t>Redundanz</w:t>
      </w:r>
    </w:p>
    <w:p w14:paraId="5AA389CE" w14:textId="77777777" w:rsidR="002D4616" w:rsidRPr="00401E26" w:rsidRDefault="002D4616" w:rsidP="00401E26">
      <w:pPr>
        <w:pStyle w:val="ScrollListBullet"/>
        <w:numPr>
          <w:ilvl w:val="0"/>
          <w:numId w:val="34"/>
        </w:numPr>
        <w:ind w:left="714" w:hanging="357"/>
        <w:rPr>
          <w:color w:val="00B050"/>
        </w:rPr>
      </w:pPr>
      <w:r w:rsidRPr="00401E26">
        <w:rPr>
          <w:color w:val="00B050"/>
          <w:rPrChange w:id="82" w:author="Steve Schedukat" w:date="2025-04-29T13:20:00Z">
            <w:rPr/>
          </w:rPrChange>
        </w:rPr>
        <w:t xml:space="preserve">Schnellere </w:t>
      </w:r>
      <w:r w:rsidRPr="00401E26">
        <w:rPr>
          <w:color w:val="00B050"/>
        </w:rPr>
        <w:t>Entscheidungen</w:t>
      </w:r>
      <w:r w:rsidRPr="00401E26">
        <w:rPr>
          <w:color w:val="00B050"/>
          <w:rPrChange w:id="83" w:author="Steve Schedukat" w:date="2025-04-29T13:20:00Z">
            <w:rPr/>
          </w:rPrChange>
        </w:rPr>
        <w:t xml:space="preserve"> durch Besprechung am Modell</w:t>
      </w:r>
    </w:p>
    <w:p w14:paraId="68CAF6B5" w14:textId="410EFBB9" w:rsidR="002D4616" w:rsidRPr="00401E26" w:rsidRDefault="002D4616" w:rsidP="00401E26">
      <w:pPr>
        <w:pStyle w:val="ScrollListBullet"/>
        <w:numPr>
          <w:ilvl w:val="0"/>
          <w:numId w:val="34"/>
        </w:numPr>
        <w:ind w:left="714" w:hanging="357"/>
        <w:rPr>
          <w:color w:val="00B050"/>
          <w:rPrChange w:id="84" w:author="Steve Schedukat" w:date="2025-04-29T13:20:00Z">
            <w:rPr>
              <w:i/>
              <w:color w:val="0000FF"/>
            </w:rPr>
          </w:rPrChange>
        </w:rPr>
        <w:sectPr w:rsidR="002D4616" w:rsidRPr="00401E26" w:rsidSect="00402922">
          <w:footerReference w:type="default" r:id="rId18"/>
          <w:headerReference w:type="first" r:id="rId19"/>
          <w:pgSz w:w="11906" w:h="16838" w:code="9"/>
          <w:pgMar w:top="1134" w:right="1276" w:bottom="992" w:left="1276" w:header="369" w:footer="567" w:gutter="0"/>
          <w:cols w:space="720"/>
          <w:titlePg/>
          <w:docGrid w:linePitch="299"/>
        </w:sectPr>
      </w:pPr>
      <w:r w:rsidRPr="00401E26">
        <w:rPr>
          <w:color w:val="00B050"/>
          <w:rPrChange w:id="85" w:author="Steve Schedukat" w:date="2025-04-29T13:20:00Z">
            <w:rPr/>
          </w:rPrChange>
        </w:rPr>
        <w:t xml:space="preserve">Schnellere und </w:t>
      </w:r>
      <w:r w:rsidRPr="00401E26">
        <w:rPr>
          <w:color w:val="00B050"/>
        </w:rPr>
        <w:t>weniger</w:t>
      </w:r>
      <w:r w:rsidRPr="00401E26">
        <w:rPr>
          <w:color w:val="00B050"/>
          <w:rPrChange w:id="86" w:author="Steve Schedukat" w:date="2025-04-29T13:20:00Z">
            <w:rPr/>
          </w:rPrChange>
        </w:rPr>
        <w:t xml:space="preserve"> Prüfumläufe</w:t>
      </w:r>
    </w:p>
    <w:p w14:paraId="1632935C" w14:textId="77777777" w:rsidR="00AC615B" w:rsidRDefault="00CC3413">
      <w:pPr>
        <w:pStyle w:val="berschrift3"/>
      </w:pPr>
      <w:bookmarkStart w:id="87" w:name="scroll-bookmark-21"/>
      <w:bookmarkStart w:id="88" w:name="scroll-bookmark-22"/>
      <w:bookmarkStart w:id="89" w:name="_Toc191382619"/>
      <w:bookmarkEnd w:id="87"/>
      <w:r>
        <w:lastRenderedPageBreak/>
        <w:t>2.2 BIM-Anwendungsfälle</w:t>
      </w:r>
      <w:bookmarkEnd w:id="88"/>
      <w:bookmarkEnd w:id="89"/>
    </w:p>
    <w:p w14:paraId="2D4BF2A9" w14:textId="77777777" w:rsidR="00AC615B" w:rsidRDefault="00CC3413">
      <w:r>
        <w:t>Die Vorgehensweise und Anwendungsfälle sind in 3.7 BIM-Anwendungsfälle der Vorgaben zur Anwendung der BIM-Methodik näher beschrieben.</w:t>
      </w:r>
    </w:p>
    <w:p w14:paraId="55A906C0" w14:textId="77777777" w:rsidR="00AC615B" w:rsidRDefault="00CC3413">
      <w:r>
        <w:t>In nachfolgender Tabelle sind die aus Sicht des AG mindestens anzuwendenden BIM-Anwendungsfälle für Verkehrsstationsprojekte vorausgewählt. Projektspezifische Anpassungen der Anwendungsfälle sind in der nachfolgenden Tabelle zu dokumentieren.</w:t>
      </w:r>
    </w:p>
    <w:p w14:paraId="5074C6EB" w14:textId="77777777" w:rsidR="00AC615B" w:rsidRDefault="00CC3413">
      <w:r>
        <w:t>Weitere Anwendungsfälle, die aus Sicht des Auftragnehmers erforderlich sind, um die qualitätsgerechte und genehmigungsfähige Planung gemäß Werkvertrag zu erreichen, sind vom Auftragnehmer Planung zu ergänzen. Hierzu gehören auch Anwendungsfälle, die mit dem Zusatz „AN“ gekennzeichnet sind, wenn diese nicht vom AG gefordert werden.</w:t>
      </w:r>
    </w:p>
    <w:p w14:paraId="2B00170A" w14:textId="6B03AA18" w:rsidR="00AC615B" w:rsidRPr="00B6056B" w:rsidRDefault="00AC615B">
      <w:pPr>
        <w:rPr>
          <w:color w:val="A6A6A6" w:themeColor="background1" w:themeShade="A6"/>
        </w:rPr>
      </w:pPr>
      <w:bookmarkStart w:id="90" w:name="_Hlk210917618"/>
    </w:p>
    <w:tbl>
      <w:tblPr>
        <w:tblStyle w:val="ScrollTableNormal"/>
        <w:tblW w:w="5000" w:type="pct"/>
        <w:tblLook w:val="0020" w:firstRow="1" w:lastRow="0" w:firstColumn="0" w:lastColumn="0" w:noHBand="0" w:noVBand="0"/>
      </w:tblPr>
      <w:tblGrid>
        <w:gridCol w:w="1797"/>
        <w:gridCol w:w="8170"/>
        <w:gridCol w:w="914"/>
        <w:gridCol w:w="3395"/>
      </w:tblGrid>
      <w:tr w:rsidR="00AC615B" w14:paraId="610385A2" w14:textId="77777777" w:rsidTr="00AC615B">
        <w:trPr>
          <w:cnfStyle w:val="100000000000" w:firstRow="1" w:lastRow="0" w:firstColumn="0" w:lastColumn="0" w:oddVBand="0" w:evenVBand="0" w:oddHBand="0" w:evenHBand="0" w:firstRowFirstColumn="0" w:firstRowLastColumn="0" w:lastRowFirstColumn="0" w:lastRowLastColumn="0"/>
        </w:trPr>
        <w:tc>
          <w:tcPr>
            <w:tcW w:w="0" w:type="auto"/>
          </w:tcPr>
          <w:p w14:paraId="3D80A32A" w14:textId="77777777" w:rsidR="00AC615B" w:rsidRDefault="00CC3413">
            <w:pPr>
              <w:jc w:val="left"/>
            </w:pPr>
            <w:r>
              <w:t>Projektphase</w:t>
            </w:r>
          </w:p>
        </w:tc>
        <w:tc>
          <w:tcPr>
            <w:tcW w:w="0" w:type="auto"/>
          </w:tcPr>
          <w:p w14:paraId="0B005582" w14:textId="77777777" w:rsidR="00AC615B" w:rsidRDefault="00CC3413">
            <w:pPr>
              <w:jc w:val="left"/>
            </w:pPr>
            <w:r>
              <w:t>Anwendungsfälle der BIM-Methodik</w:t>
            </w:r>
          </w:p>
        </w:tc>
        <w:tc>
          <w:tcPr>
            <w:tcW w:w="0" w:type="auto"/>
          </w:tcPr>
          <w:p w14:paraId="26DD0823" w14:textId="77777777" w:rsidR="00AC615B" w:rsidRDefault="00CC3413">
            <w:pPr>
              <w:jc w:val="left"/>
            </w:pPr>
            <w:r>
              <w:t>Anwendung</w:t>
            </w:r>
          </w:p>
        </w:tc>
        <w:tc>
          <w:tcPr>
            <w:tcW w:w="0" w:type="auto"/>
          </w:tcPr>
          <w:p w14:paraId="088DEB21" w14:textId="77777777" w:rsidR="00AC615B" w:rsidRDefault="00CC3413">
            <w:pPr>
              <w:jc w:val="left"/>
            </w:pPr>
            <w:r>
              <w:t>Projektspezifische Ergänzung der Anwendungsfälle</w:t>
            </w:r>
          </w:p>
          <w:p w14:paraId="4781FE3F" w14:textId="77777777" w:rsidR="00AC615B" w:rsidRDefault="00CC3413">
            <w:pPr>
              <w:jc w:val="left"/>
            </w:pPr>
            <w:r>
              <w:rPr>
                <w:i/>
              </w:rPr>
              <w:t>(Beispiele)</w:t>
            </w:r>
          </w:p>
        </w:tc>
      </w:tr>
      <w:tr w:rsidR="00B512BD" w14:paraId="1D363923" w14:textId="77777777" w:rsidTr="00AC615B">
        <w:tc>
          <w:tcPr>
            <w:tcW w:w="0" w:type="auto"/>
            <w:vMerge w:val="restart"/>
          </w:tcPr>
          <w:p w14:paraId="5F2A9461" w14:textId="77777777" w:rsidR="00B512BD" w:rsidRDefault="00B512BD">
            <w:pPr>
              <w:jc w:val="left"/>
            </w:pPr>
            <w:r>
              <w:rPr>
                <w:b/>
              </w:rPr>
              <w:t>Projektdurchführung</w:t>
            </w:r>
          </w:p>
        </w:tc>
        <w:tc>
          <w:tcPr>
            <w:tcW w:w="0" w:type="auto"/>
          </w:tcPr>
          <w:p w14:paraId="7F8B4917" w14:textId="77777777" w:rsidR="00B512BD" w:rsidRPr="00401E26" w:rsidRDefault="00B512BD">
            <w:pPr>
              <w:jc w:val="left"/>
              <w:rPr>
                <w:color w:val="A6A6A6" w:themeColor="background1" w:themeShade="A6"/>
              </w:rPr>
            </w:pPr>
            <w:r w:rsidRPr="00401E26">
              <w:rPr>
                <w:b/>
                <w:color w:val="A6A6A6" w:themeColor="background1" w:themeShade="A6"/>
              </w:rPr>
              <w:t>Getaktete BIM-Projektbesprechungen</w:t>
            </w:r>
          </w:p>
          <w:p w14:paraId="1D80013A" w14:textId="77777777" w:rsidR="00B512BD" w:rsidRPr="00401E26" w:rsidRDefault="00B512BD">
            <w:pPr>
              <w:jc w:val="left"/>
              <w:rPr>
                <w:color w:val="A6A6A6" w:themeColor="background1" w:themeShade="A6"/>
              </w:rPr>
            </w:pPr>
            <w:r w:rsidRPr="00401E26">
              <w:rPr>
                <w:color w:val="A6A6A6" w:themeColor="background1" w:themeShade="A6"/>
              </w:rPr>
              <w:t>Die Getaktete BIM-Projektbesprechung ist die Planungsbesprechung, die bis zum Abschluss des Gesamtmodells Stufe 2 durchgeführt wird. Hierfür lädt die Projektleitung des AG mit Planungsstart zu getakteten BIM-Projektbesprechungen ein. Die Taktung ist mindestens 4 Wochen. Je nach Komplexität oder Termindruck wird auf einen zweiwöchentlichen oder wöchentlichen Takt erhöht […]</w:t>
            </w:r>
          </w:p>
          <w:p w14:paraId="52BBC9F0" w14:textId="77777777" w:rsidR="00B512BD" w:rsidRPr="00401E26" w:rsidRDefault="00B512BD">
            <w:pPr>
              <w:jc w:val="left"/>
              <w:rPr>
                <w:color w:val="A6A6A6" w:themeColor="background1" w:themeShade="A6"/>
              </w:rPr>
            </w:pPr>
            <w:r w:rsidRPr="00401E26">
              <w:rPr>
                <w:color w:val="A6A6A6" w:themeColor="background1" w:themeShade="A6"/>
              </w:rPr>
              <w:t>Zentraler Bestandteil der BIM-Projektbesprechung ist das Koordinationsmodell, welches alle Planungsstände der Fachmodelle und Bestandsinformationen beinhaltet. Das Koordinationsmodell dient u.a. der Feststellung des Planungsfortschritts, der Kollisionsprüfung und der Umsetzung der Aufgabenstellung. […]</w:t>
            </w:r>
          </w:p>
          <w:p w14:paraId="093EDB0D" w14:textId="77777777" w:rsidR="00B512BD" w:rsidRPr="00401E26" w:rsidRDefault="00B512BD">
            <w:pPr>
              <w:jc w:val="left"/>
              <w:rPr>
                <w:color w:val="A6A6A6" w:themeColor="background1" w:themeShade="A6"/>
              </w:rPr>
            </w:pPr>
          </w:p>
        </w:tc>
        <w:tc>
          <w:tcPr>
            <w:tcW w:w="0" w:type="auto"/>
          </w:tcPr>
          <w:p w14:paraId="4B66338D" w14:textId="39F91D58" w:rsidR="00B512BD" w:rsidRPr="00401E26" w:rsidRDefault="00401E26">
            <w:pPr>
              <w:jc w:val="left"/>
              <w:rPr>
                <w:color w:val="A6A6A6" w:themeColor="background1" w:themeShade="A6"/>
              </w:rPr>
            </w:pPr>
            <w:r w:rsidRPr="00401E26">
              <w:rPr>
                <w:color w:val="auto"/>
              </w:rPr>
              <w:t>entfällt</w:t>
            </w:r>
          </w:p>
        </w:tc>
        <w:tc>
          <w:tcPr>
            <w:tcW w:w="0" w:type="auto"/>
          </w:tcPr>
          <w:p w14:paraId="345ADF53" w14:textId="77777777" w:rsidR="00B512BD" w:rsidRPr="00097580" w:rsidRDefault="00B512BD">
            <w:pPr>
              <w:jc w:val="left"/>
              <w:rPr>
                <w:color w:val="00B050"/>
              </w:rPr>
            </w:pPr>
            <w:r w:rsidRPr="00097580">
              <w:rPr>
                <w:i/>
                <w:color w:val="00B050"/>
              </w:rPr>
              <w:t> </w:t>
            </w:r>
          </w:p>
        </w:tc>
      </w:tr>
      <w:tr w:rsidR="00C70528" w14:paraId="242A041F" w14:textId="77777777" w:rsidTr="00AC615B">
        <w:tc>
          <w:tcPr>
            <w:tcW w:w="0" w:type="auto"/>
            <w:vMerge/>
          </w:tcPr>
          <w:p w14:paraId="443AC037" w14:textId="77777777" w:rsidR="00C70528" w:rsidRDefault="00C70528" w:rsidP="00C70528">
            <w:pPr>
              <w:jc w:val="left"/>
            </w:pPr>
          </w:p>
        </w:tc>
        <w:tc>
          <w:tcPr>
            <w:tcW w:w="0" w:type="auto"/>
          </w:tcPr>
          <w:p w14:paraId="1CECE948" w14:textId="77777777" w:rsidR="00C70528" w:rsidRDefault="00C70528" w:rsidP="00C70528">
            <w:pPr>
              <w:jc w:val="left"/>
            </w:pPr>
            <w:r>
              <w:rPr>
                <w:b/>
              </w:rPr>
              <w:t>Baubesprechung am Modell</w:t>
            </w:r>
          </w:p>
          <w:p w14:paraId="5DC2E1D7" w14:textId="77777777" w:rsidR="00C70528" w:rsidRDefault="00C70528" w:rsidP="00C70528">
            <w:pPr>
              <w:jc w:val="left"/>
            </w:pPr>
            <w:r>
              <w:t>Die Baubesprechung am Modell ist die reguläre Baubesprechung. Hierzu lädt die Bauüberwachung mit Start der Bauausführung ein. Das BIM-Modell ist somit Bestandteil der Baubesprechung. Das Gesamtmodell Stufe 2 visualisiert dabei die zu realisierende Planung bzw. Bauausführung. Darüber hinaus kann eine regelmäßige modellbasierte Abstimmung des Bauablaufs, Nachverfolgung des Baufortschritts sowie Abgleichs des jeweiligen Bauzustands mit allen Projektbeteiligten am Modell durchgeführt werden. […]</w:t>
            </w:r>
          </w:p>
          <w:p w14:paraId="0973E712" w14:textId="77777777" w:rsidR="00136409" w:rsidRDefault="00136409" w:rsidP="00C70528">
            <w:pPr>
              <w:jc w:val="left"/>
            </w:pPr>
          </w:p>
          <w:p w14:paraId="61613177" w14:textId="77777777" w:rsidR="00C70528" w:rsidRDefault="00C70528" w:rsidP="00C70528">
            <w:pPr>
              <w:jc w:val="left"/>
            </w:pPr>
          </w:p>
          <w:p w14:paraId="47BE26D4" w14:textId="77777777" w:rsidR="00C70528" w:rsidRDefault="00C70528" w:rsidP="00C70528">
            <w:pPr>
              <w:jc w:val="left"/>
            </w:pPr>
          </w:p>
        </w:tc>
        <w:tc>
          <w:tcPr>
            <w:tcW w:w="0" w:type="auto"/>
          </w:tcPr>
          <w:p w14:paraId="64E46B47" w14:textId="77777777" w:rsidR="00C70528" w:rsidRDefault="00C70528" w:rsidP="00C70528">
            <w:pPr>
              <w:jc w:val="left"/>
            </w:pPr>
            <w:r>
              <w:t>Ja</w:t>
            </w:r>
          </w:p>
        </w:tc>
        <w:tc>
          <w:tcPr>
            <w:tcW w:w="0" w:type="auto"/>
          </w:tcPr>
          <w:p w14:paraId="7B7326C3" w14:textId="63116522" w:rsidR="00C70528" w:rsidRPr="00097580" w:rsidRDefault="00136409" w:rsidP="00C70528">
            <w:pPr>
              <w:pStyle w:val="Listenabsatz"/>
              <w:numPr>
                <w:ilvl w:val="0"/>
                <w:numId w:val="43"/>
              </w:numPr>
              <w:ind w:left="291" w:hanging="218"/>
              <w:contextualSpacing/>
              <w:rPr>
                <w:ins w:id="91" w:author="Ornella Alarcón" w:date="2025-05-02T13:59:00Z"/>
                <w:i/>
                <w:color w:val="00B050"/>
              </w:rPr>
            </w:pPr>
            <w:r w:rsidRPr="00097580">
              <w:rPr>
                <w:i/>
                <w:color w:val="00B050"/>
              </w:rPr>
              <w:t>Siehe</w:t>
            </w:r>
            <w:ins w:id="92" w:author="Ornella Alarcón" w:date="2025-05-02T13:59:00Z">
              <w:r w:rsidR="00C70528" w:rsidRPr="00097580">
                <w:rPr>
                  <w:i/>
                  <w:color w:val="00B050"/>
                </w:rPr>
                <w:t xml:space="preserve"> BIM Vorgaben Version 3.2</w:t>
              </w:r>
            </w:ins>
          </w:p>
          <w:p w14:paraId="0A0697A3" w14:textId="294299B0" w:rsidR="00C70528" w:rsidRPr="00097580" w:rsidRDefault="00136409" w:rsidP="00136409">
            <w:pPr>
              <w:pStyle w:val="Listenabsatz"/>
              <w:ind w:left="291"/>
              <w:contextualSpacing/>
              <w:rPr>
                <w:i/>
                <w:color w:val="00B050"/>
              </w:rPr>
            </w:pPr>
            <w:r w:rsidRPr="00097580">
              <w:rPr>
                <w:i/>
                <w:color w:val="00B050"/>
              </w:rPr>
              <w:t>K</w:t>
            </w:r>
            <w:ins w:id="93" w:author="Ornella Alarcón" w:date="2025-05-02T13:59:00Z">
              <w:r w:rsidR="00C70528" w:rsidRPr="00097580">
                <w:rPr>
                  <w:i/>
                  <w:color w:val="00B050"/>
                </w:rPr>
                <w:t>apitel 3.7.3</w:t>
              </w:r>
            </w:ins>
          </w:p>
          <w:p w14:paraId="28D7B5C2" w14:textId="77777777" w:rsidR="00136409" w:rsidRPr="00097580" w:rsidRDefault="00136409" w:rsidP="00136409">
            <w:pPr>
              <w:pStyle w:val="Listenabsatz"/>
              <w:numPr>
                <w:ilvl w:val="0"/>
                <w:numId w:val="43"/>
              </w:numPr>
              <w:spacing w:after="120"/>
              <w:ind w:left="291" w:hanging="218"/>
              <w:contextualSpacing/>
              <w:rPr>
                <w:i/>
                <w:color w:val="00B050"/>
              </w:rPr>
            </w:pPr>
            <w:r w:rsidRPr="00097580">
              <w:rPr>
                <w:i/>
                <w:color w:val="00B050"/>
              </w:rPr>
              <w:t>Nach Zuschlagerteilung mit dem AN anzustimmen.</w:t>
            </w:r>
          </w:p>
          <w:p w14:paraId="316D6A7D" w14:textId="3434D54B" w:rsidR="00136409" w:rsidRPr="00097580" w:rsidRDefault="00136409" w:rsidP="00136409">
            <w:pPr>
              <w:pStyle w:val="Listenabsatz"/>
              <w:ind w:left="291"/>
              <w:contextualSpacing/>
              <w:rPr>
                <w:ins w:id="94" w:author="Ornella Alarcón" w:date="2025-05-02T14:00:00Z"/>
                <w:i/>
                <w:color w:val="00B050"/>
                <w:rPrChange w:id="95" w:author="Ornella Alarcón" w:date="2025-05-02T14:00:00Z">
                  <w:rPr>
                    <w:ins w:id="96" w:author="Ornella Alarcón" w:date="2025-05-02T14:00:00Z"/>
                    <w:i/>
                    <w:color w:val="4BACC6" w:themeColor="accent5"/>
                  </w:rPr>
                </w:rPrChange>
              </w:rPr>
            </w:pPr>
          </w:p>
          <w:p w14:paraId="4C2C26D5" w14:textId="77777777" w:rsidR="00C70528" w:rsidRPr="00097580" w:rsidRDefault="00C70528">
            <w:pPr>
              <w:contextualSpacing/>
              <w:rPr>
                <w:ins w:id="97" w:author="Ornella Alarcón" w:date="2025-05-02T14:00:00Z"/>
                <w:i/>
                <w:color w:val="00B050"/>
                <w:rPrChange w:id="98" w:author="Ornella Alarcón" w:date="2025-05-02T14:00:00Z">
                  <w:rPr>
                    <w:ins w:id="99" w:author="Ornella Alarcón" w:date="2025-05-02T14:00:00Z"/>
                  </w:rPr>
                </w:rPrChange>
              </w:rPr>
              <w:pPrChange w:id="100" w:author="Ornella Alarcón" w:date="2025-05-02T14:00:00Z">
                <w:pPr>
                  <w:pStyle w:val="Listenabsatz"/>
                  <w:numPr>
                    <w:numId w:val="43"/>
                  </w:numPr>
                  <w:ind w:left="291" w:hanging="218"/>
                  <w:contextualSpacing/>
                </w:pPr>
              </w:pPrChange>
            </w:pPr>
          </w:p>
          <w:p w14:paraId="797F6FDA" w14:textId="67BB563D" w:rsidR="00C70528" w:rsidRPr="00097580" w:rsidDel="0078515B" w:rsidRDefault="00C70528" w:rsidP="00C70528">
            <w:pPr>
              <w:pStyle w:val="Listenabsatz"/>
              <w:numPr>
                <w:ilvl w:val="0"/>
                <w:numId w:val="43"/>
              </w:numPr>
              <w:ind w:left="291" w:hanging="218"/>
              <w:contextualSpacing/>
              <w:rPr>
                <w:del w:id="101" w:author="Ornella Alarcón" w:date="2025-05-02T13:59:00Z"/>
                <w:i/>
                <w:color w:val="00B050"/>
              </w:rPr>
            </w:pPr>
            <w:del w:id="102" w:author="Ornella Alarcón" w:date="2025-05-02T13:59:00Z">
              <w:r w:rsidRPr="00097580" w:rsidDel="0078515B">
                <w:rPr>
                  <w:i/>
                  <w:color w:val="00B050"/>
                </w:rPr>
                <w:delText>Gemäß BIM Vorgaben Version 3.</w:delText>
              </w:r>
            </w:del>
          </w:p>
          <w:p w14:paraId="29F481F3" w14:textId="201908CB" w:rsidR="00C70528" w:rsidRPr="00097580" w:rsidRDefault="00C70528" w:rsidP="00C70528">
            <w:pPr>
              <w:jc w:val="left"/>
              <w:rPr>
                <w:color w:val="00B050"/>
              </w:rPr>
            </w:pPr>
            <w:del w:id="103" w:author="Ornella Alarcón" w:date="2025-05-02T13:59:00Z">
              <w:r w:rsidRPr="00097580" w:rsidDel="0078515B">
                <w:rPr>
                  <w:i/>
                  <w:color w:val="00B050"/>
                </w:rPr>
                <w:delText>Kapitel 3.7.3</w:delText>
              </w:r>
            </w:del>
          </w:p>
        </w:tc>
      </w:tr>
      <w:tr w:rsidR="00C70528" w14:paraId="4678BC91" w14:textId="77777777" w:rsidTr="00AC615B">
        <w:tc>
          <w:tcPr>
            <w:tcW w:w="0" w:type="auto"/>
            <w:vMerge/>
          </w:tcPr>
          <w:p w14:paraId="7AECDF9E" w14:textId="77777777" w:rsidR="00C70528" w:rsidRDefault="00C70528" w:rsidP="00C70528">
            <w:pPr>
              <w:jc w:val="left"/>
            </w:pPr>
          </w:p>
        </w:tc>
        <w:tc>
          <w:tcPr>
            <w:tcW w:w="0" w:type="auto"/>
          </w:tcPr>
          <w:p w14:paraId="6C4B9FBD" w14:textId="79D9E5D0" w:rsidR="00C70528" w:rsidRDefault="00C70528" w:rsidP="00C70528">
            <w:pPr>
              <w:jc w:val="left"/>
            </w:pPr>
            <w:r>
              <w:rPr>
                <w:b/>
              </w:rPr>
              <w:t>3D-Modellierung - Geometrie und Attribute</w:t>
            </w:r>
          </w:p>
          <w:p w14:paraId="2C3C12DE" w14:textId="77777777" w:rsidR="00C70528" w:rsidRDefault="00C70528" w:rsidP="00C70528">
            <w:pPr>
              <w:jc w:val="left"/>
            </w:pPr>
            <w:r>
              <w:lastRenderedPageBreak/>
              <w:t>Die Objektplanung und alle Fachplanungen werden in einem festgelegten Koordinatensystem (Koordinatensystem Personenbahnhöfe) mit 3D-Bauteilen modelliert und attribuiert. Der geometrische Detaillierungsgrad (</w:t>
            </w:r>
            <w:proofErr w:type="spellStart"/>
            <w:r>
              <w:t>LoG</w:t>
            </w:r>
            <w:proofErr w:type="spellEnd"/>
            <w:r>
              <w:t>) und die Attribuierung (</w:t>
            </w:r>
            <w:proofErr w:type="spellStart"/>
            <w:r>
              <w:t>LoI</w:t>
            </w:r>
            <w:proofErr w:type="spellEnd"/>
            <w:r>
              <w:t>) hängen von der Projektart, der Projektphase und den Anwendungsfällen ab. […]</w:t>
            </w:r>
          </w:p>
          <w:p w14:paraId="17AC9635" w14:textId="77777777" w:rsidR="00C70528" w:rsidRDefault="00C70528" w:rsidP="00C70528">
            <w:pPr>
              <w:jc w:val="left"/>
            </w:pPr>
            <w:r>
              <w:t>Detaillierungsgrad und Informationsgehalt des Modells müssen so gewählt werden, dass die im BIM-Projektabwicklungsplan festgelegten BIM-Ziele und BIM-Anwendungsfälle umgesetzt werden können. […]</w:t>
            </w:r>
          </w:p>
        </w:tc>
        <w:tc>
          <w:tcPr>
            <w:tcW w:w="0" w:type="auto"/>
          </w:tcPr>
          <w:p w14:paraId="124B86E6" w14:textId="77777777" w:rsidR="00C70528" w:rsidRDefault="00C70528" w:rsidP="00C70528">
            <w:pPr>
              <w:jc w:val="left"/>
            </w:pPr>
          </w:p>
          <w:p w14:paraId="530B34A3" w14:textId="74972054" w:rsidR="00C70528" w:rsidRDefault="00C70528" w:rsidP="00C70528">
            <w:pPr>
              <w:jc w:val="left"/>
            </w:pPr>
            <w:r>
              <w:t>Ja</w:t>
            </w:r>
          </w:p>
        </w:tc>
        <w:tc>
          <w:tcPr>
            <w:tcW w:w="0" w:type="auto"/>
          </w:tcPr>
          <w:p w14:paraId="399013C2" w14:textId="0DC83FDA" w:rsidR="00C70528" w:rsidRPr="00097580" w:rsidRDefault="00136409" w:rsidP="00136409">
            <w:pPr>
              <w:contextualSpacing/>
              <w:rPr>
                <w:ins w:id="104" w:author="Ornella Alarcón" w:date="2025-05-02T14:00:00Z"/>
                <w:i/>
                <w:color w:val="00B050"/>
              </w:rPr>
            </w:pPr>
            <w:r w:rsidRPr="00097580">
              <w:rPr>
                <w:i/>
                <w:color w:val="00B050"/>
              </w:rPr>
              <w:t xml:space="preserve">Siehe </w:t>
            </w:r>
            <w:ins w:id="105" w:author="Ornella Alarcón" w:date="2025-05-02T14:00:00Z">
              <w:r w:rsidR="00C70528" w:rsidRPr="00097580">
                <w:rPr>
                  <w:i/>
                  <w:color w:val="00B050"/>
                </w:rPr>
                <w:t xml:space="preserve">BIM Vorgaben Version </w:t>
              </w:r>
              <w:proofErr w:type="gramStart"/>
              <w:r w:rsidR="00C70528" w:rsidRPr="00097580">
                <w:rPr>
                  <w:i/>
                  <w:color w:val="00B050"/>
                </w:rPr>
                <w:t>3.2</w:t>
              </w:r>
            </w:ins>
            <w:proofErr w:type="gramEnd"/>
            <w:r w:rsidRPr="00097580">
              <w:rPr>
                <w:i/>
                <w:color w:val="00B050"/>
              </w:rPr>
              <w:t xml:space="preserve"> </w:t>
            </w:r>
            <w:ins w:id="106" w:author="Ornella Alarcón" w:date="2025-05-02T14:00:00Z">
              <w:r w:rsidR="00C70528" w:rsidRPr="00097580">
                <w:rPr>
                  <w:i/>
                  <w:color w:val="00B050"/>
                </w:rPr>
                <w:t>Kapitel 3.7.6</w:t>
              </w:r>
            </w:ins>
            <w:r w:rsidRPr="00097580">
              <w:rPr>
                <w:i/>
                <w:color w:val="00B050"/>
              </w:rPr>
              <w:t xml:space="preserve"> und 3.7.4</w:t>
            </w:r>
          </w:p>
          <w:p w14:paraId="0BC7B354" w14:textId="70ECAB91" w:rsidR="00C70528" w:rsidRPr="00097580" w:rsidDel="00C70528" w:rsidRDefault="00C70528" w:rsidP="00136409">
            <w:pPr>
              <w:numPr>
                <w:ilvl w:val="0"/>
                <w:numId w:val="43"/>
              </w:numPr>
              <w:ind w:left="0"/>
              <w:contextualSpacing/>
              <w:rPr>
                <w:del w:id="107" w:author="Ornella Alarcón" w:date="2025-05-02T13:59:00Z"/>
                <w:i/>
                <w:color w:val="00B050"/>
              </w:rPr>
            </w:pPr>
            <w:del w:id="108" w:author="Ornella Alarcón" w:date="2025-05-02T13:59:00Z">
              <w:r w:rsidRPr="00097580" w:rsidDel="00C70528">
                <w:rPr>
                  <w:i/>
                  <w:color w:val="00B050"/>
                </w:rPr>
                <w:lastRenderedPageBreak/>
                <w:delText>Gemäß BIM Vorgaben Version 3.2</w:delText>
              </w:r>
            </w:del>
          </w:p>
          <w:p w14:paraId="6FEF32B2" w14:textId="6BE3B11B" w:rsidR="00C70528" w:rsidRPr="00097580" w:rsidRDefault="00C70528" w:rsidP="00136409">
            <w:pPr>
              <w:rPr>
                <w:color w:val="00B050"/>
              </w:rPr>
            </w:pPr>
            <w:del w:id="109" w:author="Ornella Alarcón" w:date="2025-05-02T13:59:00Z">
              <w:r w:rsidRPr="00097580" w:rsidDel="00C70528">
                <w:rPr>
                  <w:color w:val="00B050"/>
                </w:rPr>
                <w:delText xml:space="preserve">Kapitel </w:delText>
              </w:r>
            </w:del>
          </w:p>
        </w:tc>
      </w:tr>
      <w:tr w:rsidR="00C70528" w14:paraId="6329E2BE" w14:textId="77777777" w:rsidTr="00AC615B">
        <w:tc>
          <w:tcPr>
            <w:tcW w:w="0" w:type="auto"/>
            <w:vMerge/>
          </w:tcPr>
          <w:p w14:paraId="20E6E1B7" w14:textId="77777777" w:rsidR="00C70528" w:rsidRDefault="00C70528" w:rsidP="00C70528">
            <w:pPr>
              <w:jc w:val="left"/>
            </w:pPr>
          </w:p>
        </w:tc>
        <w:tc>
          <w:tcPr>
            <w:tcW w:w="0" w:type="auto"/>
          </w:tcPr>
          <w:p w14:paraId="546DF78E" w14:textId="77777777" w:rsidR="00C70528" w:rsidRDefault="00C70528" w:rsidP="00C70528">
            <w:pPr>
              <w:jc w:val="left"/>
            </w:pPr>
            <w:r>
              <w:rPr>
                <w:b/>
              </w:rPr>
              <w:t>Öffentlichkeitsarbeit mit 3D-Visualisierung</w:t>
            </w:r>
          </w:p>
          <w:p w14:paraId="19BEE6C5" w14:textId="77777777" w:rsidR="00C70528" w:rsidRDefault="00C70528" w:rsidP="00C70528">
            <w:pPr>
              <w:jc w:val="left"/>
            </w:pPr>
            <w:r>
              <w:t>Aus BIM-Modellen können Visualisierungen für die Öffentlichkeitsarbeit abgeleitet werden. Visualisierungsvarianten können 3D-Renderings, Videos, VR/AR-Anwendungen, 3D-Drucke oder einfache Screenshots sein.  […]</w:t>
            </w:r>
          </w:p>
          <w:p w14:paraId="2A98FB53" w14:textId="77777777" w:rsidR="00C70528" w:rsidRDefault="00C70528" w:rsidP="00C70528">
            <w:pPr>
              <w:jc w:val="left"/>
            </w:pPr>
            <w:r>
              <w:t>Die erforderlichen Visualisierungsvarianten werden in Abstimmung mit dem AG in Anhängigkeit des jeweiligen Verwendungszwecks festgelegt. […]</w:t>
            </w:r>
          </w:p>
          <w:p w14:paraId="4BA7C16C" w14:textId="77777777" w:rsidR="00136409" w:rsidRDefault="00136409" w:rsidP="00C70528">
            <w:pPr>
              <w:jc w:val="left"/>
            </w:pPr>
          </w:p>
        </w:tc>
        <w:tc>
          <w:tcPr>
            <w:tcW w:w="0" w:type="auto"/>
          </w:tcPr>
          <w:p w14:paraId="7DB42C5D" w14:textId="77777777" w:rsidR="00C70528" w:rsidRDefault="00C70528" w:rsidP="00C70528">
            <w:pPr>
              <w:jc w:val="left"/>
            </w:pPr>
            <w:r>
              <w:t>Ja</w:t>
            </w:r>
          </w:p>
        </w:tc>
        <w:tc>
          <w:tcPr>
            <w:tcW w:w="0" w:type="auto"/>
          </w:tcPr>
          <w:p w14:paraId="7FAA2724" w14:textId="171BB1F3" w:rsidR="00C70528" w:rsidRPr="00097580" w:rsidRDefault="00136409" w:rsidP="00136409">
            <w:pPr>
              <w:contextualSpacing/>
              <w:rPr>
                <w:ins w:id="110" w:author="Ornella Alarcón" w:date="2025-05-02T14:00:00Z"/>
                <w:i/>
                <w:color w:val="00B050"/>
              </w:rPr>
            </w:pPr>
            <w:r w:rsidRPr="00097580">
              <w:rPr>
                <w:i/>
                <w:color w:val="00B050"/>
              </w:rPr>
              <w:t xml:space="preserve">Siehe </w:t>
            </w:r>
            <w:ins w:id="111" w:author="Ornella Alarcón" w:date="2025-05-02T14:00:00Z">
              <w:r w:rsidR="00C70528" w:rsidRPr="00097580">
                <w:rPr>
                  <w:i/>
                  <w:color w:val="00B050"/>
                </w:rPr>
                <w:t xml:space="preserve">BIM Vorgaben Version </w:t>
              </w:r>
              <w:proofErr w:type="gramStart"/>
              <w:r w:rsidR="00C70528" w:rsidRPr="00097580">
                <w:rPr>
                  <w:i/>
                  <w:color w:val="00B050"/>
                </w:rPr>
                <w:t>3.2</w:t>
              </w:r>
            </w:ins>
            <w:proofErr w:type="gramEnd"/>
            <w:r w:rsidRPr="00097580">
              <w:rPr>
                <w:i/>
                <w:color w:val="00B050"/>
              </w:rPr>
              <w:t xml:space="preserve"> </w:t>
            </w:r>
            <w:ins w:id="112" w:author="Ornella Alarcón" w:date="2025-05-02T14:00:00Z">
              <w:r w:rsidR="00C70528" w:rsidRPr="00097580">
                <w:rPr>
                  <w:i/>
                  <w:color w:val="00B050"/>
                </w:rPr>
                <w:t>Kapitel 3.7.6</w:t>
              </w:r>
            </w:ins>
          </w:p>
          <w:p w14:paraId="1F36660E" w14:textId="52BD7F92" w:rsidR="00C70528" w:rsidRPr="00097580" w:rsidDel="00C70528" w:rsidRDefault="00C70528" w:rsidP="00C70528">
            <w:pPr>
              <w:contextualSpacing/>
              <w:rPr>
                <w:del w:id="113" w:author="Ornella Alarcón" w:date="2025-05-02T14:00:00Z"/>
                <w:i/>
                <w:color w:val="00B050"/>
              </w:rPr>
            </w:pPr>
            <w:del w:id="114" w:author="Ornella Alarcón" w:date="2025-05-02T14:00:00Z">
              <w:r w:rsidRPr="00097580" w:rsidDel="00C70528">
                <w:rPr>
                  <w:i/>
                  <w:color w:val="00B050"/>
                </w:rPr>
                <w:delText>-Gemäß BIM Vorgaben Version 3.</w:delText>
              </w:r>
            </w:del>
          </w:p>
          <w:p w14:paraId="7EAA37C1" w14:textId="446820AB" w:rsidR="00C70528" w:rsidRPr="00097580" w:rsidRDefault="00C70528" w:rsidP="00B46AE7">
            <w:pPr>
              <w:jc w:val="left"/>
              <w:rPr>
                <w:color w:val="00B050"/>
              </w:rPr>
            </w:pPr>
            <w:del w:id="115" w:author="Ornella Alarcón" w:date="2025-05-02T14:00:00Z">
              <w:r w:rsidRPr="00097580" w:rsidDel="00C70528">
                <w:rPr>
                  <w:i/>
                  <w:color w:val="00B050"/>
                </w:rPr>
                <w:delText xml:space="preserve">Kapitel </w:delText>
              </w:r>
            </w:del>
            <w:r w:rsidRPr="00097580">
              <w:rPr>
                <w:color w:val="00B050"/>
              </w:rPr>
              <w:t>-</w:t>
            </w:r>
            <w:r w:rsidR="00B46AE7" w:rsidRPr="00097580">
              <w:rPr>
                <w:color w:val="00B050"/>
              </w:rPr>
              <w:t xml:space="preserve"> </w:t>
            </w:r>
            <w:r w:rsidRPr="00097580">
              <w:rPr>
                <w:i/>
                <w:color w:val="00B050"/>
              </w:rPr>
              <w:t xml:space="preserve">Einfache VR-Anwendung (Standpunktbezogen) </w:t>
            </w:r>
            <w:r w:rsidR="00B46AE7" w:rsidRPr="00097580">
              <w:rPr>
                <w:i/>
                <w:color w:val="00B050"/>
              </w:rPr>
              <w:t>vorgesehen</w:t>
            </w:r>
            <w:r w:rsidRPr="00097580">
              <w:rPr>
                <w:i/>
                <w:color w:val="00B050"/>
              </w:rPr>
              <w:t>.</w:t>
            </w:r>
          </w:p>
        </w:tc>
      </w:tr>
      <w:tr w:rsidR="00C70528" w14:paraId="1FAF720D" w14:textId="77777777" w:rsidTr="00AC615B">
        <w:tc>
          <w:tcPr>
            <w:tcW w:w="0" w:type="auto"/>
            <w:vMerge/>
          </w:tcPr>
          <w:p w14:paraId="58EC8823" w14:textId="77777777" w:rsidR="00C70528" w:rsidRDefault="00C70528" w:rsidP="00C70528">
            <w:pPr>
              <w:jc w:val="left"/>
            </w:pPr>
          </w:p>
        </w:tc>
        <w:tc>
          <w:tcPr>
            <w:tcW w:w="0" w:type="auto"/>
          </w:tcPr>
          <w:p w14:paraId="052F7CE3" w14:textId="77777777" w:rsidR="00C70528" w:rsidRDefault="00C70528" w:rsidP="00C70528">
            <w:pPr>
              <w:jc w:val="left"/>
            </w:pPr>
            <w:r>
              <w:rPr>
                <w:i/>
                <w:u w:val="single"/>
              </w:rPr>
              <w:t>Projektkommunikation – Modellbasierte Digitale Protokollierung und Aufgabenverwaltung (AN)</w:t>
            </w:r>
          </w:p>
          <w:p w14:paraId="09D6BF99" w14:textId="77777777" w:rsidR="00C70528" w:rsidRDefault="00C70528" w:rsidP="00C70528">
            <w:pPr>
              <w:jc w:val="left"/>
            </w:pPr>
            <w:r>
              <w:t>In Projekten ist die modellbasierte digitale Protokollierung von Kollisionen, Aufgaben und Änderungen zentraler Bestandteil der BIM-Projektbesprechungen. Der Austausch des Protokolls unter den Projektbeteiligten erfolgt im standardisierten Austauschformat BCF durch den AN. Zusätzlich ist das Protokoll im Anschluss an jede BIM-Projektbesprechung als .</w:t>
            </w:r>
            <w:proofErr w:type="spellStart"/>
            <w:r>
              <w:t>pdf</w:t>
            </w:r>
            <w:proofErr w:type="spellEnd"/>
            <w:r>
              <w:t>-Dokument in die Projektkommunikationsplattform zu laden. […]</w:t>
            </w:r>
          </w:p>
          <w:p w14:paraId="306ECA33" w14:textId="77777777" w:rsidR="00C70528" w:rsidRDefault="00C70528" w:rsidP="00C70528">
            <w:pPr>
              <w:jc w:val="left"/>
            </w:pPr>
            <w:r>
              <w:t>Die Verwaltung der Kollisionen, Aufgaben und Änderungen erfolgt in einer für alle Projektbeteiligten zugänglichen Verwaltungssoftware. Dem Auftraggeber werden hierfür vom Hauptauftragnehmer Planung Zugänge für die gesamte Projektlaufzeit zur Verfügung gestellt. Die Anzahl der Zugänge wird vom AG vor Ausschreibung im BAP festgelegt.  […]</w:t>
            </w:r>
          </w:p>
          <w:p w14:paraId="3805968C" w14:textId="77777777" w:rsidR="00C70528" w:rsidRDefault="00C70528" w:rsidP="00C70528">
            <w:pPr>
              <w:jc w:val="left"/>
              <w:rPr>
                <w:ins w:id="116" w:author="Ornella Alarcón" w:date="2025-05-02T14:01:00Z"/>
              </w:rPr>
            </w:pPr>
          </w:p>
          <w:p w14:paraId="24AC31C3" w14:textId="77777777" w:rsidR="00C70528" w:rsidRDefault="00C70528" w:rsidP="00C70528">
            <w:pPr>
              <w:jc w:val="left"/>
              <w:rPr>
                <w:ins w:id="117" w:author="Ornella Alarcón" w:date="2025-05-02T14:01:00Z"/>
              </w:rPr>
            </w:pPr>
          </w:p>
          <w:p w14:paraId="60131834" w14:textId="77777777" w:rsidR="00C70528" w:rsidRDefault="00C70528" w:rsidP="00C70528">
            <w:pPr>
              <w:jc w:val="left"/>
              <w:rPr>
                <w:ins w:id="118" w:author="Ornella Alarcón" w:date="2025-05-02T14:01:00Z"/>
              </w:rPr>
            </w:pPr>
          </w:p>
          <w:p w14:paraId="03406356" w14:textId="77777777" w:rsidR="00C70528" w:rsidRDefault="00C70528" w:rsidP="00C70528">
            <w:pPr>
              <w:jc w:val="left"/>
              <w:rPr>
                <w:ins w:id="119" w:author="Ornella Alarcón" w:date="2025-05-02T14:01:00Z"/>
              </w:rPr>
            </w:pPr>
          </w:p>
          <w:p w14:paraId="336C3D18" w14:textId="77777777" w:rsidR="00C70528" w:rsidRDefault="00C70528" w:rsidP="00C70528">
            <w:pPr>
              <w:jc w:val="left"/>
              <w:rPr>
                <w:ins w:id="120" w:author="Ornella Alarcón" w:date="2025-05-02T14:01:00Z"/>
              </w:rPr>
            </w:pPr>
          </w:p>
          <w:p w14:paraId="0E810DBA" w14:textId="4AF9B4DF" w:rsidR="00C70528" w:rsidRDefault="00C70528" w:rsidP="00C70528">
            <w:pPr>
              <w:jc w:val="left"/>
            </w:pPr>
          </w:p>
        </w:tc>
        <w:tc>
          <w:tcPr>
            <w:tcW w:w="0" w:type="auto"/>
          </w:tcPr>
          <w:p w14:paraId="07F85471" w14:textId="25B69DD2" w:rsidR="00C70528" w:rsidRDefault="00B46AE7" w:rsidP="00C70528">
            <w:pPr>
              <w:jc w:val="left"/>
            </w:pPr>
            <w:r>
              <w:t>Ja</w:t>
            </w:r>
          </w:p>
        </w:tc>
        <w:tc>
          <w:tcPr>
            <w:tcW w:w="0" w:type="auto"/>
          </w:tcPr>
          <w:p w14:paraId="59C4DF03" w14:textId="2DD96323" w:rsidR="00C70528" w:rsidRPr="00097580" w:rsidRDefault="00B46AE7" w:rsidP="00B46AE7">
            <w:pPr>
              <w:contextualSpacing/>
              <w:rPr>
                <w:ins w:id="121" w:author="Ornella Alarcón" w:date="2025-05-02T14:00:00Z"/>
                <w:i/>
                <w:color w:val="00B050"/>
              </w:rPr>
            </w:pPr>
            <w:r w:rsidRPr="00097580">
              <w:rPr>
                <w:i/>
                <w:color w:val="00B050"/>
              </w:rPr>
              <w:t>Siehe</w:t>
            </w:r>
            <w:ins w:id="122" w:author="Ornella Alarcón" w:date="2025-05-02T14:00:00Z">
              <w:r w:rsidR="00C70528" w:rsidRPr="00097580">
                <w:rPr>
                  <w:i/>
                  <w:color w:val="00B050"/>
                </w:rPr>
                <w:t xml:space="preserve"> BIM Vorgaben Version 3.2</w:t>
              </w:r>
            </w:ins>
            <w:r w:rsidRPr="00097580">
              <w:rPr>
                <w:i/>
                <w:color w:val="00B050"/>
              </w:rPr>
              <w:t xml:space="preserve"> </w:t>
            </w:r>
            <w:ins w:id="123" w:author="Ornella Alarcón" w:date="2025-05-02T14:00:00Z">
              <w:r w:rsidR="00C70528" w:rsidRPr="00097580">
                <w:rPr>
                  <w:i/>
                  <w:color w:val="00B050"/>
                </w:rPr>
                <w:t>Kapitel 3.7.19</w:t>
              </w:r>
            </w:ins>
            <w:r w:rsidRPr="00097580">
              <w:rPr>
                <w:i/>
                <w:color w:val="00B050"/>
              </w:rPr>
              <w:t>. BIM-</w:t>
            </w:r>
            <w:proofErr w:type="spellStart"/>
            <w:r w:rsidRPr="00097580">
              <w:rPr>
                <w:i/>
                <w:color w:val="00B050"/>
              </w:rPr>
              <w:t>Collab</w:t>
            </w:r>
            <w:proofErr w:type="spellEnd"/>
            <w:r w:rsidRPr="00097580">
              <w:rPr>
                <w:i/>
                <w:color w:val="00B050"/>
              </w:rPr>
              <w:t xml:space="preserve"> Lizenz Abschaffung bleibt bei AN-Seite</w:t>
            </w:r>
          </w:p>
          <w:p w14:paraId="2469DDFA" w14:textId="7079321E" w:rsidR="00C70528" w:rsidRPr="00097580" w:rsidDel="00C70528" w:rsidRDefault="00C70528" w:rsidP="00C70528">
            <w:pPr>
              <w:pStyle w:val="Listenabsatz"/>
              <w:numPr>
                <w:ilvl w:val="0"/>
                <w:numId w:val="43"/>
              </w:numPr>
              <w:ind w:left="291" w:hanging="218"/>
              <w:contextualSpacing/>
              <w:rPr>
                <w:del w:id="124" w:author="Ornella Alarcón" w:date="2025-05-02T14:00:00Z"/>
                <w:i/>
                <w:color w:val="00B050"/>
              </w:rPr>
            </w:pPr>
            <w:del w:id="125" w:author="Ornella Alarcón" w:date="2025-05-02T14:00:00Z">
              <w:r w:rsidRPr="00097580" w:rsidDel="00C70528">
                <w:rPr>
                  <w:color w:val="00B050"/>
                </w:rPr>
                <w:delText>-</w:delText>
              </w:r>
              <w:r w:rsidRPr="00097580" w:rsidDel="00C70528">
                <w:rPr>
                  <w:i/>
                  <w:color w:val="00B050"/>
                </w:rPr>
                <w:delText xml:space="preserve"> Gemäß BIM Vorgaben Version 3.</w:delText>
              </w:r>
            </w:del>
          </w:p>
          <w:p w14:paraId="151CA990" w14:textId="3A58A7BE" w:rsidR="00C70528" w:rsidRPr="00097580" w:rsidRDefault="00C70528" w:rsidP="00C70528">
            <w:pPr>
              <w:jc w:val="left"/>
              <w:rPr>
                <w:i/>
                <w:color w:val="00B050"/>
              </w:rPr>
            </w:pPr>
            <w:del w:id="126" w:author="Ornella Alarcón" w:date="2025-05-02T14:00:00Z">
              <w:r w:rsidRPr="00097580" w:rsidDel="00C70528">
                <w:rPr>
                  <w:i/>
                  <w:color w:val="00B050"/>
                </w:rPr>
                <w:delText>Kapitel 3.7.1</w:delText>
              </w:r>
            </w:del>
          </w:p>
          <w:p w14:paraId="3E8135CC" w14:textId="77777777" w:rsidR="008213B2" w:rsidRPr="00097580" w:rsidRDefault="008213B2" w:rsidP="00C70528">
            <w:pPr>
              <w:jc w:val="left"/>
              <w:rPr>
                <w:i/>
                <w:color w:val="00B050"/>
              </w:rPr>
            </w:pPr>
          </w:p>
          <w:p w14:paraId="25E737CA" w14:textId="77777777" w:rsidR="008213B2" w:rsidRPr="00097580" w:rsidRDefault="008213B2" w:rsidP="00C70528">
            <w:pPr>
              <w:jc w:val="left"/>
              <w:rPr>
                <w:i/>
                <w:color w:val="00B050"/>
              </w:rPr>
            </w:pPr>
          </w:p>
          <w:p w14:paraId="1AEEFEB3" w14:textId="77777777" w:rsidR="008213B2" w:rsidRPr="00097580" w:rsidRDefault="008213B2" w:rsidP="00C70528">
            <w:pPr>
              <w:jc w:val="left"/>
              <w:rPr>
                <w:i/>
                <w:color w:val="00B050"/>
              </w:rPr>
            </w:pPr>
          </w:p>
          <w:p w14:paraId="1D9820B5" w14:textId="77777777" w:rsidR="008213B2" w:rsidRPr="00097580" w:rsidRDefault="008213B2" w:rsidP="00C70528">
            <w:pPr>
              <w:jc w:val="left"/>
              <w:rPr>
                <w:i/>
                <w:color w:val="00B050"/>
              </w:rPr>
            </w:pPr>
          </w:p>
          <w:p w14:paraId="05C0CE01" w14:textId="77777777" w:rsidR="008213B2" w:rsidRPr="00097580" w:rsidRDefault="008213B2" w:rsidP="00C70528">
            <w:pPr>
              <w:jc w:val="left"/>
              <w:rPr>
                <w:i/>
                <w:color w:val="00B050"/>
              </w:rPr>
            </w:pPr>
          </w:p>
          <w:p w14:paraId="7371F9E2" w14:textId="77777777" w:rsidR="008213B2" w:rsidRPr="00097580" w:rsidRDefault="008213B2" w:rsidP="00C70528">
            <w:pPr>
              <w:jc w:val="left"/>
              <w:rPr>
                <w:i/>
                <w:color w:val="00B050"/>
              </w:rPr>
            </w:pPr>
          </w:p>
          <w:p w14:paraId="6A15E883" w14:textId="77777777" w:rsidR="008213B2" w:rsidRPr="00097580" w:rsidRDefault="008213B2" w:rsidP="00C70528">
            <w:pPr>
              <w:jc w:val="left"/>
              <w:rPr>
                <w:i/>
                <w:color w:val="00B050"/>
              </w:rPr>
            </w:pPr>
          </w:p>
          <w:p w14:paraId="5A1C0949" w14:textId="77777777" w:rsidR="008213B2" w:rsidRPr="00097580" w:rsidRDefault="008213B2" w:rsidP="00C70528">
            <w:pPr>
              <w:jc w:val="left"/>
              <w:rPr>
                <w:i/>
                <w:color w:val="00B050"/>
              </w:rPr>
            </w:pPr>
          </w:p>
          <w:p w14:paraId="49A7FE7E" w14:textId="77777777" w:rsidR="008213B2" w:rsidRPr="00097580" w:rsidRDefault="008213B2" w:rsidP="00C70528">
            <w:pPr>
              <w:jc w:val="left"/>
              <w:rPr>
                <w:i/>
                <w:color w:val="00B050"/>
              </w:rPr>
            </w:pPr>
          </w:p>
          <w:p w14:paraId="0B3A8C72" w14:textId="77777777" w:rsidR="008213B2" w:rsidRPr="00097580" w:rsidRDefault="008213B2" w:rsidP="00C70528">
            <w:pPr>
              <w:jc w:val="left"/>
              <w:rPr>
                <w:i/>
                <w:color w:val="00B050"/>
              </w:rPr>
            </w:pPr>
          </w:p>
          <w:p w14:paraId="1BB2DA07" w14:textId="77777777" w:rsidR="008213B2" w:rsidRPr="00097580" w:rsidRDefault="008213B2" w:rsidP="00C70528">
            <w:pPr>
              <w:jc w:val="left"/>
              <w:rPr>
                <w:i/>
                <w:color w:val="00B050"/>
              </w:rPr>
            </w:pPr>
          </w:p>
          <w:p w14:paraId="54E83DD4" w14:textId="77777777" w:rsidR="008213B2" w:rsidRPr="00097580" w:rsidRDefault="008213B2" w:rsidP="00C70528">
            <w:pPr>
              <w:jc w:val="left"/>
              <w:rPr>
                <w:i/>
                <w:color w:val="00B050"/>
              </w:rPr>
            </w:pPr>
          </w:p>
          <w:p w14:paraId="5DF1529D" w14:textId="77777777" w:rsidR="008213B2" w:rsidRPr="00097580" w:rsidRDefault="008213B2" w:rsidP="00C70528">
            <w:pPr>
              <w:jc w:val="left"/>
              <w:rPr>
                <w:i/>
                <w:color w:val="00B050"/>
              </w:rPr>
            </w:pPr>
          </w:p>
          <w:p w14:paraId="54E30D8E" w14:textId="77777777" w:rsidR="008213B2" w:rsidRPr="00097580" w:rsidRDefault="008213B2" w:rsidP="00C70528">
            <w:pPr>
              <w:jc w:val="left"/>
              <w:rPr>
                <w:i/>
                <w:color w:val="00B050"/>
              </w:rPr>
            </w:pPr>
          </w:p>
          <w:p w14:paraId="31DFE120" w14:textId="77777777" w:rsidR="008213B2" w:rsidRPr="00097580" w:rsidRDefault="008213B2" w:rsidP="00C70528">
            <w:pPr>
              <w:jc w:val="left"/>
              <w:rPr>
                <w:i/>
                <w:color w:val="00B050"/>
              </w:rPr>
            </w:pPr>
          </w:p>
          <w:p w14:paraId="7099AAEE" w14:textId="77777777" w:rsidR="008213B2" w:rsidRPr="00097580" w:rsidRDefault="008213B2" w:rsidP="00C70528">
            <w:pPr>
              <w:jc w:val="left"/>
              <w:rPr>
                <w:i/>
                <w:color w:val="00B050"/>
              </w:rPr>
            </w:pPr>
          </w:p>
          <w:p w14:paraId="5CCC2B8C" w14:textId="35A97359" w:rsidR="008213B2" w:rsidRPr="00097580" w:rsidRDefault="008213B2" w:rsidP="00C70528">
            <w:pPr>
              <w:jc w:val="left"/>
              <w:rPr>
                <w:color w:val="00B050"/>
              </w:rPr>
            </w:pPr>
          </w:p>
        </w:tc>
      </w:tr>
      <w:tr w:rsidR="00C70528" w14:paraId="6876DEF6" w14:textId="77777777" w:rsidTr="00AC615B">
        <w:tc>
          <w:tcPr>
            <w:tcW w:w="0" w:type="auto"/>
            <w:vMerge/>
          </w:tcPr>
          <w:p w14:paraId="047C63A7" w14:textId="77777777" w:rsidR="00C70528" w:rsidRDefault="00C70528" w:rsidP="00C70528">
            <w:pPr>
              <w:jc w:val="left"/>
            </w:pPr>
          </w:p>
        </w:tc>
        <w:tc>
          <w:tcPr>
            <w:tcW w:w="0" w:type="auto"/>
          </w:tcPr>
          <w:p w14:paraId="17C82F43" w14:textId="77777777" w:rsidR="00C70528" w:rsidRDefault="00C70528" w:rsidP="00C70528">
            <w:pPr>
              <w:jc w:val="left"/>
            </w:pPr>
            <w:r>
              <w:rPr>
                <w:b/>
              </w:rPr>
              <w:t>2D-Planableitung aus 3D-Modellen</w:t>
            </w:r>
          </w:p>
          <w:p w14:paraId="3307A767" w14:textId="75C9DCF3" w:rsidR="00C70528" w:rsidRDefault="00C70528" w:rsidP="00C70528">
            <w:pPr>
              <w:jc w:val="left"/>
              <w:rPr>
                <w:i/>
                <w:u w:val="single"/>
              </w:rPr>
            </w:pPr>
            <w:r>
              <w:t xml:space="preserve">[…] Die erforderlichen 2D-Pläne (z.B. Genehmigungspläne, Ausführungspläne) sind aus den 3D-Modellen abzuleiten. […] Alle aus dem Modell auszugebenden Plandarstellungen müssen einem einheitlichen Format folgen. Für alle Pläne ist eine eindeutige Dateikennzeichnung anzuwenden. Hierbei ist die </w:t>
            </w:r>
            <w:proofErr w:type="spellStart"/>
            <w:r>
              <w:t>Ril</w:t>
            </w:r>
            <w:proofErr w:type="spellEnd"/>
            <w:r>
              <w:t> 813.0104 für Projekte der DB InfraGO AG Geschäftsbereich Personenbahnhöfe zu beachten. […]</w:t>
            </w:r>
          </w:p>
        </w:tc>
        <w:tc>
          <w:tcPr>
            <w:tcW w:w="0" w:type="auto"/>
          </w:tcPr>
          <w:p w14:paraId="47ADFAED" w14:textId="5C2E5EA5" w:rsidR="00C70528" w:rsidRDefault="00C70528" w:rsidP="00C70528">
            <w:pPr>
              <w:jc w:val="left"/>
            </w:pPr>
            <w:r>
              <w:t>Ja</w:t>
            </w:r>
          </w:p>
        </w:tc>
        <w:tc>
          <w:tcPr>
            <w:tcW w:w="0" w:type="auto"/>
          </w:tcPr>
          <w:p w14:paraId="7A7AEB56" w14:textId="2FDF0104" w:rsidR="00C70528" w:rsidRPr="00097580" w:rsidDel="00C70528" w:rsidRDefault="00B46AE7" w:rsidP="00B46AE7">
            <w:pPr>
              <w:contextualSpacing/>
              <w:rPr>
                <w:del w:id="127" w:author="Ornella Alarcón" w:date="2025-05-02T14:00:00Z"/>
                <w:i/>
                <w:color w:val="00B050"/>
              </w:rPr>
            </w:pPr>
            <w:r w:rsidRPr="00097580">
              <w:rPr>
                <w:i/>
                <w:color w:val="00B050"/>
              </w:rPr>
              <w:t>Siehe</w:t>
            </w:r>
            <w:ins w:id="128" w:author="Ornella Alarcón" w:date="2025-05-02T14:00:00Z">
              <w:r w:rsidR="00C70528" w:rsidRPr="00097580">
                <w:rPr>
                  <w:i/>
                  <w:color w:val="00B050"/>
                </w:rPr>
                <w:t xml:space="preserve"> BIM Vorgaben Version 3.2</w:t>
              </w:r>
            </w:ins>
            <w:r w:rsidRPr="00097580">
              <w:rPr>
                <w:i/>
                <w:color w:val="00B050"/>
              </w:rPr>
              <w:t xml:space="preserve"> </w:t>
            </w:r>
            <w:ins w:id="129" w:author="Ornella Alarcón" w:date="2025-05-02T14:00:00Z">
              <w:r w:rsidR="00C70528" w:rsidRPr="00097580">
                <w:rPr>
                  <w:i/>
                  <w:color w:val="00B050"/>
                </w:rPr>
                <w:t>Kapitel 3.7.19</w:t>
              </w:r>
            </w:ins>
            <w:del w:id="130" w:author="Ornella Alarcón" w:date="2025-05-02T14:00:00Z">
              <w:r w:rsidR="00C70528" w:rsidRPr="00097580" w:rsidDel="00C70528">
                <w:rPr>
                  <w:i/>
                  <w:color w:val="00B050"/>
                </w:rPr>
                <w:delText>Gemäß BIM Vorgaben Version 3.</w:delText>
              </w:r>
            </w:del>
          </w:p>
          <w:p w14:paraId="78802E23" w14:textId="278F48B8" w:rsidR="00C70528" w:rsidRPr="00097580" w:rsidRDefault="00C70528">
            <w:pPr>
              <w:rPr>
                <w:color w:val="00B050"/>
              </w:rPr>
              <w:pPrChange w:id="131" w:author="Ornella Alarcón" w:date="2025-05-02T14:00:00Z">
                <w:pPr>
                  <w:jc w:val="left"/>
                </w:pPr>
              </w:pPrChange>
            </w:pPr>
          </w:p>
        </w:tc>
      </w:tr>
      <w:tr w:rsidR="00C70528" w14:paraId="736CE20D" w14:textId="77777777" w:rsidTr="00AC615B">
        <w:tc>
          <w:tcPr>
            <w:tcW w:w="0" w:type="auto"/>
            <w:vMerge/>
          </w:tcPr>
          <w:p w14:paraId="4F8442A1" w14:textId="77777777" w:rsidR="00C70528" w:rsidRDefault="00C70528" w:rsidP="00C70528">
            <w:pPr>
              <w:jc w:val="left"/>
            </w:pPr>
          </w:p>
        </w:tc>
        <w:tc>
          <w:tcPr>
            <w:tcW w:w="0" w:type="auto"/>
          </w:tcPr>
          <w:p w14:paraId="7DFB6540" w14:textId="77777777" w:rsidR="00C70528" w:rsidRPr="0083279F" w:rsidRDefault="00C70528" w:rsidP="00C70528">
            <w:pPr>
              <w:jc w:val="left"/>
              <w:rPr>
                <w:color w:val="auto"/>
              </w:rPr>
            </w:pPr>
            <w:r w:rsidRPr="0083279F">
              <w:rPr>
                <w:i/>
                <w:color w:val="auto"/>
                <w:highlight w:val="yellow"/>
                <w:u w:val="single"/>
              </w:rPr>
              <w:t>Modellbasierte Bauablaufplanung (AN)</w:t>
            </w:r>
          </w:p>
          <w:p w14:paraId="1FFCF4A1" w14:textId="3068526B" w:rsidR="00C70528" w:rsidRPr="0091556B" w:rsidRDefault="00C70528" w:rsidP="00C70528">
            <w:pPr>
              <w:jc w:val="left"/>
              <w:rPr>
                <w:i/>
                <w:color w:val="A6A6A6" w:themeColor="background1" w:themeShade="A6"/>
                <w:u w:val="single"/>
              </w:rPr>
            </w:pPr>
            <w:r w:rsidRPr="0083279F">
              <w:rPr>
                <w:color w:val="auto"/>
              </w:rPr>
              <w:t>Der AN kann die Baubarkeit seiner Planung unter der gegebenen Randbedingungen durch eine modellbasierte Bauablaufplanung überprüfen. Durch die Verknüpfung von Bauteilen eines oder mehrerer 3D-Modelle mit einem oder mehreren Terminplänen kann der Bauablauf am Modell visuell dargestellt werden (4D-Modell). Inwiefern provisorische Bauteile, Baubehelfe etc. im Bauablauf zu berücksichtigen sind, ist projektspezifisch abzustimmen. […].</w:t>
            </w:r>
          </w:p>
        </w:tc>
        <w:tc>
          <w:tcPr>
            <w:tcW w:w="0" w:type="auto"/>
          </w:tcPr>
          <w:p w14:paraId="46418BAC" w14:textId="6E0BEBA7" w:rsidR="00C70528" w:rsidRDefault="0083279F" w:rsidP="00C70528">
            <w:pPr>
              <w:jc w:val="left"/>
            </w:pPr>
            <w:r>
              <w:t>Ja</w:t>
            </w:r>
          </w:p>
        </w:tc>
        <w:tc>
          <w:tcPr>
            <w:tcW w:w="0" w:type="auto"/>
          </w:tcPr>
          <w:p w14:paraId="07346BD8" w14:textId="74DAA131" w:rsidR="00C70528" w:rsidRPr="00097580" w:rsidRDefault="00B46AE7" w:rsidP="00B46AE7">
            <w:pPr>
              <w:rPr>
                <w:ins w:id="132" w:author="Ornella Alarcón" w:date="2025-05-02T14:01:00Z"/>
                <w:i/>
                <w:color w:val="00B050"/>
              </w:rPr>
            </w:pPr>
            <w:r w:rsidRPr="00097580">
              <w:rPr>
                <w:i/>
                <w:color w:val="00B050"/>
              </w:rPr>
              <w:t>Siehe</w:t>
            </w:r>
            <w:del w:id="133" w:author="Ornella Alarcón" w:date="2025-05-02T14:01:00Z">
              <w:r w:rsidR="00C70528" w:rsidRPr="00097580" w:rsidDel="00C70528">
                <w:rPr>
                  <w:i/>
                  <w:color w:val="00B050"/>
                </w:rPr>
                <w:delText> </w:delText>
              </w:r>
            </w:del>
            <w:del w:id="134" w:author="Ornella Alarcón" w:date="2025-05-02T14:00:00Z">
              <w:r w:rsidR="009F79C7" w:rsidRPr="00097580" w:rsidDel="00C70528">
                <w:rPr>
                  <w:i/>
                  <w:color w:val="00B050"/>
                </w:rPr>
                <w:delText>Gemäß BIM Vorgaben Version 3.</w:delText>
              </w:r>
            </w:del>
            <w:ins w:id="135" w:author="Ornella Alarcón" w:date="2025-05-02T14:01:00Z">
              <w:r w:rsidR="00C70528" w:rsidRPr="00097580">
                <w:rPr>
                  <w:i/>
                  <w:color w:val="00B050"/>
                </w:rPr>
                <w:t xml:space="preserve"> BIM Vorgaben Version 3.</w:t>
              </w:r>
            </w:ins>
            <w:r w:rsidRPr="00097580">
              <w:rPr>
                <w:i/>
                <w:color w:val="00B050"/>
              </w:rPr>
              <w:t xml:space="preserve">2 </w:t>
            </w:r>
            <w:ins w:id="136" w:author="Ornella Alarcón" w:date="2025-05-02T14:01:00Z">
              <w:r w:rsidR="00C70528" w:rsidRPr="00097580">
                <w:rPr>
                  <w:i/>
                  <w:color w:val="00B050"/>
                </w:rPr>
                <w:t>Kapitel 3.7.20</w:t>
              </w:r>
            </w:ins>
          </w:p>
          <w:p w14:paraId="5B980E63" w14:textId="0119EFD3" w:rsidR="00C70528" w:rsidRPr="00097580" w:rsidRDefault="00C70528">
            <w:pPr>
              <w:tabs>
                <w:tab w:val="left" w:pos="1250"/>
              </w:tabs>
              <w:jc w:val="left"/>
              <w:rPr>
                <w:color w:val="00B050"/>
              </w:rPr>
              <w:pPrChange w:id="137" w:author="Ornella Alarcón" w:date="2025-05-02T14:01:00Z">
                <w:pPr>
                  <w:jc w:val="left"/>
                </w:pPr>
              </w:pPrChange>
            </w:pPr>
          </w:p>
        </w:tc>
      </w:tr>
      <w:tr w:rsidR="00C70528" w14:paraId="45E005B5" w14:textId="77777777" w:rsidTr="00AC615B">
        <w:tc>
          <w:tcPr>
            <w:tcW w:w="0" w:type="auto"/>
            <w:vMerge/>
          </w:tcPr>
          <w:p w14:paraId="66CC3726" w14:textId="77777777" w:rsidR="00C70528" w:rsidRDefault="00C70528" w:rsidP="00C70528">
            <w:pPr>
              <w:jc w:val="left"/>
            </w:pPr>
          </w:p>
        </w:tc>
        <w:tc>
          <w:tcPr>
            <w:tcW w:w="0" w:type="auto"/>
          </w:tcPr>
          <w:p w14:paraId="7E298732" w14:textId="77777777" w:rsidR="00C70528" w:rsidRDefault="00C70528" w:rsidP="00C70528">
            <w:pPr>
              <w:jc w:val="left"/>
            </w:pPr>
            <w:r>
              <w:rPr>
                <w:b/>
              </w:rPr>
              <w:t>3D-Kollisionsprüfung</w:t>
            </w:r>
          </w:p>
          <w:p w14:paraId="436C9E9F" w14:textId="1A347284" w:rsidR="00C70528" w:rsidRDefault="00C70528" w:rsidP="00C70528">
            <w:pPr>
              <w:jc w:val="left"/>
              <w:rPr>
                <w:i/>
                <w:u w:val="single"/>
              </w:rPr>
            </w:pPr>
            <w:r>
              <w:t>[…] Die Kollisionsprüfung erfolgt planungsbegleitend durch ein regelmäßiges Zusammenführen aller Fachmodelle sowie Bestandsinformationen (z.B. Punktwolken, 2D-Bestandspläne, Vermessungsdaten etc.) in ein Koordinationsmodell und ist mit geeigneter Software durchzuführen. […] Die BIM-Projektbesprechungen dienen zur Besprechung der Koordinationsmodelle sowie der Abstimmung zu Konflikten und Kollisionen. Festlegungen zur Konfliktbehebung werden ebenfalls dort getroffen. […]</w:t>
            </w:r>
          </w:p>
        </w:tc>
        <w:tc>
          <w:tcPr>
            <w:tcW w:w="0" w:type="auto"/>
          </w:tcPr>
          <w:p w14:paraId="390E103B" w14:textId="6919F46A" w:rsidR="00C70528" w:rsidRDefault="00C70528" w:rsidP="00C70528">
            <w:pPr>
              <w:jc w:val="left"/>
            </w:pPr>
            <w:r>
              <w:t>Ja</w:t>
            </w:r>
          </w:p>
        </w:tc>
        <w:tc>
          <w:tcPr>
            <w:tcW w:w="0" w:type="auto"/>
          </w:tcPr>
          <w:p w14:paraId="2B20AD2E" w14:textId="00EB38C5" w:rsidR="00C70528" w:rsidRPr="00097580" w:rsidRDefault="0083279F" w:rsidP="0083279F">
            <w:pPr>
              <w:contextualSpacing/>
              <w:rPr>
                <w:ins w:id="138" w:author="Ornella Alarcón" w:date="2025-05-02T14:02:00Z"/>
                <w:i/>
                <w:color w:val="00B050"/>
              </w:rPr>
            </w:pPr>
            <w:r w:rsidRPr="00097580">
              <w:rPr>
                <w:i/>
                <w:color w:val="00B050"/>
              </w:rPr>
              <w:t>Siehe</w:t>
            </w:r>
            <w:ins w:id="139" w:author="Ornella Alarcón" w:date="2025-05-02T14:02:00Z">
              <w:r w:rsidR="00C70528" w:rsidRPr="00097580">
                <w:rPr>
                  <w:i/>
                  <w:color w:val="00B050"/>
                </w:rPr>
                <w:t xml:space="preserve"> BIM Vorgaben Version 3.2</w:t>
              </w:r>
            </w:ins>
          </w:p>
          <w:p w14:paraId="1FA0990D" w14:textId="77777777" w:rsidR="00C70528" w:rsidRPr="00097580" w:rsidRDefault="00C70528" w:rsidP="0083279F">
            <w:pPr>
              <w:contextualSpacing/>
              <w:rPr>
                <w:ins w:id="140" w:author="Ornella Alarcón" w:date="2025-05-02T14:02:00Z"/>
                <w:i/>
                <w:color w:val="00B050"/>
              </w:rPr>
            </w:pPr>
            <w:ins w:id="141" w:author="Ornella Alarcón" w:date="2025-05-02T14:02:00Z">
              <w:r w:rsidRPr="00097580">
                <w:rPr>
                  <w:i/>
                  <w:color w:val="00B050"/>
                </w:rPr>
                <w:t>Kapitel 3.7.5</w:t>
              </w:r>
            </w:ins>
          </w:p>
          <w:p w14:paraId="4D7E3DB9" w14:textId="3AF4B81B" w:rsidR="00C70528" w:rsidRPr="00097580" w:rsidDel="00C70528" w:rsidRDefault="00C70528" w:rsidP="00C70528">
            <w:pPr>
              <w:pStyle w:val="Listenabsatz"/>
              <w:numPr>
                <w:ilvl w:val="0"/>
                <w:numId w:val="43"/>
              </w:numPr>
              <w:ind w:left="291" w:hanging="218"/>
              <w:contextualSpacing/>
              <w:rPr>
                <w:del w:id="142" w:author="Ornella Alarcón" w:date="2025-05-02T14:02:00Z"/>
                <w:i/>
                <w:color w:val="00B050"/>
              </w:rPr>
            </w:pPr>
            <w:del w:id="143" w:author="Ornella Alarcón" w:date="2025-05-02T14:02:00Z">
              <w:r w:rsidRPr="00097580" w:rsidDel="00C70528">
                <w:rPr>
                  <w:i/>
                  <w:color w:val="00B050"/>
                </w:rPr>
                <w:delText>Gemäß BIM Vorgaben Version 3.</w:delText>
              </w:r>
            </w:del>
          </w:p>
          <w:p w14:paraId="7F12C8DB" w14:textId="65673CD6" w:rsidR="00C70528" w:rsidRPr="00097580" w:rsidDel="00C70528" w:rsidRDefault="00C70528" w:rsidP="00C70528">
            <w:pPr>
              <w:pStyle w:val="Listenabsatz"/>
              <w:ind w:left="291"/>
              <w:contextualSpacing/>
              <w:rPr>
                <w:del w:id="144" w:author="Ornella Alarcón" w:date="2025-05-02T14:02:00Z"/>
                <w:i/>
                <w:color w:val="00B050"/>
              </w:rPr>
            </w:pPr>
            <w:del w:id="145" w:author="Ornella Alarcón" w:date="2025-05-02T14:02:00Z">
              <w:r w:rsidRPr="00097580" w:rsidDel="00C70528">
                <w:rPr>
                  <w:i/>
                  <w:color w:val="00B050"/>
                </w:rPr>
                <w:delText>Kapitel 3.7.5</w:delText>
              </w:r>
            </w:del>
          </w:p>
          <w:p w14:paraId="6B91726F" w14:textId="5C1BBDDA" w:rsidR="00C70528" w:rsidRPr="00097580" w:rsidRDefault="00C70528" w:rsidP="00C70528">
            <w:pPr>
              <w:jc w:val="left"/>
              <w:rPr>
                <w:color w:val="00B050"/>
              </w:rPr>
            </w:pPr>
            <w:r w:rsidRPr="00097580">
              <w:rPr>
                <w:i/>
                <w:color w:val="00B050"/>
              </w:rPr>
              <w:t xml:space="preserve">Lieferung </w:t>
            </w:r>
            <w:r w:rsidR="0083279F" w:rsidRPr="00097580">
              <w:rPr>
                <w:i/>
                <w:color w:val="00B050"/>
              </w:rPr>
              <w:t>Modellb</w:t>
            </w:r>
            <w:r w:rsidRPr="00097580">
              <w:rPr>
                <w:i/>
                <w:color w:val="00B050"/>
              </w:rPr>
              <w:t>ericht zum Ende der Leistungsphase.</w:t>
            </w:r>
          </w:p>
        </w:tc>
      </w:tr>
      <w:tr w:rsidR="00C70528" w14:paraId="177675AD" w14:textId="77777777" w:rsidTr="00AC615B">
        <w:tc>
          <w:tcPr>
            <w:tcW w:w="0" w:type="auto"/>
            <w:vMerge w:val="restart"/>
          </w:tcPr>
          <w:p w14:paraId="28B72E8C" w14:textId="7013E688" w:rsidR="00C70528" w:rsidRDefault="00C70528" w:rsidP="00C70528">
            <w:pPr>
              <w:jc w:val="left"/>
            </w:pPr>
            <w:r>
              <w:rPr>
                <w:b/>
              </w:rPr>
              <w:t>Bestand/ Grundlagenermittlung</w:t>
            </w:r>
          </w:p>
        </w:tc>
        <w:tc>
          <w:tcPr>
            <w:tcW w:w="0" w:type="auto"/>
          </w:tcPr>
          <w:p w14:paraId="168171D3" w14:textId="77777777" w:rsidR="00C70528" w:rsidRPr="0083279F" w:rsidRDefault="00C70528" w:rsidP="00C70528">
            <w:pPr>
              <w:jc w:val="left"/>
              <w:rPr>
                <w:color w:val="BFBFBF" w:themeColor="background1" w:themeShade="BF"/>
              </w:rPr>
            </w:pPr>
            <w:r w:rsidRPr="0083279F">
              <w:rPr>
                <w:b/>
                <w:color w:val="BFBFBF" w:themeColor="background1" w:themeShade="BF"/>
              </w:rPr>
              <w:t>Bestandserfassung mittels Punktwolke</w:t>
            </w:r>
          </w:p>
          <w:p w14:paraId="7EF871A2" w14:textId="16C7C791" w:rsidR="00C70528" w:rsidRPr="0083279F" w:rsidRDefault="00C70528" w:rsidP="00C70528">
            <w:pPr>
              <w:jc w:val="left"/>
              <w:rPr>
                <w:color w:val="BFBFBF" w:themeColor="background1" w:themeShade="BF"/>
              </w:rPr>
            </w:pPr>
            <w:r w:rsidRPr="0083279F">
              <w:rPr>
                <w:color w:val="BFBFBF" w:themeColor="background1" w:themeShade="BF"/>
              </w:rPr>
              <w:t>Die Bestandserfassung ist die farbige Erfassung des IST-Zustands eines bestehenden Bauwerks und der Umgebung mittels georeferenzierten Punktwolken. […]</w:t>
            </w:r>
          </w:p>
          <w:p w14:paraId="1C2C46B8" w14:textId="77777777" w:rsidR="00C70528" w:rsidRPr="0083279F" w:rsidRDefault="00C70528" w:rsidP="00C70528">
            <w:pPr>
              <w:jc w:val="left"/>
              <w:rPr>
                <w:color w:val="BFBFBF" w:themeColor="background1" w:themeShade="BF"/>
              </w:rPr>
            </w:pPr>
            <w:r w:rsidRPr="0083279F">
              <w:rPr>
                <w:color w:val="BFBFBF" w:themeColor="background1" w:themeShade="BF"/>
              </w:rPr>
              <w:t>Die Übergabe zur Langzeitarchivierung an I.SPM 1 erfolgt nach Abnahme der Vermessungsleistungen (Punktwolkendateien) durch die Projektleitung. </w:t>
            </w:r>
          </w:p>
        </w:tc>
        <w:tc>
          <w:tcPr>
            <w:tcW w:w="0" w:type="auto"/>
          </w:tcPr>
          <w:p w14:paraId="69A1C5DA" w14:textId="4ACA56C5" w:rsidR="00C70528" w:rsidRDefault="0083279F" w:rsidP="00C70528">
            <w:pPr>
              <w:jc w:val="left"/>
            </w:pPr>
            <w:r>
              <w:t>entfällt</w:t>
            </w:r>
          </w:p>
        </w:tc>
        <w:tc>
          <w:tcPr>
            <w:tcW w:w="0" w:type="auto"/>
          </w:tcPr>
          <w:p w14:paraId="7E302132" w14:textId="387A559B" w:rsidR="00C70528" w:rsidRPr="00097580" w:rsidRDefault="00C70528" w:rsidP="004340B5">
            <w:pPr>
              <w:pStyle w:val="Listenabsatz"/>
              <w:ind w:left="291"/>
              <w:contextualSpacing/>
              <w:rPr>
                <w:color w:val="00B050"/>
              </w:rPr>
            </w:pPr>
          </w:p>
        </w:tc>
      </w:tr>
      <w:tr w:rsidR="00C70528" w14:paraId="78B4AB97" w14:textId="77777777" w:rsidTr="00AC615B">
        <w:tc>
          <w:tcPr>
            <w:tcW w:w="0" w:type="auto"/>
            <w:vMerge/>
          </w:tcPr>
          <w:p w14:paraId="368D20BA" w14:textId="77777777" w:rsidR="00C70528" w:rsidRDefault="00C70528" w:rsidP="00C70528">
            <w:pPr>
              <w:jc w:val="left"/>
            </w:pPr>
          </w:p>
        </w:tc>
        <w:tc>
          <w:tcPr>
            <w:tcW w:w="0" w:type="auto"/>
          </w:tcPr>
          <w:p w14:paraId="5F2D3FDB" w14:textId="77777777" w:rsidR="00C70528" w:rsidRPr="0083279F" w:rsidRDefault="00C70528" w:rsidP="00C70528">
            <w:pPr>
              <w:jc w:val="left"/>
              <w:rPr>
                <w:color w:val="BFBFBF" w:themeColor="background1" w:themeShade="BF"/>
              </w:rPr>
            </w:pPr>
            <w:r w:rsidRPr="0083279F">
              <w:rPr>
                <w:b/>
                <w:color w:val="BFBFBF" w:themeColor="background1" w:themeShade="BF"/>
              </w:rPr>
              <w:t>Grundlagenmodell als Planungsgrundlage</w:t>
            </w:r>
          </w:p>
          <w:p w14:paraId="614214FC" w14:textId="77777777" w:rsidR="00C70528" w:rsidRPr="0083279F" w:rsidRDefault="00C70528" w:rsidP="00C70528">
            <w:pPr>
              <w:jc w:val="left"/>
              <w:rPr>
                <w:ins w:id="146" w:author="Ornella Alarcón" w:date="2025-05-02T14:02:00Z"/>
                <w:color w:val="BFBFBF" w:themeColor="background1" w:themeShade="BF"/>
              </w:rPr>
            </w:pPr>
            <w:r w:rsidRPr="0083279F">
              <w:rPr>
                <w:color w:val="BFBFBF" w:themeColor="background1" w:themeShade="BF"/>
              </w:rPr>
              <w:t xml:space="preserve">Die BIM-Methodik bedarf einer für die Planungsaufgabe erforderlichen detaillierten Bestandsaufnahme der Fachgewerke, der Umgebung und des Baugrunds, die in einem </w:t>
            </w:r>
            <w:r w:rsidRPr="0083279F">
              <w:rPr>
                <w:b/>
                <w:color w:val="BFBFBF" w:themeColor="background1" w:themeShade="BF"/>
              </w:rPr>
              <w:t>Grundlagenmodell</w:t>
            </w:r>
            <w:r w:rsidRPr="0083279F">
              <w:rPr>
                <w:color w:val="BFBFBF" w:themeColor="background1" w:themeShade="BF"/>
              </w:rPr>
              <w:t> zusammengefasst werden. Damit wird eine eindeutige Planungsgrundlage für den Aufsatz der Neuplanung erreicht. […]</w:t>
            </w:r>
          </w:p>
          <w:p w14:paraId="0253AD4A" w14:textId="77777777" w:rsidR="00C70528" w:rsidRPr="0083279F" w:rsidRDefault="00C70528" w:rsidP="00C70528">
            <w:pPr>
              <w:jc w:val="left"/>
              <w:rPr>
                <w:ins w:id="147" w:author="Ornella Alarcón" w:date="2025-05-02T14:03:00Z"/>
                <w:color w:val="BFBFBF" w:themeColor="background1" w:themeShade="BF"/>
              </w:rPr>
            </w:pPr>
          </w:p>
          <w:p w14:paraId="7214F3CF" w14:textId="77777777" w:rsidR="00C70528" w:rsidRPr="0083279F" w:rsidRDefault="00C70528" w:rsidP="00C70528">
            <w:pPr>
              <w:jc w:val="left"/>
              <w:rPr>
                <w:color w:val="BFBFBF" w:themeColor="background1" w:themeShade="BF"/>
              </w:rPr>
            </w:pPr>
          </w:p>
          <w:p w14:paraId="65F7AEEA" w14:textId="77777777" w:rsidR="00C70528" w:rsidRPr="0083279F" w:rsidRDefault="00C70528" w:rsidP="00C70528">
            <w:pPr>
              <w:jc w:val="left"/>
              <w:rPr>
                <w:color w:val="BFBFBF" w:themeColor="background1" w:themeShade="BF"/>
              </w:rPr>
            </w:pPr>
          </w:p>
        </w:tc>
        <w:tc>
          <w:tcPr>
            <w:tcW w:w="0" w:type="auto"/>
          </w:tcPr>
          <w:p w14:paraId="69FE3899" w14:textId="44FA2EA7" w:rsidR="00C70528" w:rsidRDefault="0083279F" w:rsidP="00C70528">
            <w:pPr>
              <w:jc w:val="left"/>
            </w:pPr>
            <w:r>
              <w:t>entfällt</w:t>
            </w:r>
          </w:p>
        </w:tc>
        <w:tc>
          <w:tcPr>
            <w:tcW w:w="0" w:type="auto"/>
          </w:tcPr>
          <w:p w14:paraId="3BA06FA7" w14:textId="77777777" w:rsidR="008213B2" w:rsidRPr="00097580" w:rsidRDefault="008213B2" w:rsidP="00C70528">
            <w:pPr>
              <w:jc w:val="left"/>
              <w:rPr>
                <w:color w:val="00B050"/>
              </w:rPr>
            </w:pPr>
          </w:p>
          <w:p w14:paraId="1011B635" w14:textId="77777777" w:rsidR="008213B2" w:rsidRPr="00097580" w:rsidRDefault="008213B2" w:rsidP="00C70528">
            <w:pPr>
              <w:jc w:val="left"/>
              <w:rPr>
                <w:color w:val="00B050"/>
              </w:rPr>
            </w:pPr>
          </w:p>
          <w:p w14:paraId="5ECAD859" w14:textId="77777777" w:rsidR="008213B2" w:rsidRPr="00097580" w:rsidRDefault="008213B2" w:rsidP="00C70528">
            <w:pPr>
              <w:jc w:val="left"/>
              <w:rPr>
                <w:color w:val="00B050"/>
              </w:rPr>
            </w:pPr>
          </w:p>
          <w:p w14:paraId="1D1A6DD5" w14:textId="77777777" w:rsidR="008213B2" w:rsidRPr="00097580" w:rsidRDefault="008213B2" w:rsidP="00C70528">
            <w:pPr>
              <w:jc w:val="left"/>
              <w:rPr>
                <w:color w:val="00B050"/>
              </w:rPr>
            </w:pPr>
          </w:p>
          <w:p w14:paraId="31934078" w14:textId="77777777" w:rsidR="008740F1" w:rsidRPr="00097580" w:rsidRDefault="008740F1" w:rsidP="00C70528">
            <w:pPr>
              <w:jc w:val="left"/>
              <w:rPr>
                <w:color w:val="00B050"/>
              </w:rPr>
            </w:pPr>
          </w:p>
          <w:p w14:paraId="45161AB1" w14:textId="77777777" w:rsidR="008740F1" w:rsidRPr="00097580" w:rsidRDefault="008740F1" w:rsidP="00C70528">
            <w:pPr>
              <w:jc w:val="left"/>
              <w:rPr>
                <w:color w:val="00B050"/>
              </w:rPr>
            </w:pPr>
          </w:p>
          <w:p w14:paraId="1963A2FE" w14:textId="77777777" w:rsidR="008213B2" w:rsidRPr="00097580" w:rsidRDefault="008213B2" w:rsidP="00C70528">
            <w:pPr>
              <w:jc w:val="left"/>
              <w:rPr>
                <w:color w:val="00B050"/>
              </w:rPr>
            </w:pPr>
          </w:p>
          <w:p w14:paraId="58CE2D82" w14:textId="1007F601" w:rsidR="008213B2" w:rsidRPr="00097580" w:rsidRDefault="008213B2" w:rsidP="00C70528">
            <w:pPr>
              <w:jc w:val="left"/>
              <w:rPr>
                <w:color w:val="00B050"/>
              </w:rPr>
            </w:pPr>
          </w:p>
        </w:tc>
      </w:tr>
      <w:tr w:rsidR="00C70528" w14:paraId="4A01D682" w14:textId="77777777" w:rsidTr="00AC615B">
        <w:tc>
          <w:tcPr>
            <w:tcW w:w="0" w:type="auto"/>
            <w:vMerge w:val="restart"/>
          </w:tcPr>
          <w:p w14:paraId="4627B81E" w14:textId="77777777" w:rsidR="00C70528" w:rsidRDefault="00C70528" w:rsidP="00C70528">
            <w:pPr>
              <w:jc w:val="left"/>
            </w:pPr>
            <w:r>
              <w:rPr>
                <w:b/>
              </w:rPr>
              <w:t>Planung/Baurecht</w:t>
            </w:r>
          </w:p>
          <w:p w14:paraId="7CCF1EE7" w14:textId="77777777" w:rsidR="00C70528" w:rsidRDefault="00C70528" w:rsidP="00C70528">
            <w:pPr>
              <w:jc w:val="left"/>
            </w:pPr>
          </w:p>
          <w:p w14:paraId="30E1731D" w14:textId="77777777" w:rsidR="00C70528" w:rsidRDefault="00C70528" w:rsidP="00C70528">
            <w:pPr>
              <w:jc w:val="left"/>
            </w:pPr>
          </w:p>
          <w:p w14:paraId="5409E84A" w14:textId="77777777" w:rsidR="00C70528" w:rsidRDefault="00C70528" w:rsidP="00C70528">
            <w:pPr>
              <w:jc w:val="left"/>
            </w:pPr>
          </w:p>
          <w:p w14:paraId="1B214709" w14:textId="77777777" w:rsidR="00C70528" w:rsidRDefault="00C70528" w:rsidP="00C70528">
            <w:pPr>
              <w:jc w:val="left"/>
            </w:pPr>
          </w:p>
          <w:p w14:paraId="66AEEA2D" w14:textId="77777777" w:rsidR="00C70528" w:rsidRDefault="00C70528" w:rsidP="00C70528">
            <w:pPr>
              <w:jc w:val="left"/>
            </w:pPr>
          </w:p>
          <w:p w14:paraId="5F5AAC3E" w14:textId="77777777" w:rsidR="00C70528" w:rsidRDefault="00C70528" w:rsidP="00C70528">
            <w:pPr>
              <w:jc w:val="left"/>
            </w:pPr>
          </w:p>
          <w:p w14:paraId="348EB5F1" w14:textId="77777777" w:rsidR="00C70528" w:rsidRDefault="00C70528" w:rsidP="00C70528">
            <w:pPr>
              <w:jc w:val="left"/>
            </w:pPr>
          </w:p>
          <w:p w14:paraId="61E6BC36" w14:textId="77777777" w:rsidR="00C70528" w:rsidRDefault="00C70528" w:rsidP="00C70528">
            <w:pPr>
              <w:jc w:val="left"/>
            </w:pPr>
          </w:p>
          <w:p w14:paraId="6BCF3F67" w14:textId="77777777" w:rsidR="00C70528" w:rsidRDefault="00C70528" w:rsidP="00C70528">
            <w:pPr>
              <w:jc w:val="left"/>
            </w:pPr>
          </w:p>
          <w:p w14:paraId="08C03FD1" w14:textId="77777777" w:rsidR="00C70528" w:rsidRDefault="00C70528" w:rsidP="00C70528">
            <w:pPr>
              <w:jc w:val="left"/>
            </w:pPr>
          </w:p>
          <w:p w14:paraId="525CEFE5" w14:textId="77777777" w:rsidR="00C70528" w:rsidRDefault="00C70528" w:rsidP="00C70528">
            <w:pPr>
              <w:jc w:val="left"/>
            </w:pPr>
          </w:p>
          <w:p w14:paraId="526BFC28" w14:textId="77777777" w:rsidR="00C70528" w:rsidRDefault="00C70528" w:rsidP="00C70528">
            <w:pPr>
              <w:jc w:val="left"/>
            </w:pPr>
          </w:p>
          <w:p w14:paraId="13B56DD0" w14:textId="77777777" w:rsidR="00C70528" w:rsidRDefault="00C70528" w:rsidP="00C70528">
            <w:pPr>
              <w:jc w:val="left"/>
            </w:pPr>
          </w:p>
          <w:p w14:paraId="324291E4" w14:textId="77777777" w:rsidR="00C70528" w:rsidRDefault="00C70528" w:rsidP="00C70528">
            <w:pPr>
              <w:jc w:val="left"/>
            </w:pPr>
          </w:p>
          <w:p w14:paraId="3EE39CB0" w14:textId="77777777" w:rsidR="00C70528" w:rsidRDefault="00C70528" w:rsidP="00C70528">
            <w:pPr>
              <w:jc w:val="left"/>
            </w:pPr>
          </w:p>
        </w:tc>
        <w:tc>
          <w:tcPr>
            <w:tcW w:w="0" w:type="auto"/>
          </w:tcPr>
          <w:p w14:paraId="5A6A353A" w14:textId="4881C22B" w:rsidR="00C70528" w:rsidRPr="006A69A8" w:rsidRDefault="00C70528" w:rsidP="00C70528">
            <w:pPr>
              <w:jc w:val="left"/>
              <w:rPr>
                <w:color w:val="A6A6A6" w:themeColor="background1" w:themeShade="A6"/>
              </w:rPr>
            </w:pPr>
            <w:r w:rsidRPr="006A69A8">
              <w:rPr>
                <w:b/>
                <w:color w:val="A6A6A6" w:themeColor="background1" w:themeShade="A6"/>
              </w:rPr>
              <w:t>3D-Variantenentscheidung (Bauwerk und Lage)</w:t>
            </w:r>
          </w:p>
          <w:p w14:paraId="3788C611" w14:textId="77777777" w:rsidR="00C70528" w:rsidRPr="006A69A8" w:rsidRDefault="00C70528" w:rsidP="00C70528">
            <w:pPr>
              <w:jc w:val="left"/>
              <w:rPr>
                <w:color w:val="A6A6A6" w:themeColor="background1" w:themeShade="A6"/>
              </w:rPr>
            </w:pPr>
            <w:r w:rsidRPr="006A69A8">
              <w:rPr>
                <w:color w:val="A6A6A6" w:themeColor="background1" w:themeShade="A6"/>
              </w:rPr>
              <w:lastRenderedPageBreak/>
              <w:t>Die Variantenentscheidung erfolgt im Rahmen der Vorplanung. Die Visualisierung als 3D-Modell erleichtert die Entscheidung für die Lage (z.B. der Bahnsteige) und das Bauwerk (z.B. Ausführungsvariante des Bahnsteigdach). […]</w:t>
            </w:r>
          </w:p>
          <w:p w14:paraId="5A748F08" w14:textId="77777777" w:rsidR="00C70528" w:rsidRDefault="00C70528" w:rsidP="00C70528">
            <w:pPr>
              <w:jc w:val="left"/>
              <w:rPr>
                <w:color w:val="A6A6A6" w:themeColor="background1" w:themeShade="A6"/>
              </w:rPr>
            </w:pPr>
            <w:r w:rsidRPr="006A69A8">
              <w:rPr>
                <w:color w:val="A6A6A6" w:themeColor="background1" w:themeShade="A6"/>
              </w:rPr>
              <w:t>Der Detaillierungsgrad ist so zu wählen, dass sowohl die entscheidungsrelevanten Projektparameter (Kosten, Termine, Qualität) bestimmt werden können, als auch die Nutzer der Anlagen die Betriebs-, Instandhaltungstauglichkeit und Kundenfreundlichkeit bewerten können. […]</w:t>
            </w:r>
          </w:p>
          <w:p w14:paraId="524FDC9B" w14:textId="77777777" w:rsidR="00C70528" w:rsidRDefault="00C70528" w:rsidP="00C70528">
            <w:pPr>
              <w:jc w:val="left"/>
              <w:rPr>
                <w:ins w:id="148" w:author="Ornella Alarcón" w:date="2025-04-29T14:34:00Z"/>
                <w:color w:val="A6A6A6" w:themeColor="background1" w:themeShade="A6"/>
              </w:rPr>
            </w:pPr>
          </w:p>
          <w:p w14:paraId="195779C1" w14:textId="15234568" w:rsidR="00C70528" w:rsidRPr="006A69A8" w:rsidRDefault="00C70528" w:rsidP="00C70528">
            <w:pPr>
              <w:jc w:val="left"/>
              <w:rPr>
                <w:color w:val="A6A6A6" w:themeColor="background1" w:themeShade="A6"/>
              </w:rPr>
            </w:pPr>
          </w:p>
        </w:tc>
        <w:tc>
          <w:tcPr>
            <w:tcW w:w="0" w:type="auto"/>
          </w:tcPr>
          <w:p w14:paraId="4BE6932A" w14:textId="0850C808" w:rsidR="00C70528" w:rsidRDefault="0083279F" w:rsidP="00C70528">
            <w:pPr>
              <w:jc w:val="left"/>
            </w:pPr>
            <w:r>
              <w:lastRenderedPageBreak/>
              <w:t>entfällt</w:t>
            </w:r>
          </w:p>
        </w:tc>
        <w:tc>
          <w:tcPr>
            <w:tcW w:w="0" w:type="auto"/>
          </w:tcPr>
          <w:p w14:paraId="67A898FB" w14:textId="6C1D8FD9" w:rsidR="00C70528" w:rsidRPr="00097580" w:rsidRDefault="00C70528" w:rsidP="00C70528">
            <w:pPr>
              <w:jc w:val="left"/>
              <w:rPr>
                <w:color w:val="00B050"/>
              </w:rPr>
            </w:pPr>
          </w:p>
        </w:tc>
      </w:tr>
      <w:tr w:rsidR="00C70528" w14:paraId="00C9EE02" w14:textId="77777777" w:rsidTr="00AC615B">
        <w:tc>
          <w:tcPr>
            <w:tcW w:w="0" w:type="auto"/>
            <w:vMerge/>
          </w:tcPr>
          <w:p w14:paraId="4A820105" w14:textId="77777777" w:rsidR="00C70528" w:rsidRDefault="00C70528" w:rsidP="00C70528">
            <w:pPr>
              <w:jc w:val="left"/>
            </w:pPr>
          </w:p>
        </w:tc>
        <w:tc>
          <w:tcPr>
            <w:tcW w:w="0" w:type="auto"/>
          </w:tcPr>
          <w:p w14:paraId="786E0B08" w14:textId="77777777" w:rsidR="00C70528" w:rsidRPr="0083279F" w:rsidRDefault="00C70528" w:rsidP="00C70528">
            <w:pPr>
              <w:jc w:val="left"/>
              <w:rPr>
                <w:color w:val="BFBFBF" w:themeColor="background1" w:themeShade="BF"/>
              </w:rPr>
            </w:pPr>
            <w:r w:rsidRPr="0083279F">
              <w:rPr>
                <w:b/>
                <w:color w:val="BFBFBF" w:themeColor="background1" w:themeShade="BF"/>
              </w:rPr>
              <w:t>Abstimmung der Genehmigungsplanung mit 3D-Visualisierung</w:t>
            </w:r>
          </w:p>
          <w:p w14:paraId="30AA3987" w14:textId="77777777" w:rsidR="00C70528" w:rsidRPr="0083279F" w:rsidRDefault="00C70528" w:rsidP="00C70528">
            <w:pPr>
              <w:jc w:val="left"/>
              <w:rPr>
                <w:color w:val="BFBFBF" w:themeColor="background1" w:themeShade="BF"/>
              </w:rPr>
            </w:pPr>
            <w:r w:rsidRPr="0083279F">
              <w:rPr>
                <w:color w:val="BFBFBF" w:themeColor="background1" w:themeShade="BF"/>
              </w:rPr>
              <w:t xml:space="preserve">Die 3D-Visualisierung führt zu einer erheblichen Erleichterung der Abstimmungen mit Trägern öffentlicher Belange, wie Denkmalschutz, Kommune, Aufgabenträger, Behindertenverbände, Anlieger und dem Eisenbahnbundesamt. Für die Genehmigungsplanung sind in der Regel einfache </w:t>
            </w:r>
            <w:r w:rsidRPr="0083279F">
              <w:rPr>
                <w:b/>
                <w:color w:val="BFBFBF" w:themeColor="background1" w:themeShade="BF"/>
              </w:rPr>
              <w:t>Renderings</w:t>
            </w:r>
            <w:r w:rsidRPr="0083279F">
              <w:rPr>
                <w:color w:val="BFBFBF" w:themeColor="background1" w:themeShade="BF"/>
              </w:rPr>
              <w:t xml:space="preserve"> und/oder die Möglichkeit der Betrachtung mit einer </w:t>
            </w:r>
            <w:r w:rsidRPr="0083279F">
              <w:rPr>
                <w:b/>
                <w:color w:val="BFBFBF" w:themeColor="background1" w:themeShade="BF"/>
              </w:rPr>
              <w:t>Virtual Reality-Anwendung</w:t>
            </w:r>
            <w:r w:rsidRPr="0083279F">
              <w:rPr>
                <w:color w:val="BFBFBF" w:themeColor="background1" w:themeShade="BF"/>
              </w:rPr>
              <w:t>, z.B. Google-</w:t>
            </w:r>
            <w:proofErr w:type="spellStart"/>
            <w:r w:rsidRPr="0083279F">
              <w:rPr>
                <w:color w:val="BFBFBF" w:themeColor="background1" w:themeShade="BF"/>
              </w:rPr>
              <w:t>Cardboard</w:t>
            </w:r>
            <w:proofErr w:type="spellEnd"/>
            <w:r w:rsidRPr="0083279F">
              <w:rPr>
                <w:color w:val="BFBFBF" w:themeColor="background1" w:themeShade="BF"/>
              </w:rPr>
              <w:t>, ausreichend. […]</w:t>
            </w:r>
          </w:p>
        </w:tc>
        <w:tc>
          <w:tcPr>
            <w:tcW w:w="0" w:type="auto"/>
          </w:tcPr>
          <w:p w14:paraId="0D6DC132" w14:textId="0616A5DB" w:rsidR="00C70528" w:rsidRDefault="0083279F" w:rsidP="00C70528">
            <w:pPr>
              <w:jc w:val="left"/>
            </w:pPr>
            <w:r>
              <w:t>entfällt</w:t>
            </w:r>
          </w:p>
        </w:tc>
        <w:tc>
          <w:tcPr>
            <w:tcW w:w="0" w:type="auto"/>
          </w:tcPr>
          <w:p w14:paraId="469943C6" w14:textId="77777777" w:rsidR="00C70528" w:rsidRPr="00097580" w:rsidRDefault="00C70528" w:rsidP="0083279F">
            <w:pPr>
              <w:pStyle w:val="Listenabsatz"/>
              <w:ind w:left="291"/>
              <w:contextualSpacing/>
              <w:rPr>
                <w:color w:val="00B050"/>
              </w:rPr>
            </w:pPr>
          </w:p>
        </w:tc>
      </w:tr>
      <w:tr w:rsidR="00C70528" w14:paraId="03564695" w14:textId="77777777" w:rsidTr="00AC615B">
        <w:tc>
          <w:tcPr>
            <w:tcW w:w="0" w:type="auto"/>
            <w:vMerge/>
          </w:tcPr>
          <w:p w14:paraId="5DBC657E" w14:textId="77777777" w:rsidR="00C70528" w:rsidRDefault="00C70528" w:rsidP="00C70528">
            <w:pPr>
              <w:jc w:val="left"/>
            </w:pPr>
          </w:p>
        </w:tc>
        <w:tc>
          <w:tcPr>
            <w:tcW w:w="0" w:type="auto"/>
          </w:tcPr>
          <w:p w14:paraId="1F8E7768" w14:textId="77777777" w:rsidR="00C70528" w:rsidRPr="00A46E36" w:rsidRDefault="00C70528" w:rsidP="00C70528">
            <w:pPr>
              <w:jc w:val="left"/>
              <w:rPr>
                <w:color w:val="A6A6A6" w:themeColor="background1" w:themeShade="A6"/>
              </w:rPr>
            </w:pPr>
            <w:r w:rsidRPr="00A46E36">
              <w:rPr>
                <w:i/>
                <w:color w:val="A6A6A6" w:themeColor="background1" w:themeShade="A6"/>
                <w:u w:val="single"/>
              </w:rPr>
              <w:t>Arbeits- und Gesundheitsschutz: Planung und Prüfung (AN)</w:t>
            </w:r>
          </w:p>
          <w:p w14:paraId="37878D8D" w14:textId="77777777" w:rsidR="00C70528" w:rsidRPr="00A46E36" w:rsidRDefault="00C70528" w:rsidP="00C70528">
            <w:pPr>
              <w:jc w:val="left"/>
              <w:rPr>
                <w:color w:val="A6A6A6" w:themeColor="background1" w:themeShade="A6"/>
              </w:rPr>
            </w:pPr>
            <w:r w:rsidRPr="00A46E36">
              <w:rPr>
                <w:color w:val="A6A6A6" w:themeColor="background1" w:themeShade="A6"/>
              </w:rPr>
              <w:t>Dem AN wird empfohlen, dass die Darstellung der Maßnahmen zur Sicherstellung des Arbeits- und Gesundheitsschutzes (wie z.B. Sperrzonen, Zugangsbeschränkungen, Fluchtwege, Lotsenpunkte, Brandbekämpfung, Betriebsabläufe, Fußgängerzonen etc.) im Modell erfolgt. Diese</w:t>
            </w:r>
          </w:p>
          <w:p w14:paraId="664E199C" w14:textId="77777777" w:rsidR="00C70528" w:rsidRPr="00A46E36" w:rsidRDefault="00C70528" w:rsidP="00C70528">
            <w:pPr>
              <w:jc w:val="left"/>
              <w:rPr>
                <w:color w:val="A6A6A6" w:themeColor="background1" w:themeShade="A6"/>
              </w:rPr>
            </w:pPr>
            <w:r w:rsidRPr="00A46E36">
              <w:rPr>
                <w:color w:val="A6A6A6" w:themeColor="background1" w:themeShade="A6"/>
              </w:rPr>
              <w:t>Maßnahmen sind ggf. in Zusammenhang mit temporären Bauzuständen oder Einrichtungen darzustellen.</w:t>
            </w:r>
          </w:p>
          <w:p w14:paraId="5D396923" w14:textId="77777777" w:rsidR="00C70528" w:rsidRPr="00A46E36" w:rsidRDefault="00C70528" w:rsidP="00C70528">
            <w:pPr>
              <w:jc w:val="left"/>
              <w:rPr>
                <w:color w:val="A6A6A6" w:themeColor="background1" w:themeShade="A6"/>
              </w:rPr>
            </w:pPr>
            <w:r w:rsidRPr="00A46E36">
              <w:rPr>
                <w:color w:val="A6A6A6" w:themeColor="background1" w:themeShade="A6"/>
              </w:rPr>
              <w:t>Darüber hinaus kann die Modellierung zusätzlicher Objekte, wie z.B. Gefahrenbereiche (</w:t>
            </w:r>
            <w:proofErr w:type="gramStart"/>
            <w:r w:rsidRPr="00A46E36">
              <w:rPr>
                <w:color w:val="A6A6A6" w:themeColor="background1" w:themeShade="A6"/>
              </w:rPr>
              <w:t>Gleisbereich,  Oberleitungsbereich</w:t>
            </w:r>
            <w:proofErr w:type="gramEnd"/>
            <w:r w:rsidRPr="00A46E36">
              <w:rPr>
                <w:color w:val="A6A6A6" w:themeColor="background1" w:themeShade="A6"/>
              </w:rPr>
              <w:t>, Flucht- und Rettungswege im Bestand etc. projektspezifisch erforderlich werden. […]</w:t>
            </w:r>
          </w:p>
        </w:tc>
        <w:tc>
          <w:tcPr>
            <w:tcW w:w="0" w:type="auto"/>
          </w:tcPr>
          <w:p w14:paraId="7E833A07" w14:textId="17A4827D" w:rsidR="00C70528" w:rsidRDefault="0083279F" w:rsidP="00C70528">
            <w:pPr>
              <w:jc w:val="left"/>
            </w:pPr>
            <w:r>
              <w:t>entfällt</w:t>
            </w:r>
          </w:p>
        </w:tc>
        <w:tc>
          <w:tcPr>
            <w:tcW w:w="0" w:type="auto"/>
          </w:tcPr>
          <w:p w14:paraId="0B562857" w14:textId="099C914B" w:rsidR="00C70528" w:rsidRPr="00097580" w:rsidRDefault="00C70528" w:rsidP="00C70528">
            <w:pPr>
              <w:jc w:val="left"/>
              <w:rPr>
                <w:color w:val="00B050"/>
              </w:rPr>
            </w:pPr>
          </w:p>
        </w:tc>
      </w:tr>
      <w:tr w:rsidR="00C70528" w14:paraId="72553F7A" w14:textId="77777777" w:rsidTr="00AC615B">
        <w:tc>
          <w:tcPr>
            <w:tcW w:w="0" w:type="auto"/>
            <w:vMerge/>
          </w:tcPr>
          <w:p w14:paraId="1FDE85B7" w14:textId="77777777" w:rsidR="00C70528" w:rsidRDefault="00C70528" w:rsidP="00C70528">
            <w:pPr>
              <w:jc w:val="left"/>
            </w:pPr>
          </w:p>
        </w:tc>
        <w:tc>
          <w:tcPr>
            <w:tcW w:w="0" w:type="auto"/>
          </w:tcPr>
          <w:p w14:paraId="36BC912D" w14:textId="77777777" w:rsidR="00C70528" w:rsidRPr="00401E26" w:rsidRDefault="00C70528" w:rsidP="00C70528">
            <w:pPr>
              <w:jc w:val="left"/>
              <w:rPr>
                <w:color w:val="A6A6A6" w:themeColor="background1" w:themeShade="A6"/>
              </w:rPr>
            </w:pPr>
            <w:r w:rsidRPr="00401E26">
              <w:rPr>
                <w:b/>
                <w:color w:val="A6A6A6" w:themeColor="background1" w:themeShade="A6"/>
              </w:rPr>
              <w:t>Teilautomatisierte Mengenermittlung mit BIM-Modellen</w:t>
            </w:r>
          </w:p>
          <w:p w14:paraId="7B1A4110" w14:textId="77777777" w:rsidR="00C70528" w:rsidRPr="00401E26" w:rsidRDefault="00C70528" w:rsidP="00C70528">
            <w:pPr>
              <w:jc w:val="left"/>
              <w:rPr>
                <w:color w:val="A6A6A6" w:themeColor="background1" w:themeShade="A6"/>
              </w:rPr>
            </w:pPr>
            <w:r w:rsidRPr="00401E26">
              <w:rPr>
                <w:color w:val="A6A6A6" w:themeColor="background1" w:themeShade="A6"/>
              </w:rPr>
              <w:t>Die modellbasierte Mengenermittlung basiert auf der Ableitung von Mengen aus den Fachmodellen, indem die in den Fachmodellen enthaltenen Bauteile und deren Informationen ausgewertet werden. Die Mengenermittlung stellt die Grundlage der Kostenermittlung je Leistungsphase sowie der LV-Erstellung dar. Es wird daher empfohlen, das Modell entsprechend der erforderlichen Kostenstruktur zu attribuieren, sodass eine strukturierte Mengenermittlung ermöglicht wird.</w:t>
            </w:r>
          </w:p>
          <w:p w14:paraId="39A9EE27" w14:textId="023EC864" w:rsidR="00C70528" w:rsidRPr="00401E26" w:rsidRDefault="00C70528" w:rsidP="00C70528">
            <w:pPr>
              <w:jc w:val="left"/>
              <w:rPr>
                <w:ins w:id="149" w:author="Ornella Alarcón" w:date="2025-04-29T14:50:00Z"/>
                <w:color w:val="A6A6A6" w:themeColor="background1" w:themeShade="A6"/>
              </w:rPr>
            </w:pPr>
            <w:r w:rsidRPr="00401E26">
              <w:rPr>
                <w:color w:val="A6A6A6" w:themeColor="background1" w:themeShade="A6"/>
              </w:rPr>
              <w:t>Der Nachweis der Richtigkeit der Mengenermittlung und die Sicherstellung der Verwendung der Bauteile und Standardleistungstexte aus der Bauteilbibliothek der DB InfraGO AG Geschäftsbereich Personenbahnhöfe muss durch den Auftragnehmer erfolgen. AN liefert in Rahmen des Anwendungsfalls ein Bericht /Nachweis/Übersicht, welche Positionen modellbasiert ermittelt wurden. […]</w:t>
            </w:r>
          </w:p>
          <w:p w14:paraId="393EFB39" w14:textId="2DDC13BA" w:rsidR="00C70528" w:rsidRDefault="00C70528" w:rsidP="00C70528">
            <w:pPr>
              <w:jc w:val="left"/>
            </w:pPr>
          </w:p>
        </w:tc>
        <w:tc>
          <w:tcPr>
            <w:tcW w:w="0" w:type="auto"/>
          </w:tcPr>
          <w:p w14:paraId="40388FA6" w14:textId="664B652F" w:rsidR="00C70528" w:rsidRDefault="00401E26" w:rsidP="00C70528">
            <w:pPr>
              <w:jc w:val="left"/>
            </w:pPr>
            <w:r>
              <w:lastRenderedPageBreak/>
              <w:t>entfällt</w:t>
            </w:r>
          </w:p>
        </w:tc>
        <w:tc>
          <w:tcPr>
            <w:tcW w:w="0" w:type="auto"/>
          </w:tcPr>
          <w:p w14:paraId="54EBBA41" w14:textId="77777777" w:rsidR="00C70528" w:rsidRPr="00401E26" w:rsidRDefault="00C70528" w:rsidP="00401E26">
            <w:pPr>
              <w:contextualSpacing/>
              <w:rPr>
                <w:color w:val="00B050"/>
              </w:rPr>
            </w:pPr>
          </w:p>
        </w:tc>
      </w:tr>
      <w:tr w:rsidR="00C70528" w14:paraId="5AEDE1DA" w14:textId="77777777" w:rsidTr="00AC615B">
        <w:tc>
          <w:tcPr>
            <w:tcW w:w="0" w:type="auto"/>
            <w:vMerge/>
          </w:tcPr>
          <w:p w14:paraId="4B7132CA" w14:textId="77777777" w:rsidR="00C70528" w:rsidRDefault="00C70528" w:rsidP="00C70528">
            <w:pPr>
              <w:jc w:val="left"/>
            </w:pPr>
          </w:p>
        </w:tc>
        <w:tc>
          <w:tcPr>
            <w:tcW w:w="0" w:type="auto"/>
          </w:tcPr>
          <w:p w14:paraId="50B658CE" w14:textId="77777777" w:rsidR="00C70528" w:rsidRPr="00630B96" w:rsidRDefault="00C70528" w:rsidP="00C70528">
            <w:pPr>
              <w:jc w:val="left"/>
              <w:rPr>
                <w:color w:val="A6A6A6" w:themeColor="background1" w:themeShade="A6"/>
              </w:rPr>
            </w:pPr>
            <w:r w:rsidRPr="00630B96">
              <w:rPr>
                <w:b/>
                <w:color w:val="A6A6A6" w:themeColor="background1" w:themeShade="A6"/>
              </w:rPr>
              <w:t>Teilautomatisierte LV-Erstellung mit BIM-Modellen</w:t>
            </w:r>
          </w:p>
          <w:p w14:paraId="7E79C67A" w14:textId="0AAAA50F" w:rsidR="00C70528" w:rsidRPr="00630B96" w:rsidRDefault="00C70528" w:rsidP="00C70528">
            <w:pPr>
              <w:jc w:val="left"/>
              <w:rPr>
                <w:color w:val="A6A6A6" w:themeColor="background1" w:themeShade="A6"/>
              </w:rPr>
            </w:pPr>
            <w:r w:rsidRPr="00630B96">
              <w:rPr>
                <w:color w:val="A6A6A6" w:themeColor="background1" w:themeShade="A6"/>
              </w:rPr>
              <w:t>Leistungsverzeichnisse für die Ausschreibung von Bauleistungen sind aus Fachmodellen abzuleiten. Hierzu sind die Bauteile der Fachmodelle mit dem zugehörigen LV zu verknüpfen. Für die Baustandards der DB InfraGO AG Geschäftsbereich Personenbahnhöfe liegt diese Verknüpfung in einem Stammprojekt für iTWO® 5D vor. […]</w:t>
            </w:r>
          </w:p>
        </w:tc>
        <w:tc>
          <w:tcPr>
            <w:tcW w:w="0" w:type="auto"/>
          </w:tcPr>
          <w:p w14:paraId="20C028E3" w14:textId="2C20B9B1" w:rsidR="00C70528" w:rsidRPr="00401E26" w:rsidRDefault="008268A1" w:rsidP="00C70528">
            <w:pPr>
              <w:jc w:val="left"/>
              <w:rPr>
                <w:color w:val="000000" w:themeColor="text1"/>
              </w:rPr>
            </w:pPr>
            <w:r w:rsidRPr="00401E26">
              <w:rPr>
                <w:color w:val="000000" w:themeColor="text1"/>
              </w:rPr>
              <w:t>entfällt</w:t>
            </w:r>
          </w:p>
        </w:tc>
        <w:tc>
          <w:tcPr>
            <w:tcW w:w="0" w:type="auto"/>
          </w:tcPr>
          <w:p w14:paraId="29E93154" w14:textId="3E6FF4AD" w:rsidR="00630B96" w:rsidRPr="00630B96" w:rsidDel="00C70528" w:rsidRDefault="00C70528" w:rsidP="00630B96">
            <w:pPr>
              <w:pStyle w:val="Listenabsatz"/>
              <w:numPr>
                <w:ilvl w:val="0"/>
                <w:numId w:val="43"/>
              </w:numPr>
              <w:ind w:left="291" w:hanging="218"/>
              <w:contextualSpacing/>
              <w:rPr>
                <w:del w:id="150" w:author="Ornella Alarcón" w:date="2025-05-02T14:04:00Z"/>
                <w:i/>
                <w:color w:val="A6A6A6" w:themeColor="background1" w:themeShade="A6"/>
              </w:rPr>
            </w:pPr>
            <w:r w:rsidRPr="00630B96">
              <w:rPr>
                <w:i/>
                <w:color w:val="A6A6A6" w:themeColor="background1" w:themeShade="A6"/>
                <w:rPrChange w:id="151" w:author="Ornella Alarcón" w:date="2025-05-02T14:04:00Z">
                  <w:rPr/>
                </w:rPrChange>
              </w:rPr>
              <w:t> </w:t>
            </w:r>
            <w:del w:id="152" w:author="Ornella Alarcón" w:date="2025-05-02T14:04:00Z">
              <w:r w:rsidR="00630B96" w:rsidRPr="00630B96" w:rsidDel="00C70528">
                <w:rPr>
                  <w:i/>
                  <w:color w:val="A6A6A6" w:themeColor="background1" w:themeShade="A6"/>
                </w:rPr>
                <w:delText xml:space="preserve">Gemäß BIM Vorgaben Version 3. </w:delText>
              </w:r>
            </w:del>
          </w:p>
          <w:p w14:paraId="06ED5BF8" w14:textId="12580F63" w:rsidR="00C70528" w:rsidRPr="0083279F" w:rsidRDefault="00630B96" w:rsidP="0083279F">
            <w:pPr>
              <w:contextualSpacing/>
              <w:rPr>
                <w:i/>
                <w:color w:val="A6A6A6" w:themeColor="background1" w:themeShade="A6"/>
              </w:rPr>
            </w:pPr>
            <w:del w:id="153" w:author="Ornella Alarcón" w:date="2025-05-02T14:04:00Z">
              <w:r w:rsidRPr="00630B96" w:rsidDel="00C70528">
                <w:rPr>
                  <w:i/>
                  <w:color w:val="A6A6A6" w:themeColor="background1" w:themeShade="A6"/>
                </w:rPr>
                <w:delText>Kapitel 3.7.</w:delText>
              </w:r>
            </w:del>
          </w:p>
        </w:tc>
      </w:tr>
      <w:tr w:rsidR="00C70528" w14:paraId="6326CCA3" w14:textId="77777777" w:rsidTr="00AC615B">
        <w:tc>
          <w:tcPr>
            <w:tcW w:w="0" w:type="auto"/>
            <w:vMerge/>
          </w:tcPr>
          <w:p w14:paraId="72FE6134" w14:textId="77777777" w:rsidR="00C70528" w:rsidRDefault="00C70528" w:rsidP="00C70528">
            <w:pPr>
              <w:jc w:val="left"/>
            </w:pPr>
          </w:p>
        </w:tc>
        <w:tc>
          <w:tcPr>
            <w:tcW w:w="0" w:type="auto"/>
          </w:tcPr>
          <w:p w14:paraId="23E3EF25" w14:textId="77777777" w:rsidR="00C70528" w:rsidRPr="00630B96" w:rsidRDefault="00C70528" w:rsidP="00C70528">
            <w:pPr>
              <w:jc w:val="left"/>
              <w:rPr>
                <w:color w:val="A6A6A6" w:themeColor="background1" w:themeShade="A6"/>
              </w:rPr>
            </w:pPr>
            <w:r w:rsidRPr="00630B96">
              <w:rPr>
                <w:i/>
                <w:color w:val="A6A6A6" w:themeColor="background1" w:themeShade="A6"/>
                <w:u w:val="single"/>
              </w:rPr>
              <w:t>Modellbasierte Abstimmung der Kosten- und Finanzierungsstruktur (AN)</w:t>
            </w:r>
            <w:r w:rsidRPr="00630B96">
              <w:rPr>
                <w:b/>
                <w:color w:val="A6A6A6" w:themeColor="background1" w:themeShade="A6"/>
              </w:rPr>
              <w:t> </w:t>
            </w:r>
          </w:p>
          <w:p w14:paraId="7A5A1D9A" w14:textId="77777777" w:rsidR="00C70528" w:rsidRPr="00630B96" w:rsidRDefault="00C70528" w:rsidP="00C70528">
            <w:pPr>
              <w:jc w:val="left"/>
              <w:rPr>
                <w:color w:val="A6A6A6" w:themeColor="background1" w:themeShade="A6"/>
              </w:rPr>
            </w:pPr>
            <w:r w:rsidRPr="00630B96">
              <w:rPr>
                <w:color w:val="A6A6A6" w:themeColor="background1" w:themeShade="A6"/>
              </w:rPr>
              <w:t xml:space="preserve">Im Rahmen der Kostenermittlung obliegt dem AN die Abstimmung und Zuordnung zu Kontierungszielen (PSP-Elemente, </w:t>
            </w:r>
            <w:proofErr w:type="spellStart"/>
            <w:r w:rsidRPr="00630B96">
              <w:rPr>
                <w:color w:val="A6A6A6" w:themeColor="background1" w:themeShade="A6"/>
              </w:rPr>
              <w:t>AiB</w:t>
            </w:r>
            <w:proofErr w:type="spellEnd"/>
            <w:r w:rsidRPr="00630B96">
              <w:rPr>
                <w:color w:val="A6A6A6" w:themeColor="background1" w:themeShade="A6"/>
              </w:rPr>
              <w:t>, Kostenstelle, Aufwand) und Finanzierungskennzeichen für das jeweilige Projekt. Hierfür werden die Kontierungsziele und Finanzierungskennzeichen durch den AN als Attribut im BIM-Modell hinterlegt und mit den zuständigen Stellen modellbasiert abgestimmt. […]</w:t>
            </w:r>
          </w:p>
        </w:tc>
        <w:tc>
          <w:tcPr>
            <w:tcW w:w="0" w:type="auto"/>
          </w:tcPr>
          <w:p w14:paraId="6E2EA1DE" w14:textId="1E2B4E12" w:rsidR="00C70528" w:rsidRPr="00401E26" w:rsidRDefault="00630B96" w:rsidP="00C70528">
            <w:pPr>
              <w:jc w:val="left"/>
              <w:rPr>
                <w:color w:val="000000" w:themeColor="text1"/>
              </w:rPr>
            </w:pPr>
            <w:r w:rsidRPr="00401E26">
              <w:rPr>
                <w:color w:val="000000" w:themeColor="text1"/>
              </w:rPr>
              <w:t>E</w:t>
            </w:r>
            <w:r w:rsidR="008268A1" w:rsidRPr="00401E26">
              <w:rPr>
                <w:color w:val="000000" w:themeColor="text1"/>
              </w:rPr>
              <w:t>ntfällt</w:t>
            </w:r>
          </w:p>
        </w:tc>
        <w:tc>
          <w:tcPr>
            <w:tcW w:w="0" w:type="auto"/>
          </w:tcPr>
          <w:p w14:paraId="1C93C88B" w14:textId="7F2A199F" w:rsidR="00630B96" w:rsidRPr="00097580" w:rsidDel="00C70528" w:rsidRDefault="00630B96" w:rsidP="00630B96">
            <w:pPr>
              <w:pStyle w:val="Listenabsatz"/>
              <w:numPr>
                <w:ilvl w:val="0"/>
                <w:numId w:val="43"/>
              </w:numPr>
              <w:ind w:left="291" w:hanging="218"/>
              <w:contextualSpacing/>
              <w:rPr>
                <w:del w:id="154" w:author="Ornella Alarcón" w:date="2025-05-02T14:04:00Z"/>
                <w:i/>
                <w:color w:val="00B050"/>
              </w:rPr>
            </w:pPr>
            <w:del w:id="155" w:author="Ornella Alarcón" w:date="2025-05-02T14:04:00Z">
              <w:r w:rsidRPr="00097580" w:rsidDel="00C70528">
                <w:rPr>
                  <w:i/>
                  <w:color w:val="00B050"/>
                </w:rPr>
                <w:delText xml:space="preserve">Gemäß BIM Vorgaben Version 3. </w:delText>
              </w:r>
            </w:del>
          </w:p>
          <w:p w14:paraId="0E04A47B" w14:textId="1D0EAFA7" w:rsidR="00C70528" w:rsidRPr="00097580" w:rsidRDefault="00630B96" w:rsidP="0083279F">
            <w:pPr>
              <w:contextualSpacing/>
              <w:rPr>
                <w:i/>
                <w:color w:val="00B050"/>
              </w:rPr>
            </w:pPr>
            <w:del w:id="156" w:author="Ornella Alarcón" w:date="2025-05-02T14:04:00Z">
              <w:r w:rsidRPr="00097580" w:rsidDel="00C70528">
                <w:rPr>
                  <w:i/>
                  <w:color w:val="00B050"/>
                </w:rPr>
                <w:delText>Kapitel 3.7</w:delText>
              </w:r>
            </w:del>
          </w:p>
        </w:tc>
      </w:tr>
      <w:tr w:rsidR="00C70528" w14:paraId="5A3D3075" w14:textId="77777777" w:rsidTr="00AC615B">
        <w:tc>
          <w:tcPr>
            <w:tcW w:w="0" w:type="auto"/>
            <w:vMerge/>
          </w:tcPr>
          <w:p w14:paraId="62856DC4" w14:textId="77777777" w:rsidR="00C70528" w:rsidRDefault="00C70528" w:rsidP="00C70528">
            <w:pPr>
              <w:jc w:val="left"/>
            </w:pPr>
          </w:p>
        </w:tc>
        <w:tc>
          <w:tcPr>
            <w:tcW w:w="0" w:type="auto"/>
          </w:tcPr>
          <w:p w14:paraId="33D0EF44" w14:textId="77777777" w:rsidR="00C70528" w:rsidRPr="00401E26" w:rsidRDefault="00C70528" w:rsidP="00C70528">
            <w:pPr>
              <w:jc w:val="left"/>
              <w:rPr>
                <w:color w:val="A6A6A6" w:themeColor="background1" w:themeShade="A6"/>
              </w:rPr>
            </w:pPr>
            <w:r w:rsidRPr="00401E26">
              <w:rPr>
                <w:b/>
                <w:color w:val="A6A6A6" w:themeColor="background1" w:themeShade="A6"/>
              </w:rPr>
              <w:t>Modellbasierte Ausschreibung und Vergabe</w:t>
            </w:r>
          </w:p>
          <w:p w14:paraId="7177CF3A" w14:textId="0A921509" w:rsidR="00C70528" w:rsidRDefault="00C70528" w:rsidP="00C70528">
            <w:pPr>
              <w:jc w:val="left"/>
            </w:pPr>
            <w:r w:rsidRPr="00401E26">
              <w:rPr>
                <w:color w:val="A6A6A6" w:themeColor="background1" w:themeShade="A6"/>
              </w:rPr>
              <w:t>Das BIM-Modell bildet die Planungswahrheit ab und stellt somit die Grundlage für die Erstellung aller Vergabeunterlagen dar. Das Modell, daraus erzeugte Planungsergebnisse sowie die Punktwolkendaten werden wird im Vergabeverfahren zusätzlich über das DB Vergabeportal zur Verfügung gestellt. Das BIM-Modell wird hierdurch zum Vertragsbestandteil. […]</w:t>
            </w:r>
          </w:p>
        </w:tc>
        <w:tc>
          <w:tcPr>
            <w:tcW w:w="0" w:type="auto"/>
          </w:tcPr>
          <w:p w14:paraId="1C55E7DF" w14:textId="2E766F0C" w:rsidR="00C70528" w:rsidRPr="00401E26" w:rsidRDefault="00401E26" w:rsidP="00C70528">
            <w:pPr>
              <w:jc w:val="left"/>
              <w:rPr>
                <w:color w:val="000000" w:themeColor="text1"/>
              </w:rPr>
            </w:pPr>
            <w:r w:rsidRPr="00401E26">
              <w:rPr>
                <w:color w:val="000000" w:themeColor="text1"/>
              </w:rPr>
              <w:t>Entfällt</w:t>
            </w:r>
          </w:p>
        </w:tc>
        <w:tc>
          <w:tcPr>
            <w:tcW w:w="0" w:type="auto"/>
          </w:tcPr>
          <w:p w14:paraId="70450E5E" w14:textId="70CE8DCC" w:rsidR="008213B2" w:rsidRPr="00097580" w:rsidRDefault="0083279F" w:rsidP="0083279F">
            <w:pPr>
              <w:pStyle w:val="Listenabsatz"/>
              <w:numPr>
                <w:ilvl w:val="0"/>
                <w:numId w:val="43"/>
              </w:numPr>
              <w:ind w:left="291" w:hanging="218"/>
              <w:contextualSpacing/>
              <w:rPr>
                <w:i/>
                <w:color w:val="00B050"/>
              </w:rPr>
            </w:pPr>
            <w:r w:rsidRPr="00097580">
              <w:rPr>
                <w:i/>
                <w:color w:val="00B050"/>
              </w:rPr>
              <w:t>Modell und BIM Dokumentation (BEP und BAP) in die Vergabe einbringen.</w:t>
            </w:r>
          </w:p>
          <w:p w14:paraId="494B9F9E" w14:textId="77777777" w:rsidR="008213B2" w:rsidRPr="00097580" w:rsidRDefault="008213B2" w:rsidP="00C70528">
            <w:pPr>
              <w:jc w:val="left"/>
              <w:rPr>
                <w:i/>
                <w:color w:val="00B050"/>
              </w:rPr>
            </w:pPr>
          </w:p>
          <w:p w14:paraId="1F0E14AC" w14:textId="77777777" w:rsidR="008213B2" w:rsidRPr="00097580" w:rsidRDefault="008213B2" w:rsidP="00C70528">
            <w:pPr>
              <w:jc w:val="left"/>
              <w:rPr>
                <w:i/>
                <w:color w:val="00B050"/>
              </w:rPr>
            </w:pPr>
          </w:p>
          <w:p w14:paraId="065B33B7" w14:textId="77777777" w:rsidR="008213B2" w:rsidRPr="00097580" w:rsidRDefault="008213B2" w:rsidP="00C70528">
            <w:pPr>
              <w:jc w:val="left"/>
              <w:rPr>
                <w:i/>
                <w:color w:val="00B050"/>
              </w:rPr>
            </w:pPr>
          </w:p>
          <w:p w14:paraId="0B69BBD7" w14:textId="77777777" w:rsidR="008213B2" w:rsidRPr="00097580" w:rsidRDefault="008213B2" w:rsidP="00C70528">
            <w:pPr>
              <w:jc w:val="left"/>
              <w:rPr>
                <w:i/>
                <w:color w:val="00B050"/>
              </w:rPr>
            </w:pPr>
          </w:p>
          <w:p w14:paraId="103361EB" w14:textId="77777777" w:rsidR="008213B2" w:rsidRPr="00097580" w:rsidRDefault="008213B2" w:rsidP="00C70528">
            <w:pPr>
              <w:jc w:val="left"/>
              <w:rPr>
                <w:i/>
                <w:color w:val="00B050"/>
              </w:rPr>
            </w:pPr>
          </w:p>
          <w:p w14:paraId="6D65599F" w14:textId="77777777" w:rsidR="008213B2" w:rsidRPr="00097580" w:rsidRDefault="008213B2" w:rsidP="00C70528">
            <w:pPr>
              <w:jc w:val="left"/>
              <w:rPr>
                <w:i/>
                <w:color w:val="00B050"/>
              </w:rPr>
            </w:pPr>
          </w:p>
          <w:p w14:paraId="26AD1CF8" w14:textId="64718415" w:rsidR="008213B2" w:rsidRPr="00097580" w:rsidRDefault="008213B2" w:rsidP="00C70528">
            <w:pPr>
              <w:jc w:val="left"/>
              <w:rPr>
                <w:color w:val="00B050"/>
              </w:rPr>
            </w:pPr>
          </w:p>
        </w:tc>
      </w:tr>
      <w:tr w:rsidR="00C70528" w14:paraId="6EB07757" w14:textId="77777777" w:rsidTr="00AC615B">
        <w:tc>
          <w:tcPr>
            <w:tcW w:w="0" w:type="auto"/>
            <w:vMerge/>
          </w:tcPr>
          <w:p w14:paraId="7878D496" w14:textId="77777777" w:rsidR="00C70528" w:rsidRDefault="00C70528" w:rsidP="00C70528">
            <w:pPr>
              <w:jc w:val="left"/>
            </w:pPr>
          </w:p>
        </w:tc>
        <w:tc>
          <w:tcPr>
            <w:tcW w:w="0" w:type="auto"/>
          </w:tcPr>
          <w:p w14:paraId="4E8087C3" w14:textId="77777777" w:rsidR="00C70528" w:rsidRPr="00A46E36" w:rsidRDefault="00C70528" w:rsidP="00C70528">
            <w:pPr>
              <w:jc w:val="left"/>
              <w:rPr>
                <w:color w:val="A6A6A6" w:themeColor="background1" w:themeShade="A6"/>
              </w:rPr>
            </w:pPr>
            <w:r w:rsidRPr="00A46E36">
              <w:rPr>
                <w:i/>
                <w:color w:val="A6A6A6" w:themeColor="background1" w:themeShade="A6"/>
                <w:u w:val="single"/>
              </w:rPr>
              <w:t>Bemessung und Nachweisführung (AN)</w:t>
            </w:r>
          </w:p>
          <w:p w14:paraId="33E514B0" w14:textId="77777777" w:rsidR="00C70528" w:rsidRPr="00A46E36" w:rsidRDefault="00C70528" w:rsidP="00C70528">
            <w:pPr>
              <w:jc w:val="left"/>
              <w:rPr>
                <w:color w:val="A6A6A6" w:themeColor="background1" w:themeShade="A6"/>
              </w:rPr>
            </w:pPr>
            <w:r w:rsidRPr="00A46E36">
              <w:rPr>
                <w:color w:val="A6A6A6" w:themeColor="background1" w:themeShade="A6"/>
              </w:rPr>
              <w:t>Der AN kann durch die Nutzung eines BIM-Modells für Bemessung und Nachweisführung die Baustatik nachvollziehbar erstellen.</w:t>
            </w:r>
          </w:p>
          <w:p w14:paraId="7DE832C2" w14:textId="77777777" w:rsidR="00C70528" w:rsidRDefault="00C70528" w:rsidP="00C70528">
            <w:pPr>
              <w:jc w:val="left"/>
              <w:rPr>
                <w:color w:val="A6A6A6" w:themeColor="background1" w:themeShade="A6"/>
              </w:rPr>
            </w:pPr>
            <w:r w:rsidRPr="00A46E36">
              <w:rPr>
                <w:color w:val="A6A6A6" w:themeColor="background1" w:themeShade="A6"/>
              </w:rPr>
              <w:t>Des Weiteren können modellbasiert durch den AN Simulationen, wie Überflutung, Lärm- und Schadstoffausbreitung, Fahrgastlenkung, Personenstromsimulation, Flucht- und Rettungsweg, Energienachweis etc. als Grundlage zur Nachweisführung erstellt werden. […]</w:t>
            </w:r>
          </w:p>
          <w:p w14:paraId="2B3CB9FA" w14:textId="77777777" w:rsidR="009F301E" w:rsidRDefault="009F301E" w:rsidP="00C70528">
            <w:pPr>
              <w:jc w:val="left"/>
              <w:rPr>
                <w:color w:val="A6A6A6" w:themeColor="background1" w:themeShade="A6"/>
              </w:rPr>
            </w:pPr>
          </w:p>
          <w:p w14:paraId="2BCCEAE3" w14:textId="77777777" w:rsidR="009F301E" w:rsidRDefault="009F301E" w:rsidP="00C70528">
            <w:pPr>
              <w:jc w:val="left"/>
              <w:rPr>
                <w:color w:val="A6A6A6" w:themeColor="background1" w:themeShade="A6"/>
              </w:rPr>
            </w:pPr>
          </w:p>
          <w:p w14:paraId="76577D66" w14:textId="77777777" w:rsidR="009F301E" w:rsidRDefault="009F301E" w:rsidP="00C70528">
            <w:pPr>
              <w:jc w:val="left"/>
            </w:pPr>
          </w:p>
        </w:tc>
        <w:tc>
          <w:tcPr>
            <w:tcW w:w="0" w:type="auto"/>
          </w:tcPr>
          <w:p w14:paraId="1572AD9D" w14:textId="1BAA3D77" w:rsidR="00C70528" w:rsidRPr="00401E26" w:rsidRDefault="009F301E" w:rsidP="00C70528">
            <w:pPr>
              <w:jc w:val="left"/>
              <w:rPr>
                <w:color w:val="000000" w:themeColor="text1"/>
              </w:rPr>
            </w:pPr>
            <w:r w:rsidRPr="00401E26">
              <w:rPr>
                <w:color w:val="000000" w:themeColor="text1"/>
              </w:rPr>
              <w:t>entfällt</w:t>
            </w:r>
          </w:p>
        </w:tc>
        <w:tc>
          <w:tcPr>
            <w:tcW w:w="0" w:type="auto"/>
          </w:tcPr>
          <w:p w14:paraId="1489C831" w14:textId="1CFDBE74" w:rsidR="00C70528" w:rsidRPr="0083279F" w:rsidDel="00C70528" w:rsidRDefault="00C70528" w:rsidP="0083279F">
            <w:pPr>
              <w:pStyle w:val="Listenabsatz"/>
              <w:numPr>
                <w:ilvl w:val="0"/>
                <w:numId w:val="43"/>
              </w:numPr>
              <w:contextualSpacing/>
              <w:rPr>
                <w:del w:id="157" w:author="Ornella Alarcón" w:date="2025-05-02T14:05:00Z"/>
                <w:i/>
                <w:color w:val="D9D9D9" w:themeColor="background1" w:themeShade="D9"/>
              </w:rPr>
            </w:pPr>
            <w:del w:id="158" w:author="Ornella Alarcón" w:date="2025-05-02T14:05:00Z">
              <w:r w:rsidRPr="0083279F" w:rsidDel="00C70528">
                <w:rPr>
                  <w:i/>
                  <w:color w:val="D9D9D9" w:themeColor="background1" w:themeShade="D9"/>
                </w:rPr>
                <w:delText xml:space="preserve">Gemäß BIM Vorgaben Version 3.0 </w:delText>
              </w:r>
            </w:del>
          </w:p>
          <w:p w14:paraId="6B7B27BD" w14:textId="75130486" w:rsidR="00C70528" w:rsidRDefault="00C70528" w:rsidP="0083279F">
            <w:pPr>
              <w:pStyle w:val="Listenabsatz"/>
            </w:pPr>
            <w:del w:id="159" w:author="Ornella Alarcón" w:date="2025-05-02T14:05:00Z">
              <w:r w:rsidRPr="00175F54" w:rsidDel="00C70528">
                <w:delText>Kapitel 3.7.21</w:delText>
              </w:r>
            </w:del>
          </w:p>
        </w:tc>
      </w:tr>
      <w:tr w:rsidR="00C70528" w14:paraId="52286931" w14:textId="77777777" w:rsidTr="00AC615B">
        <w:tc>
          <w:tcPr>
            <w:tcW w:w="0" w:type="auto"/>
            <w:vMerge/>
          </w:tcPr>
          <w:p w14:paraId="02DF4436" w14:textId="77777777" w:rsidR="00C70528" w:rsidRDefault="00C70528" w:rsidP="00C70528">
            <w:pPr>
              <w:jc w:val="left"/>
            </w:pPr>
          </w:p>
        </w:tc>
        <w:tc>
          <w:tcPr>
            <w:tcW w:w="0" w:type="auto"/>
          </w:tcPr>
          <w:p w14:paraId="4A488BFB" w14:textId="77777777" w:rsidR="00C70528" w:rsidRPr="009F301E" w:rsidRDefault="00C70528" w:rsidP="00C70528">
            <w:pPr>
              <w:jc w:val="left"/>
              <w:rPr>
                <w:color w:val="A6A6A6" w:themeColor="background1" w:themeShade="A6"/>
              </w:rPr>
            </w:pPr>
            <w:r w:rsidRPr="009F301E">
              <w:rPr>
                <w:i/>
                <w:color w:val="A6A6A6" w:themeColor="background1" w:themeShade="A6"/>
                <w:u w:val="single"/>
              </w:rPr>
              <w:t>Teilautomatisierte Prüfung auf Regelkonformität (AN)</w:t>
            </w:r>
          </w:p>
          <w:p w14:paraId="5C2EF726" w14:textId="77777777" w:rsidR="00C70528" w:rsidRPr="009F301E" w:rsidRDefault="00C70528" w:rsidP="00C70528">
            <w:pPr>
              <w:jc w:val="left"/>
              <w:rPr>
                <w:color w:val="A6A6A6" w:themeColor="background1" w:themeShade="A6"/>
              </w:rPr>
            </w:pPr>
            <w:r w:rsidRPr="009F301E">
              <w:rPr>
                <w:color w:val="A6A6A6" w:themeColor="background1" w:themeShade="A6"/>
              </w:rPr>
              <w:t xml:space="preserve">Der AN kann die Regelkonformität des BIM-Modells mit Hilfe einer entsprechenden Software und den dort hinterlegten Regeln der </w:t>
            </w:r>
            <w:proofErr w:type="spellStart"/>
            <w:r w:rsidRPr="009F301E">
              <w:rPr>
                <w:color w:val="A6A6A6" w:themeColor="background1" w:themeShade="A6"/>
              </w:rPr>
              <w:t>Ril</w:t>
            </w:r>
            <w:proofErr w:type="spellEnd"/>
            <w:r w:rsidRPr="009F301E">
              <w:rPr>
                <w:color w:val="A6A6A6" w:themeColor="background1" w:themeShade="A6"/>
              </w:rPr>
              <w:t xml:space="preserve"> 813 überprüfen. Die </w:t>
            </w:r>
            <w:proofErr w:type="spellStart"/>
            <w:r w:rsidRPr="009F301E">
              <w:rPr>
                <w:color w:val="A6A6A6" w:themeColor="background1" w:themeShade="A6"/>
              </w:rPr>
              <w:t>Ril</w:t>
            </w:r>
            <w:proofErr w:type="spellEnd"/>
            <w:r w:rsidRPr="009F301E">
              <w:rPr>
                <w:color w:val="A6A6A6" w:themeColor="background1" w:themeShade="A6"/>
              </w:rPr>
              <w:t xml:space="preserve"> 813 ist vom AG so aufbereitet, dass die entsprechenden Anforderungen (z.B. einzuhaltende Abstände) in einer Prüfungssoftware umgesetzt werden können. </w:t>
            </w:r>
          </w:p>
        </w:tc>
        <w:tc>
          <w:tcPr>
            <w:tcW w:w="0" w:type="auto"/>
          </w:tcPr>
          <w:p w14:paraId="10CC4AEB" w14:textId="6885A4EA" w:rsidR="00C70528" w:rsidRPr="00401E26" w:rsidRDefault="009F301E" w:rsidP="00C70528">
            <w:pPr>
              <w:jc w:val="left"/>
              <w:rPr>
                <w:color w:val="000000" w:themeColor="text1"/>
              </w:rPr>
            </w:pPr>
            <w:r w:rsidRPr="00401E26">
              <w:rPr>
                <w:color w:val="000000" w:themeColor="text1"/>
              </w:rPr>
              <w:t>entfällt</w:t>
            </w:r>
          </w:p>
        </w:tc>
        <w:tc>
          <w:tcPr>
            <w:tcW w:w="0" w:type="auto"/>
          </w:tcPr>
          <w:p w14:paraId="0862D23F" w14:textId="7760A3B8" w:rsidR="00C70528" w:rsidRPr="0083279F" w:rsidRDefault="00C70528" w:rsidP="0083279F">
            <w:pPr>
              <w:contextualSpacing/>
              <w:rPr>
                <w:i/>
                <w:color w:val="A6A6A6" w:themeColor="background1" w:themeShade="A6"/>
              </w:rPr>
            </w:pPr>
          </w:p>
        </w:tc>
      </w:tr>
      <w:tr w:rsidR="00C70528" w14:paraId="333BE11C" w14:textId="77777777" w:rsidTr="00AC615B">
        <w:tc>
          <w:tcPr>
            <w:tcW w:w="0" w:type="auto"/>
            <w:vMerge w:val="restart"/>
          </w:tcPr>
          <w:p w14:paraId="4623261F" w14:textId="77777777" w:rsidR="00C70528" w:rsidRDefault="00C70528" w:rsidP="00C70528">
            <w:pPr>
              <w:jc w:val="left"/>
            </w:pPr>
            <w:r>
              <w:rPr>
                <w:b/>
              </w:rPr>
              <w:lastRenderedPageBreak/>
              <w:t>Bau- und Ausführungsphase</w:t>
            </w:r>
          </w:p>
          <w:p w14:paraId="4D7A5544" w14:textId="77777777" w:rsidR="00C70528" w:rsidRDefault="00C70528" w:rsidP="00C70528">
            <w:pPr>
              <w:jc w:val="left"/>
            </w:pPr>
          </w:p>
          <w:p w14:paraId="69260205" w14:textId="77777777" w:rsidR="00C70528" w:rsidRDefault="00C70528" w:rsidP="00C70528">
            <w:pPr>
              <w:jc w:val="left"/>
            </w:pPr>
          </w:p>
          <w:p w14:paraId="72285E5E" w14:textId="77777777" w:rsidR="00C70528" w:rsidRDefault="00C70528" w:rsidP="00C70528">
            <w:pPr>
              <w:jc w:val="left"/>
            </w:pPr>
          </w:p>
        </w:tc>
        <w:tc>
          <w:tcPr>
            <w:tcW w:w="0" w:type="auto"/>
          </w:tcPr>
          <w:p w14:paraId="11B93336" w14:textId="77777777" w:rsidR="00C70528" w:rsidRDefault="00C70528" w:rsidP="00C70528">
            <w:pPr>
              <w:jc w:val="left"/>
            </w:pPr>
            <w:r>
              <w:rPr>
                <w:b/>
              </w:rPr>
              <w:t>Erstellung eines As-Built-Modells</w:t>
            </w:r>
          </w:p>
          <w:p w14:paraId="08EE6A39" w14:textId="77777777" w:rsidR="00C70528" w:rsidRDefault="00C70528" w:rsidP="00C70528">
            <w:pPr>
              <w:jc w:val="left"/>
            </w:pPr>
            <w:r>
              <w:t>Der AN erstellt ein As-Built-Modell, das den IST-Zustand des errichteten Bauwerks abbildet.</w:t>
            </w:r>
          </w:p>
          <w:p w14:paraId="7DE5BDD2" w14:textId="77777777" w:rsidR="00C70528" w:rsidRDefault="00C70528" w:rsidP="00C70528">
            <w:pPr>
              <w:jc w:val="left"/>
              <w:rPr>
                <w:ins w:id="160" w:author="Ornella Alarcón" w:date="2025-04-29T14:50:00Z"/>
              </w:rPr>
            </w:pPr>
            <w:r>
              <w:t>Das As-Built-Modell stellt in der Regel eine Fortschreibung bzw. Weiterentwicklung des Gesamtmodells Stufe 2 dar. Als ergänzende Grundlage zur Erstellung des As-Built-Modells können auch Punktwolken verwendet werden. […]</w:t>
            </w:r>
          </w:p>
          <w:p w14:paraId="3D6DCAC0" w14:textId="77777777" w:rsidR="00C70528" w:rsidRDefault="00C70528" w:rsidP="00C70528">
            <w:pPr>
              <w:jc w:val="left"/>
            </w:pPr>
          </w:p>
        </w:tc>
        <w:tc>
          <w:tcPr>
            <w:tcW w:w="0" w:type="auto"/>
          </w:tcPr>
          <w:p w14:paraId="3807EA83" w14:textId="77777777" w:rsidR="00C70528" w:rsidRDefault="00C70528" w:rsidP="00C70528">
            <w:pPr>
              <w:jc w:val="left"/>
            </w:pPr>
            <w:r>
              <w:t>Ja</w:t>
            </w:r>
          </w:p>
        </w:tc>
        <w:tc>
          <w:tcPr>
            <w:tcW w:w="0" w:type="auto"/>
          </w:tcPr>
          <w:p w14:paraId="3753F6AA" w14:textId="68D3F41A" w:rsidR="00C70528" w:rsidRPr="00097580" w:rsidRDefault="0083279F" w:rsidP="0083279F">
            <w:pPr>
              <w:pStyle w:val="Listenabsatz"/>
              <w:numPr>
                <w:ilvl w:val="0"/>
                <w:numId w:val="43"/>
              </w:numPr>
              <w:ind w:left="291" w:hanging="218"/>
              <w:contextualSpacing/>
              <w:rPr>
                <w:i/>
                <w:color w:val="00B050"/>
              </w:rPr>
            </w:pPr>
            <w:r w:rsidRPr="00097580">
              <w:rPr>
                <w:i/>
                <w:color w:val="00B050"/>
              </w:rPr>
              <w:t>Siehe</w:t>
            </w:r>
            <w:ins w:id="161" w:author="Ornella Alarcón" w:date="2025-05-02T14:05:00Z">
              <w:r w:rsidR="00C70528" w:rsidRPr="00097580">
                <w:rPr>
                  <w:i/>
                  <w:color w:val="00B050"/>
                </w:rPr>
                <w:t xml:space="preserve"> BIM Vorgaben Version 3.2</w:t>
              </w:r>
            </w:ins>
            <w:r w:rsidR="00003B43" w:rsidRPr="00097580">
              <w:rPr>
                <w:i/>
                <w:color w:val="00B050"/>
              </w:rPr>
              <w:t xml:space="preserve"> </w:t>
            </w:r>
            <w:ins w:id="162" w:author="Ornella Alarcón" w:date="2025-05-02T14:05:00Z">
              <w:r w:rsidR="00C70528" w:rsidRPr="00097580">
                <w:rPr>
                  <w:i/>
                  <w:color w:val="00B050"/>
                </w:rPr>
                <w:t>Kapitel 3.7.18</w:t>
              </w:r>
            </w:ins>
            <w:del w:id="163" w:author="Ornella Alarcón" w:date="2025-05-02T14:05:00Z">
              <w:r w:rsidR="00C70528" w:rsidRPr="00097580" w:rsidDel="00C70528">
                <w:rPr>
                  <w:i/>
                  <w:color w:val="00B050"/>
                </w:rPr>
                <w:delText>Gemäß BIM Vorgaben Version 3.2</w:delText>
              </w:r>
            </w:del>
          </w:p>
          <w:p w14:paraId="10C29E15" w14:textId="3D9B546E" w:rsidR="009F301E" w:rsidRPr="00097580" w:rsidDel="00C70528" w:rsidRDefault="009F301E" w:rsidP="009F301E">
            <w:pPr>
              <w:pStyle w:val="Listenabsatz"/>
              <w:ind w:left="291"/>
              <w:contextualSpacing/>
              <w:rPr>
                <w:del w:id="164" w:author="Ornella Alarcón" w:date="2025-05-02T14:05:00Z"/>
                <w:i/>
                <w:color w:val="00B050"/>
              </w:rPr>
            </w:pPr>
          </w:p>
          <w:p w14:paraId="2B2AB0D9" w14:textId="45217166" w:rsidR="00C70528" w:rsidRPr="00097580" w:rsidRDefault="00C70528" w:rsidP="0083279F">
            <w:pPr>
              <w:pStyle w:val="Listenabsatz"/>
              <w:ind w:left="291"/>
              <w:contextualSpacing/>
              <w:rPr>
                <w:i/>
                <w:color w:val="00B050"/>
              </w:rPr>
            </w:pPr>
          </w:p>
          <w:p w14:paraId="22BC775D" w14:textId="1FCF4D8D" w:rsidR="00C70528" w:rsidRPr="00097580" w:rsidRDefault="00C70528" w:rsidP="00C70528">
            <w:pPr>
              <w:jc w:val="left"/>
              <w:rPr>
                <w:color w:val="00B050"/>
              </w:rPr>
            </w:pPr>
          </w:p>
        </w:tc>
      </w:tr>
      <w:tr w:rsidR="00C70528" w14:paraId="73289287" w14:textId="77777777" w:rsidTr="00AC615B">
        <w:tc>
          <w:tcPr>
            <w:tcW w:w="0" w:type="auto"/>
            <w:vMerge/>
          </w:tcPr>
          <w:p w14:paraId="1B37BD1A" w14:textId="77777777" w:rsidR="00C70528" w:rsidRDefault="00C70528" w:rsidP="00C70528">
            <w:pPr>
              <w:jc w:val="left"/>
            </w:pPr>
          </w:p>
        </w:tc>
        <w:tc>
          <w:tcPr>
            <w:tcW w:w="0" w:type="auto"/>
          </w:tcPr>
          <w:p w14:paraId="445E3E53" w14:textId="77777777" w:rsidR="00C70528" w:rsidRPr="009F301E" w:rsidRDefault="00C70528" w:rsidP="00C70528">
            <w:pPr>
              <w:jc w:val="left"/>
              <w:rPr>
                <w:color w:val="auto"/>
              </w:rPr>
            </w:pPr>
            <w:r w:rsidRPr="009F301E">
              <w:rPr>
                <w:b/>
                <w:color w:val="auto"/>
              </w:rPr>
              <w:t>Digitale Übergabe von Bauteilinformationen</w:t>
            </w:r>
          </w:p>
          <w:p w14:paraId="1B0AB64C" w14:textId="77777777" w:rsidR="00C70528" w:rsidRPr="009F301E" w:rsidRDefault="00C70528" w:rsidP="00C70528">
            <w:pPr>
              <w:jc w:val="left"/>
              <w:rPr>
                <w:color w:val="auto"/>
              </w:rPr>
            </w:pPr>
            <w:r w:rsidRPr="009F301E">
              <w:rPr>
                <w:color w:val="auto"/>
              </w:rPr>
              <w:t xml:space="preserve">Der AN erstellt das As-Built-Modell und vervollständigt die Attribuierung der Bauteile entsprechend den Vorgaben zum </w:t>
            </w:r>
            <w:proofErr w:type="spellStart"/>
            <w:r w:rsidRPr="009F301E">
              <w:rPr>
                <w:color w:val="auto"/>
              </w:rPr>
              <w:t>LoI</w:t>
            </w:r>
            <w:proofErr w:type="spellEnd"/>
            <w:r w:rsidRPr="009F301E">
              <w:rPr>
                <w:color w:val="auto"/>
              </w:rPr>
              <w:t xml:space="preserve"> und übergibt diese in Form einer Übergabetabelle zwei Wochen vor Abnahme der Bauleistung an den AG. […]</w:t>
            </w:r>
          </w:p>
          <w:p w14:paraId="1B754EC6" w14:textId="77777777" w:rsidR="00C70528" w:rsidRPr="009F301E" w:rsidRDefault="00C70528" w:rsidP="00C70528">
            <w:pPr>
              <w:jc w:val="left"/>
              <w:rPr>
                <w:color w:val="auto"/>
              </w:rPr>
            </w:pPr>
          </w:p>
          <w:p w14:paraId="6E89D29D" w14:textId="77777777" w:rsidR="00C70528" w:rsidRPr="009F301E" w:rsidRDefault="00C70528" w:rsidP="00C70528">
            <w:pPr>
              <w:jc w:val="left"/>
              <w:rPr>
                <w:color w:val="auto"/>
              </w:rPr>
            </w:pPr>
          </w:p>
        </w:tc>
        <w:tc>
          <w:tcPr>
            <w:tcW w:w="0" w:type="auto"/>
          </w:tcPr>
          <w:p w14:paraId="3861B06B" w14:textId="7DE25173" w:rsidR="00C70528" w:rsidRDefault="009F301E" w:rsidP="00C70528">
            <w:pPr>
              <w:jc w:val="left"/>
            </w:pPr>
            <w:r>
              <w:t>Ja</w:t>
            </w:r>
          </w:p>
        </w:tc>
        <w:tc>
          <w:tcPr>
            <w:tcW w:w="0" w:type="auto"/>
          </w:tcPr>
          <w:p w14:paraId="310EBD49" w14:textId="33CB6BCF" w:rsidR="0083279F" w:rsidRPr="00097580" w:rsidRDefault="0083279F" w:rsidP="00003B43">
            <w:pPr>
              <w:pStyle w:val="Listenabsatz"/>
              <w:numPr>
                <w:ilvl w:val="0"/>
                <w:numId w:val="43"/>
              </w:numPr>
              <w:ind w:left="291" w:hanging="218"/>
              <w:contextualSpacing/>
              <w:rPr>
                <w:i/>
                <w:color w:val="00B050"/>
              </w:rPr>
            </w:pPr>
            <w:r w:rsidRPr="00097580">
              <w:rPr>
                <w:i/>
                <w:color w:val="00B050"/>
              </w:rPr>
              <w:t>Siehe</w:t>
            </w:r>
            <w:ins w:id="165" w:author="Ornella Alarcón" w:date="2025-05-02T14:05:00Z">
              <w:r w:rsidRPr="00097580">
                <w:rPr>
                  <w:i/>
                  <w:color w:val="00B050"/>
                </w:rPr>
                <w:t xml:space="preserve"> BIM Vorgaben Version 3.2</w:t>
              </w:r>
            </w:ins>
            <w:r w:rsidR="00003B43" w:rsidRPr="00097580">
              <w:rPr>
                <w:i/>
                <w:color w:val="00B050"/>
              </w:rPr>
              <w:t xml:space="preserve"> </w:t>
            </w:r>
            <w:ins w:id="166" w:author="Ornella Alarcón" w:date="2025-05-02T14:05:00Z">
              <w:r w:rsidRPr="00097580">
                <w:rPr>
                  <w:i/>
                  <w:color w:val="00B050"/>
                </w:rPr>
                <w:t>Kapitel 3.7.1</w:t>
              </w:r>
            </w:ins>
            <w:r w:rsidRPr="00097580">
              <w:rPr>
                <w:i/>
                <w:color w:val="00B050"/>
              </w:rPr>
              <w:t>7</w:t>
            </w:r>
            <w:del w:id="167" w:author="Ornella Alarcón" w:date="2025-05-02T14:05:00Z">
              <w:r w:rsidRPr="00097580" w:rsidDel="00C70528">
                <w:rPr>
                  <w:i/>
                  <w:color w:val="00B050"/>
                </w:rPr>
                <w:delText>Gemäß BIM Vorgaben Version 3.2</w:delText>
              </w:r>
            </w:del>
          </w:p>
          <w:p w14:paraId="16B9DB8E" w14:textId="4385802E" w:rsidR="00C70528" w:rsidRPr="00097580" w:rsidRDefault="00C70528" w:rsidP="009F301E">
            <w:pPr>
              <w:pStyle w:val="Listenabsatz"/>
              <w:ind w:left="720"/>
              <w:rPr>
                <w:color w:val="00B050"/>
              </w:rPr>
            </w:pPr>
          </w:p>
        </w:tc>
      </w:tr>
      <w:tr w:rsidR="00C70528" w14:paraId="57D0DF4E" w14:textId="77777777" w:rsidTr="00AC615B">
        <w:tc>
          <w:tcPr>
            <w:tcW w:w="0" w:type="auto"/>
            <w:vMerge/>
          </w:tcPr>
          <w:p w14:paraId="768A2ADE" w14:textId="77777777" w:rsidR="00C70528" w:rsidRDefault="00C70528" w:rsidP="00C70528">
            <w:pPr>
              <w:jc w:val="left"/>
            </w:pPr>
          </w:p>
        </w:tc>
        <w:tc>
          <w:tcPr>
            <w:tcW w:w="0" w:type="auto"/>
          </w:tcPr>
          <w:p w14:paraId="2D9B8128" w14:textId="77777777" w:rsidR="00C70528" w:rsidRPr="0083279F" w:rsidRDefault="00C70528" w:rsidP="00C70528">
            <w:pPr>
              <w:jc w:val="left"/>
              <w:rPr>
                <w:i/>
                <w:iCs/>
                <w:color w:val="auto"/>
              </w:rPr>
            </w:pPr>
            <w:r w:rsidRPr="00097580">
              <w:rPr>
                <w:i/>
                <w:iCs/>
                <w:color w:val="auto"/>
                <w:highlight w:val="yellow"/>
              </w:rPr>
              <w:t>As-Built-Erfassung mittels Punktwolke (AN)</w:t>
            </w:r>
          </w:p>
          <w:p w14:paraId="41B6B4C5" w14:textId="77777777" w:rsidR="00C70528" w:rsidRPr="0083279F" w:rsidRDefault="00C70528" w:rsidP="00C70528">
            <w:pPr>
              <w:jc w:val="left"/>
              <w:rPr>
                <w:color w:val="auto"/>
              </w:rPr>
            </w:pPr>
            <w:r w:rsidRPr="0083279F">
              <w:rPr>
                <w:color w:val="auto"/>
              </w:rPr>
              <w:t>Erfassen des gebauten IST-Zustands eines Bauwerks und der Umgebung mittels georeferenzierter Punktwolken. […]</w:t>
            </w:r>
          </w:p>
          <w:p w14:paraId="1941D039" w14:textId="77777777" w:rsidR="00C70528" w:rsidRPr="0083279F" w:rsidRDefault="00C70528" w:rsidP="00C70528">
            <w:pPr>
              <w:jc w:val="left"/>
              <w:rPr>
                <w:color w:val="auto"/>
              </w:rPr>
            </w:pPr>
            <w:r w:rsidRPr="0083279F">
              <w:rPr>
                <w:color w:val="auto"/>
              </w:rPr>
              <w:t>Die Genauigkeit der Punktwolken, die im Laufe der Bauausführung punktuell erstellt werden (z.B. Bauzustände, überbaute Bereiche), können in Abstimmung mit dem AG in einer geringeren Genauigkeit erfasst werden. […]</w:t>
            </w:r>
          </w:p>
        </w:tc>
        <w:tc>
          <w:tcPr>
            <w:tcW w:w="0" w:type="auto"/>
          </w:tcPr>
          <w:p w14:paraId="0CDDC858" w14:textId="7AAF7031" w:rsidR="00C70528" w:rsidRDefault="0083279F" w:rsidP="00C70528">
            <w:pPr>
              <w:jc w:val="left"/>
            </w:pPr>
            <w:r w:rsidRPr="0083279F">
              <w:rPr>
                <w:color w:val="auto"/>
              </w:rPr>
              <w:t>ja</w:t>
            </w:r>
          </w:p>
        </w:tc>
        <w:tc>
          <w:tcPr>
            <w:tcW w:w="0" w:type="auto"/>
          </w:tcPr>
          <w:p w14:paraId="52047B59" w14:textId="67A30AB7" w:rsidR="008213B2" w:rsidRPr="00097580" w:rsidRDefault="0083279F" w:rsidP="00003B43">
            <w:pPr>
              <w:pStyle w:val="Listenabsatz"/>
              <w:numPr>
                <w:ilvl w:val="0"/>
                <w:numId w:val="43"/>
              </w:numPr>
              <w:ind w:left="291" w:hanging="218"/>
              <w:contextualSpacing/>
              <w:rPr>
                <w:i/>
                <w:color w:val="00B050"/>
              </w:rPr>
            </w:pPr>
            <w:r w:rsidRPr="00097580">
              <w:rPr>
                <w:i/>
                <w:color w:val="00B050"/>
              </w:rPr>
              <w:t>Ggfs. Mit dem Bieter zu klären. Mengen sind in LVs. Pauschal betrachtet.</w:t>
            </w:r>
          </w:p>
          <w:p w14:paraId="3C736A03" w14:textId="77777777" w:rsidR="008213B2" w:rsidRPr="00097580" w:rsidRDefault="008213B2" w:rsidP="00003B43">
            <w:pPr>
              <w:contextualSpacing/>
              <w:rPr>
                <w:i/>
                <w:color w:val="00B050"/>
              </w:rPr>
            </w:pPr>
          </w:p>
          <w:p w14:paraId="4A78A982" w14:textId="77777777" w:rsidR="008213B2" w:rsidRPr="00097580" w:rsidRDefault="008213B2" w:rsidP="00003B43">
            <w:pPr>
              <w:contextualSpacing/>
              <w:rPr>
                <w:i/>
                <w:color w:val="00B050"/>
              </w:rPr>
            </w:pPr>
          </w:p>
          <w:p w14:paraId="3FA6BADE" w14:textId="77777777" w:rsidR="008213B2" w:rsidRPr="00097580" w:rsidRDefault="008213B2" w:rsidP="00003B43">
            <w:pPr>
              <w:contextualSpacing/>
              <w:rPr>
                <w:i/>
                <w:color w:val="00B050"/>
              </w:rPr>
            </w:pPr>
          </w:p>
          <w:p w14:paraId="335B7CD6" w14:textId="2AD5B82A" w:rsidR="008213B2" w:rsidRPr="00097580" w:rsidRDefault="008213B2" w:rsidP="00003B43">
            <w:pPr>
              <w:contextualSpacing/>
              <w:rPr>
                <w:i/>
                <w:color w:val="00B050"/>
              </w:rPr>
            </w:pPr>
          </w:p>
        </w:tc>
      </w:tr>
      <w:tr w:rsidR="00C70528" w14:paraId="5CFB102F" w14:textId="77777777" w:rsidTr="00AC615B">
        <w:tc>
          <w:tcPr>
            <w:tcW w:w="0" w:type="auto"/>
            <w:vMerge/>
          </w:tcPr>
          <w:p w14:paraId="03138AB5" w14:textId="77777777" w:rsidR="00C70528" w:rsidRDefault="00C70528" w:rsidP="00C70528">
            <w:pPr>
              <w:jc w:val="left"/>
            </w:pPr>
          </w:p>
        </w:tc>
        <w:tc>
          <w:tcPr>
            <w:tcW w:w="0" w:type="auto"/>
          </w:tcPr>
          <w:p w14:paraId="1FBCED4A" w14:textId="77777777" w:rsidR="00C70528" w:rsidRPr="0083279F" w:rsidRDefault="00C70528" w:rsidP="00C70528">
            <w:pPr>
              <w:jc w:val="left"/>
              <w:rPr>
                <w:color w:val="auto"/>
              </w:rPr>
            </w:pPr>
            <w:r w:rsidRPr="00097580">
              <w:rPr>
                <w:i/>
                <w:color w:val="auto"/>
                <w:highlight w:val="yellow"/>
                <w:u w:val="single"/>
              </w:rPr>
              <w:t>As-Built-Kontrolle (AN)</w:t>
            </w:r>
          </w:p>
          <w:p w14:paraId="2DE7F7D1" w14:textId="77777777" w:rsidR="00C70528" w:rsidRPr="00A46E36" w:rsidRDefault="00C70528" w:rsidP="00C70528">
            <w:pPr>
              <w:jc w:val="left"/>
              <w:rPr>
                <w:color w:val="A6A6A6" w:themeColor="background1" w:themeShade="A6"/>
              </w:rPr>
            </w:pPr>
            <w:r w:rsidRPr="0083279F">
              <w:rPr>
                <w:color w:val="auto"/>
              </w:rPr>
              <w:t>Die As-Built-Kontrolle ist ein Bearbeitungsschritt, bei dem das geplante 3D-Modell der gefertigten IST-Geometrie sowie allen geometrischen und nicht-geometrischen Attributen eines Bauteils oder Bauwerks gegenübergestellt wird. Dabei wird der IST-Zustand mittels Punktwolke erfasst und innerhalb eines Validierungssystems mit dem As-Built-Modell überlagert und abgeglichen. […]</w:t>
            </w:r>
          </w:p>
        </w:tc>
        <w:tc>
          <w:tcPr>
            <w:tcW w:w="0" w:type="auto"/>
          </w:tcPr>
          <w:p w14:paraId="371AE5CB" w14:textId="4F368D91" w:rsidR="00C70528" w:rsidRDefault="0083279F" w:rsidP="00C70528">
            <w:pPr>
              <w:jc w:val="left"/>
            </w:pPr>
            <w:r w:rsidRPr="0083279F">
              <w:rPr>
                <w:color w:val="auto"/>
              </w:rPr>
              <w:t>Ja</w:t>
            </w:r>
          </w:p>
        </w:tc>
        <w:tc>
          <w:tcPr>
            <w:tcW w:w="0" w:type="auto"/>
          </w:tcPr>
          <w:p w14:paraId="50FAF063" w14:textId="77777777" w:rsidR="0083279F" w:rsidRPr="00097580" w:rsidRDefault="0083279F" w:rsidP="00003B43">
            <w:pPr>
              <w:pStyle w:val="Listenabsatz"/>
              <w:numPr>
                <w:ilvl w:val="0"/>
                <w:numId w:val="43"/>
              </w:numPr>
              <w:ind w:left="291" w:hanging="218"/>
              <w:contextualSpacing/>
              <w:rPr>
                <w:i/>
                <w:color w:val="00B050"/>
              </w:rPr>
            </w:pPr>
            <w:r w:rsidRPr="00097580">
              <w:rPr>
                <w:i/>
                <w:color w:val="00B050"/>
              </w:rPr>
              <w:t>Ggfs. Mit dem Bieter zu klären. Mengen sind in LVs. Pauschal betrachtet.</w:t>
            </w:r>
          </w:p>
          <w:p w14:paraId="1DEE608F" w14:textId="1FA35467" w:rsidR="00C70528" w:rsidRPr="00097580" w:rsidRDefault="00C70528" w:rsidP="00003B43">
            <w:pPr>
              <w:contextualSpacing/>
              <w:rPr>
                <w:i/>
                <w:color w:val="00B050"/>
              </w:rPr>
            </w:pPr>
            <w:del w:id="168" w:author="Ornella Alarcón" w:date="2025-05-02T14:06:00Z">
              <w:r w:rsidRPr="00097580" w:rsidDel="00C70528">
                <w:rPr>
                  <w:i/>
                  <w:color w:val="00B050"/>
                </w:rPr>
                <w:delText>4</w:delText>
              </w:r>
            </w:del>
          </w:p>
        </w:tc>
      </w:tr>
      <w:bookmarkEnd w:id="90"/>
    </w:tbl>
    <w:p w14:paraId="26A8CACB" w14:textId="77777777" w:rsidR="00AC615B" w:rsidRDefault="00AC615B">
      <w:pPr>
        <w:sectPr w:rsidR="00AC615B" w:rsidSect="00402922">
          <w:headerReference w:type="even" r:id="rId20"/>
          <w:headerReference w:type="default" r:id="rId21"/>
          <w:footerReference w:type="even" r:id="rId22"/>
          <w:footerReference w:type="default" r:id="rId23"/>
          <w:pgSz w:w="16838" w:h="11906" w:orient="landscape"/>
          <w:pgMar w:top="1134" w:right="1276" w:bottom="992" w:left="1276" w:header="369" w:footer="567" w:gutter="0"/>
          <w:cols w:space="720"/>
          <w:docGrid w:linePitch="299"/>
        </w:sectPr>
      </w:pPr>
    </w:p>
    <w:p w14:paraId="3478A0EB" w14:textId="77777777" w:rsidR="00AC615B" w:rsidRDefault="00CC3413">
      <w:pPr>
        <w:pStyle w:val="berschrift2"/>
      </w:pPr>
      <w:bookmarkStart w:id="169" w:name="scroll-bookmark-23"/>
      <w:bookmarkStart w:id="170" w:name="scroll-bookmark-24"/>
      <w:bookmarkStart w:id="171" w:name="_Toc191382620"/>
      <w:bookmarkEnd w:id="169"/>
      <w:r>
        <w:lastRenderedPageBreak/>
        <w:t xml:space="preserve">3 </w:t>
      </w:r>
      <w:commentRangeStart w:id="172"/>
      <w:r>
        <w:t>Organisation im Projekt</w:t>
      </w:r>
      <w:bookmarkEnd w:id="170"/>
      <w:bookmarkEnd w:id="171"/>
      <w:commentRangeEnd w:id="172"/>
      <w:r w:rsidR="00AA10CB">
        <w:rPr>
          <w:rStyle w:val="Kommentarzeichen"/>
          <w:b w:val="0"/>
          <w:color w:val="000000"/>
          <w:kern w:val="0"/>
        </w:rPr>
        <w:commentReference w:id="172"/>
      </w:r>
    </w:p>
    <w:p w14:paraId="12C222AD" w14:textId="53D0DBFD" w:rsidR="00AC615B" w:rsidRDefault="00CC3413">
      <w:pPr>
        <w:pStyle w:val="berschrift3"/>
      </w:pPr>
      <w:bookmarkStart w:id="173" w:name="scroll-bookmark-25"/>
      <w:bookmarkStart w:id="174" w:name="scroll-bookmark-26"/>
      <w:bookmarkStart w:id="175" w:name="_Toc191382621"/>
      <w:bookmarkEnd w:id="173"/>
      <w:r>
        <w:t>3.1</w:t>
      </w:r>
      <w:r w:rsidR="00097580">
        <w:t>.1</w:t>
      </w:r>
      <w:r>
        <w:t xml:space="preserve"> BIM-Rollen und Verantwortlichkeiten</w:t>
      </w:r>
      <w:bookmarkEnd w:id="174"/>
      <w:bookmarkEnd w:id="175"/>
      <w:r w:rsidR="00097580">
        <w:t xml:space="preserve"> Planung</w:t>
      </w:r>
    </w:p>
    <w:p w14:paraId="228FCF7C" w14:textId="3D985698" w:rsidR="00AC615B" w:rsidRPr="008740F1" w:rsidRDefault="00CC3413">
      <w:r>
        <w:t>Die projektspezifischen BIM-Rollen und Verantwortlichkeiten gem. 3.2 Rollen und Verantwortlichkeiten des Auftragnehmers der Vorgaben zur Anwendung der BIM-Methodik des Bieters (bzw. des Auftragnehmers) inkl. namentlicher Benennung sind hier darzustellen und erforderlichenfalls vom AN im Projektverlauf hier fortzuschreiben.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984"/>
        <w:gridCol w:w="5238"/>
      </w:tblGrid>
      <w:tr w:rsidR="006E3B88" w:rsidRPr="00AF1821" w14:paraId="629DC0B6" w14:textId="77777777" w:rsidTr="00C30A11">
        <w:tc>
          <w:tcPr>
            <w:tcW w:w="2122" w:type="dxa"/>
            <w:shd w:val="clear" w:color="auto" w:fill="D9D9D9" w:themeFill="background1" w:themeFillShade="D9"/>
          </w:tcPr>
          <w:p w14:paraId="0FFA614E" w14:textId="77777777" w:rsidR="006E3B88" w:rsidRPr="005B7927" w:rsidRDefault="006E3B88" w:rsidP="00C30A11">
            <w:pPr>
              <w:suppressAutoHyphens/>
              <w:rPr>
                <w:b/>
                <w:bCs/>
                <w:color w:val="auto"/>
              </w:rPr>
            </w:pPr>
            <w:bookmarkStart w:id="176" w:name="_Hlk145668775"/>
            <w:r w:rsidRPr="005B7927">
              <w:rPr>
                <w:b/>
                <w:bCs/>
                <w:color w:val="auto"/>
              </w:rPr>
              <w:t>Funktion</w:t>
            </w:r>
          </w:p>
        </w:tc>
        <w:tc>
          <w:tcPr>
            <w:tcW w:w="1984" w:type="dxa"/>
            <w:shd w:val="clear" w:color="auto" w:fill="D9D9D9" w:themeFill="background1" w:themeFillShade="D9"/>
          </w:tcPr>
          <w:p w14:paraId="1373B246" w14:textId="77777777" w:rsidR="006E3B88" w:rsidRPr="005B7927" w:rsidRDefault="006E3B88" w:rsidP="00C30A11">
            <w:pPr>
              <w:suppressAutoHyphens/>
              <w:rPr>
                <w:b/>
                <w:bCs/>
                <w:color w:val="auto"/>
              </w:rPr>
            </w:pPr>
            <w:r w:rsidRPr="005B7927">
              <w:rPr>
                <w:b/>
                <w:bCs/>
                <w:color w:val="auto"/>
              </w:rPr>
              <w:t>Verantwortlich</w:t>
            </w:r>
          </w:p>
        </w:tc>
        <w:tc>
          <w:tcPr>
            <w:tcW w:w="5238" w:type="dxa"/>
            <w:shd w:val="clear" w:color="auto" w:fill="D9D9D9" w:themeFill="background1" w:themeFillShade="D9"/>
          </w:tcPr>
          <w:p w14:paraId="588ADF1A" w14:textId="77777777" w:rsidR="006E3B88" w:rsidRPr="005B7927" w:rsidRDefault="006E3B88" w:rsidP="00C30A11">
            <w:pPr>
              <w:suppressAutoHyphens/>
              <w:rPr>
                <w:b/>
                <w:bCs/>
                <w:color w:val="auto"/>
              </w:rPr>
            </w:pPr>
            <w:r w:rsidRPr="005B7927">
              <w:rPr>
                <w:b/>
                <w:bCs/>
                <w:color w:val="auto"/>
              </w:rPr>
              <w:t>Aufgaben</w:t>
            </w:r>
          </w:p>
        </w:tc>
      </w:tr>
      <w:tr w:rsidR="006E3B88" w:rsidRPr="00AF1821" w14:paraId="71F1B2A7" w14:textId="77777777" w:rsidTr="00C30A11">
        <w:tc>
          <w:tcPr>
            <w:tcW w:w="2122" w:type="dxa"/>
          </w:tcPr>
          <w:p w14:paraId="58F6DEE8" w14:textId="77777777" w:rsidR="006E3B88" w:rsidRPr="001B62CE" w:rsidRDefault="006E3B88" w:rsidP="00C30A11">
            <w:pPr>
              <w:suppressAutoHyphens/>
              <w:rPr>
                <w:color w:val="auto"/>
              </w:rPr>
            </w:pPr>
            <w:r w:rsidRPr="001B62CE">
              <w:rPr>
                <w:color w:val="auto"/>
              </w:rPr>
              <w:t>Projektleitung</w:t>
            </w:r>
          </w:p>
        </w:tc>
        <w:tc>
          <w:tcPr>
            <w:tcW w:w="1984" w:type="dxa"/>
          </w:tcPr>
          <w:p w14:paraId="11D24D7D" w14:textId="6A8835C0" w:rsidR="006E3B88" w:rsidRPr="001B62CE" w:rsidRDefault="006E3B88" w:rsidP="00C30A11">
            <w:pPr>
              <w:suppressAutoHyphens/>
              <w:rPr>
                <w:color w:val="auto"/>
              </w:rPr>
            </w:pPr>
            <w:r w:rsidRPr="001B62CE">
              <w:rPr>
                <w:color w:val="auto"/>
              </w:rPr>
              <w:t>Fr. Wolf</w:t>
            </w:r>
          </w:p>
        </w:tc>
        <w:tc>
          <w:tcPr>
            <w:tcW w:w="5238" w:type="dxa"/>
          </w:tcPr>
          <w:p w14:paraId="4BF37AC4"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 xml:space="preserve">Beantragung des Projektraums in der Projektkommunikationsplattform </w:t>
            </w:r>
          </w:p>
          <w:p w14:paraId="56B9A08C"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 xml:space="preserve">Erstellung der Leistungs- und Vertragsplanung inkl. Vergabekonzept </w:t>
            </w:r>
          </w:p>
          <w:p w14:paraId="2A50F18E"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 xml:space="preserve">Erstellung BIM-spezifischer Vertragstermine </w:t>
            </w:r>
          </w:p>
          <w:p w14:paraId="7E4F8E21"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Getaktete Einladung zu BIM-Projektbesprechungen inkl. BIM-</w:t>
            </w:r>
            <w:proofErr w:type="spellStart"/>
            <w:r w:rsidRPr="001B62CE">
              <w:rPr>
                <w:color w:val="auto"/>
              </w:rPr>
              <w:t>KickOff</w:t>
            </w:r>
            <w:proofErr w:type="spellEnd"/>
          </w:p>
          <w:p w14:paraId="4D0C7502"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Zusammenführung der Projektbeteiligten im Bereich Baukapazitätsmanagement, Bautechnologie, Fachabteilungen Kabel- und Leitungsbau</w:t>
            </w:r>
          </w:p>
        </w:tc>
      </w:tr>
      <w:tr w:rsidR="006E3B88" w:rsidRPr="00AF1821" w14:paraId="3CD529BC" w14:textId="77777777" w:rsidTr="00C30A11">
        <w:tc>
          <w:tcPr>
            <w:tcW w:w="2122" w:type="dxa"/>
          </w:tcPr>
          <w:p w14:paraId="605FA435" w14:textId="77777777" w:rsidR="006E3B88" w:rsidRPr="001B62CE" w:rsidRDefault="006E3B88" w:rsidP="00C30A11">
            <w:pPr>
              <w:suppressAutoHyphens/>
              <w:rPr>
                <w:color w:val="auto"/>
              </w:rPr>
            </w:pPr>
            <w:r w:rsidRPr="001B62CE">
              <w:rPr>
                <w:color w:val="auto"/>
              </w:rPr>
              <w:t>BIM-Berater</w:t>
            </w:r>
          </w:p>
        </w:tc>
        <w:tc>
          <w:tcPr>
            <w:tcW w:w="1984" w:type="dxa"/>
          </w:tcPr>
          <w:p w14:paraId="502B62B0" w14:textId="12986AE0" w:rsidR="006E3B88" w:rsidRPr="001B62CE" w:rsidRDefault="006E3B88" w:rsidP="00C30A11">
            <w:pPr>
              <w:suppressAutoHyphens/>
              <w:rPr>
                <w:color w:val="auto"/>
              </w:rPr>
            </w:pPr>
            <w:r w:rsidRPr="001B62CE">
              <w:rPr>
                <w:color w:val="auto"/>
              </w:rPr>
              <w:t>Hr. Serrano</w:t>
            </w:r>
          </w:p>
        </w:tc>
        <w:tc>
          <w:tcPr>
            <w:tcW w:w="5238" w:type="dxa"/>
          </w:tcPr>
          <w:p w14:paraId="2B75E72F"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proaktives Vorgehen zur Durchführung und Vorbereitung des BIM-</w:t>
            </w:r>
            <w:proofErr w:type="spellStart"/>
            <w:r w:rsidRPr="001B62CE">
              <w:rPr>
                <w:color w:val="auto"/>
              </w:rPr>
              <w:t>KickOffs</w:t>
            </w:r>
            <w:proofErr w:type="spellEnd"/>
            <w:r w:rsidRPr="001B62CE">
              <w:rPr>
                <w:color w:val="auto"/>
              </w:rPr>
              <w:t xml:space="preserve"> sowie von BIM-Projektbesprechungen und Teilnahme an diesen </w:t>
            </w:r>
          </w:p>
          <w:p w14:paraId="6532C978"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 xml:space="preserve">Mitwirkung bei der Abstimmung und Überwachung der Anwendung des BIM-Projektabwicklungsplans </w:t>
            </w:r>
          </w:p>
          <w:p w14:paraId="6867E0CD"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 xml:space="preserve">Mitwirkung bei der Abnahme der BIM-Leistungen des AN </w:t>
            </w:r>
          </w:p>
          <w:p w14:paraId="7427FB00"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Modellprüfung gem. Vorgaben zur Anwendung der BIM-Methodik inkl. Erstellung eines Qualitätssicherungsberichtes</w:t>
            </w:r>
          </w:p>
        </w:tc>
      </w:tr>
      <w:tr w:rsidR="006E3B88" w:rsidRPr="00AF1821" w14:paraId="40E49EDD" w14:textId="77777777" w:rsidTr="00C30A11">
        <w:tc>
          <w:tcPr>
            <w:tcW w:w="2122" w:type="dxa"/>
          </w:tcPr>
          <w:p w14:paraId="58AED927" w14:textId="77777777" w:rsidR="006E3B88" w:rsidRPr="00EF4CD0" w:rsidRDefault="006E3B88" w:rsidP="00C30A11">
            <w:pPr>
              <w:suppressAutoHyphens/>
              <w:rPr>
                <w:color w:val="D9D9D9" w:themeColor="background1" w:themeShade="D9"/>
              </w:rPr>
            </w:pPr>
            <w:r w:rsidRPr="001B62CE">
              <w:rPr>
                <w:color w:val="auto"/>
              </w:rPr>
              <w:t>BIM-Gesamtkoordinator</w:t>
            </w:r>
          </w:p>
        </w:tc>
        <w:tc>
          <w:tcPr>
            <w:tcW w:w="1984" w:type="dxa"/>
          </w:tcPr>
          <w:p w14:paraId="46CD8E6D" w14:textId="06550FEA" w:rsidR="006E3B88" w:rsidRPr="00EF4CD0" w:rsidRDefault="001B62CE" w:rsidP="00C30A11">
            <w:pPr>
              <w:suppressAutoHyphens/>
              <w:rPr>
                <w:color w:val="D9D9D9" w:themeColor="background1" w:themeShade="D9"/>
              </w:rPr>
            </w:pPr>
            <w:r w:rsidRPr="001B62CE">
              <w:rPr>
                <w:color w:val="auto"/>
              </w:rPr>
              <w:t>Fr. Alarcón</w:t>
            </w:r>
          </w:p>
        </w:tc>
        <w:tc>
          <w:tcPr>
            <w:tcW w:w="5238" w:type="dxa"/>
          </w:tcPr>
          <w:p w14:paraId="56DDBC98" w14:textId="77777777" w:rsidR="006E3B88" w:rsidRPr="001B62CE" w:rsidRDefault="006E3B88" w:rsidP="006E3B88">
            <w:pPr>
              <w:pStyle w:val="Listenabsatz"/>
              <w:numPr>
                <w:ilvl w:val="0"/>
                <w:numId w:val="50"/>
              </w:numPr>
              <w:suppressAutoHyphens/>
              <w:spacing w:after="0"/>
              <w:contextualSpacing/>
              <w:jc w:val="left"/>
              <w:rPr>
                <w:color w:val="auto"/>
                <w:szCs w:val="22"/>
              </w:rPr>
            </w:pPr>
            <w:r w:rsidRPr="001B62CE">
              <w:rPr>
                <w:color w:val="auto"/>
                <w:szCs w:val="22"/>
              </w:rPr>
              <w:t>Überwachung und Kontrolle der BIM-Fachmodelle</w:t>
            </w:r>
          </w:p>
          <w:p w14:paraId="1398FA9F" w14:textId="77777777" w:rsidR="006E3B88" w:rsidRPr="001B62CE" w:rsidRDefault="006E3B88" w:rsidP="006E3B88">
            <w:pPr>
              <w:pStyle w:val="Listenabsatz"/>
              <w:numPr>
                <w:ilvl w:val="0"/>
                <w:numId w:val="50"/>
              </w:numPr>
              <w:suppressAutoHyphens/>
              <w:spacing w:after="0"/>
              <w:contextualSpacing/>
              <w:jc w:val="left"/>
              <w:rPr>
                <w:color w:val="auto"/>
                <w:szCs w:val="22"/>
              </w:rPr>
            </w:pPr>
            <w:r w:rsidRPr="001B62CE">
              <w:rPr>
                <w:color w:val="auto"/>
                <w:szCs w:val="22"/>
              </w:rPr>
              <w:t>Qualitätssicherung und -prüfung</w:t>
            </w:r>
          </w:p>
          <w:p w14:paraId="6ED372B6" w14:textId="77777777" w:rsidR="006E3B88" w:rsidRPr="00EF4CD0" w:rsidRDefault="006E3B88" w:rsidP="006E3B88">
            <w:pPr>
              <w:pStyle w:val="Listenabsatz"/>
              <w:numPr>
                <w:ilvl w:val="0"/>
                <w:numId w:val="50"/>
              </w:numPr>
              <w:suppressAutoHyphens/>
              <w:spacing w:after="0"/>
              <w:contextualSpacing/>
              <w:jc w:val="left"/>
              <w:rPr>
                <w:color w:val="D9D9D9" w:themeColor="background1" w:themeShade="D9"/>
              </w:rPr>
            </w:pPr>
            <w:r w:rsidRPr="001B62CE">
              <w:rPr>
                <w:color w:val="auto"/>
                <w:szCs w:val="22"/>
              </w:rPr>
              <w:t xml:space="preserve">Sicherung der Qualität der Modelle (Attribute und kollisionsfreie(arme) Modellierung) aus Planung und Bauausführung und Ermöglichung einer kontinuierlichen Qualitätsprüfung </w:t>
            </w:r>
          </w:p>
        </w:tc>
      </w:tr>
      <w:tr w:rsidR="006E3B88" w:rsidRPr="00AF1821" w14:paraId="7D19E05B" w14:textId="77777777" w:rsidTr="00C30A11">
        <w:tc>
          <w:tcPr>
            <w:tcW w:w="2122" w:type="dxa"/>
          </w:tcPr>
          <w:p w14:paraId="1DAF49BF" w14:textId="77777777" w:rsidR="006E3B88" w:rsidRPr="001B62CE" w:rsidRDefault="006E3B88" w:rsidP="00C30A11">
            <w:pPr>
              <w:suppressAutoHyphens/>
              <w:rPr>
                <w:color w:val="auto"/>
              </w:rPr>
            </w:pPr>
            <w:r w:rsidRPr="001B62CE">
              <w:rPr>
                <w:color w:val="auto"/>
              </w:rPr>
              <w:t>BIM-Koordinatoren</w:t>
            </w:r>
          </w:p>
        </w:tc>
        <w:tc>
          <w:tcPr>
            <w:tcW w:w="1984" w:type="dxa"/>
          </w:tcPr>
          <w:p w14:paraId="68ACE679" w14:textId="305E31E5" w:rsidR="006E3B88" w:rsidRPr="001B62CE" w:rsidRDefault="006E3B88" w:rsidP="00C30A11">
            <w:pPr>
              <w:suppressAutoHyphens/>
              <w:rPr>
                <w:color w:val="auto"/>
              </w:rPr>
            </w:pPr>
            <w:r w:rsidRPr="001B62CE">
              <w:rPr>
                <w:color w:val="auto"/>
              </w:rPr>
              <w:t>Fr. Alarcón</w:t>
            </w:r>
          </w:p>
        </w:tc>
        <w:tc>
          <w:tcPr>
            <w:tcW w:w="5238" w:type="dxa"/>
          </w:tcPr>
          <w:p w14:paraId="4C1291BD"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 xml:space="preserve">Koordinierung der Einzelplanungen und Zusammenführung im Gesamtmodell </w:t>
            </w:r>
          </w:p>
          <w:p w14:paraId="7F6DDB12"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 xml:space="preserve">Festlegung der Austauschformate der von der Fachplanung verwendeten Software </w:t>
            </w:r>
          </w:p>
          <w:p w14:paraId="347A3275"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 xml:space="preserve">Erstellung und Pflege der BIM-relevanten Dokumente, insbesondere des Qualitätssicherungsberichtes </w:t>
            </w:r>
          </w:p>
          <w:p w14:paraId="4EEE8227"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Teilnahme an Besprechungsterminen</w:t>
            </w:r>
          </w:p>
          <w:p w14:paraId="2F03EF3B"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 xml:space="preserve">Überwachung der Informations- und Datenübergabe, </w:t>
            </w:r>
          </w:p>
          <w:p w14:paraId="44FD74D6"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Verteilung und Nachverfolgung von Protokollen der BIM-Projektbesprechungen</w:t>
            </w:r>
          </w:p>
          <w:p w14:paraId="4A781DBE"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Upload PKP des Variantenentscheidungsmodell und Kollisionsprüfung</w:t>
            </w:r>
          </w:p>
        </w:tc>
      </w:tr>
      <w:tr w:rsidR="006E3B88" w:rsidRPr="00AF1821" w14:paraId="37891B65" w14:textId="77777777" w:rsidTr="00C30A11">
        <w:tc>
          <w:tcPr>
            <w:tcW w:w="2122" w:type="dxa"/>
          </w:tcPr>
          <w:p w14:paraId="64C0F732" w14:textId="77777777" w:rsidR="006E3B88" w:rsidRPr="001B62CE" w:rsidRDefault="006E3B88" w:rsidP="00C30A11">
            <w:pPr>
              <w:suppressAutoHyphens/>
              <w:rPr>
                <w:color w:val="auto"/>
              </w:rPr>
            </w:pPr>
            <w:r w:rsidRPr="001B62CE">
              <w:rPr>
                <w:color w:val="auto"/>
              </w:rPr>
              <w:t>Qualitätsprüfer</w:t>
            </w:r>
          </w:p>
        </w:tc>
        <w:tc>
          <w:tcPr>
            <w:tcW w:w="1984" w:type="dxa"/>
          </w:tcPr>
          <w:p w14:paraId="59D827FB" w14:textId="77777777" w:rsidR="006E3B88" w:rsidRPr="001B62CE" w:rsidRDefault="006E3B88" w:rsidP="00C30A11">
            <w:pPr>
              <w:suppressAutoHyphens/>
              <w:rPr>
                <w:color w:val="auto"/>
              </w:rPr>
            </w:pPr>
            <w:r w:rsidRPr="001B62CE">
              <w:rPr>
                <w:color w:val="auto"/>
              </w:rPr>
              <w:t>Hr. Nier</w:t>
            </w:r>
          </w:p>
        </w:tc>
        <w:tc>
          <w:tcPr>
            <w:tcW w:w="5238" w:type="dxa"/>
          </w:tcPr>
          <w:p w14:paraId="5482BAD3"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t xml:space="preserve">Interne Qualitätskontrolle der fachlichen Planung </w:t>
            </w:r>
          </w:p>
          <w:p w14:paraId="3646070C" w14:textId="77777777" w:rsidR="006E3B88" w:rsidRPr="001B62CE" w:rsidRDefault="006E3B88" w:rsidP="006E3B88">
            <w:pPr>
              <w:pStyle w:val="Listenabsatz"/>
              <w:numPr>
                <w:ilvl w:val="0"/>
                <w:numId w:val="50"/>
              </w:numPr>
              <w:suppressAutoHyphens/>
              <w:spacing w:after="0"/>
              <w:contextualSpacing/>
              <w:jc w:val="left"/>
              <w:rPr>
                <w:color w:val="auto"/>
              </w:rPr>
            </w:pPr>
            <w:r w:rsidRPr="001B62CE">
              <w:rPr>
                <w:color w:val="auto"/>
              </w:rPr>
              <w:lastRenderedPageBreak/>
              <w:t>Teilnahme an Quality-Gates</w:t>
            </w:r>
          </w:p>
        </w:tc>
      </w:tr>
      <w:bookmarkEnd w:id="176"/>
    </w:tbl>
    <w:p w14:paraId="5DB480F7" w14:textId="0B0430D3" w:rsidR="006E3B88" w:rsidRDefault="006E3B88">
      <w:pPr>
        <w:rPr>
          <w:color w:val="A6A6A6" w:themeColor="background1" w:themeShade="A6"/>
        </w:rPr>
      </w:pPr>
    </w:p>
    <w:p w14:paraId="60EFF843" w14:textId="0A4CCB9B" w:rsidR="00097580" w:rsidRDefault="00097580" w:rsidP="00097580">
      <w:pPr>
        <w:pStyle w:val="berschrift3"/>
      </w:pPr>
      <w:bookmarkStart w:id="177" w:name="_Hlk210917867"/>
      <w:r>
        <w:t>3.1.2 BIM-Rollen und Verantwortlichkeiten Ausführung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984"/>
        <w:gridCol w:w="5238"/>
      </w:tblGrid>
      <w:tr w:rsidR="00097580" w:rsidRPr="00AF1821" w14:paraId="55E378BF" w14:textId="77777777" w:rsidTr="00966A6A">
        <w:tc>
          <w:tcPr>
            <w:tcW w:w="2122" w:type="dxa"/>
            <w:shd w:val="clear" w:color="auto" w:fill="D9D9D9" w:themeFill="background1" w:themeFillShade="D9"/>
          </w:tcPr>
          <w:p w14:paraId="4D84F539" w14:textId="77777777" w:rsidR="00097580" w:rsidRPr="005B7927" w:rsidRDefault="00097580" w:rsidP="00966A6A">
            <w:pPr>
              <w:suppressAutoHyphens/>
              <w:rPr>
                <w:b/>
                <w:bCs/>
                <w:color w:val="auto"/>
              </w:rPr>
            </w:pPr>
            <w:r w:rsidRPr="005B7927">
              <w:rPr>
                <w:b/>
                <w:bCs/>
                <w:color w:val="auto"/>
              </w:rPr>
              <w:t>Funktion</w:t>
            </w:r>
          </w:p>
        </w:tc>
        <w:tc>
          <w:tcPr>
            <w:tcW w:w="1984" w:type="dxa"/>
            <w:shd w:val="clear" w:color="auto" w:fill="D9D9D9" w:themeFill="background1" w:themeFillShade="D9"/>
          </w:tcPr>
          <w:p w14:paraId="00C06387" w14:textId="77777777" w:rsidR="00097580" w:rsidRPr="005B7927" w:rsidRDefault="00097580" w:rsidP="00966A6A">
            <w:pPr>
              <w:suppressAutoHyphens/>
              <w:rPr>
                <w:b/>
                <w:bCs/>
                <w:color w:val="auto"/>
              </w:rPr>
            </w:pPr>
            <w:r w:rsidRPr="005B7927">
              <w:rPr>
                <w:b/>
                <w:bCs/>
                <w:color w:val="auto"/>
              </w:rPr>
              <w:t>Verantwortlich</w:t>
            </w:r>
          </w:p>
        </w:tc>
        <w:tc>
          <w:tcPr>
            <w:tcW w:w="5238" w:type="dxa"/>
            <w:shd w:val="clear" w:color="auto" w:fill="D9D9D9" w:themeFill="background1" w:themeFillShade="D9"/>
          </w:tcPr>
          <w:p w14:paraId="6FB6E105" w14:textId="77777777" w:rsidR="00097580" w:rsidRPr="005B7927" w:rsidRDefault="00097580" w:rsidP="00966A6A">
            <w:pPr>
              <w:suppressAutoHyphens/>
              <w:rPr>
                <w:b/>
                <w:bCs/>
                <w:color w:val="auto"/>
              </w:rPr>
            </w:pPr>
            <w:r w:rsidRPr="005B7927">
              <w:rPr>
                <w:b/>
                <w:bCs/>
                <w:color w:val="auto"/>
              </w:rPr>
              <w:t>Aufgaben</w:t>
            </w:r>
          </w:p>
        </w:tc>
      </w:tr>
      <w:tr w:rsidR="00097580" w:rsidRPr="00AF1821" w14:paraId="30147854" w14:textId="77777777" w:rsidTr="00966A6A">
        <w:tc>
          <w:tcPr>
            <w:tcW w:w="2122" w:type="dxa"/>
          </w:tcPr>
          <w:p w14:paraId="129C2D67" w14:textId="1F715D98" w:rsidR="00097580" w:rsidRPr="001B62CE" w:rsidRDefault="00097580" w:rsidP="00966A6A">
            <w:pPr>
              <w:suppressAutoHyphens/>
              <w:rPr>
                <w:color w:val="auto"/>
              </w:rPr>
            </w:pPr>
            <w:r w:rsidRPr="00097580">
              <w:rPr>
                <w:color w:val="00B050"/>
              </w:rPr>
              <w:t>Projektleitung AG und AN</w:t>
            </w:r>
          </w:p>
        </w:tc>
        <w:tc>
          <w:tcPr>
            <w:tcW w:w="1984" w:type="dxa"/>
          </w:tcPr>
          <w:p w14:paraId="0C867F1E" w14:textId="703B7C51" w:rsidR="00097580" w:rsidRPr="00097580" w:rsidRDefault="00097580" w:rsidP="00966A6A">
            <w:pPr>
              <w:suppressAutoHyphens/>
              <w:rPr>
                <w:color w:val="00B050"/>
              </w:rPr>
            </w:pPr>
            <w:r w:rsidRPr="00097580">
              <w:rPr>
                <w:color w:val="00B050"/>
              </w:rPr>
              <w:t xml:space="preserve">Fr. Anne Wolf / </w:t>
            </w:r>
          </w:p>
        </w:tc>
        <w:tc>
          <w:tcPr>
            <w:tcW w:w="5238" w:type="dxa"/>
          </w:tcPr>
          <w:p w14:paraId="1EC76C4E" w14:textId="77777777" w:rsidR="00097580" w:rsidRPr="00097580" w:rsidRDefault="00097580" w:rsidP="00097580">
            <w:pPr>
              <w:pStyle w:val="Listenabsatz"/>
              <w:numPr>
                <w:ilvl w:val="0"/>
                <w:numId w:val="50"/>
              </w:numPr>
              <w:suppressAutoHyphens/>
              <w:spacing w:after="0"/>
              <w:contextualSpacing/>
              <w:jc w:val="left"/>
              <w:rPr>
                <w:color w:val="00B050"/>
              </w:rPr>
            </w:pPr>
            <w:r w:rsidRPr="00097580">
              <w:rPr>
                <w:color w:val="00B050"/>
              </w:rPr>
              <w:t xml:space="preserve">Beantragung des Projektraums in der Projektkommunikationsplattform </w:t>
            </w:r>
          </w:p>
          <w:p w14:paraId="6392ADF9" w14:textId="77777777" w:rsidR="00097580" w:rsidRPr="00097580" w:rsidRDefault="00097580" w:rsidP="00097580">
            <w:pPr>
              <w:pStyle w:val="Listenabsatz"/>
              <w:numPr>
                <w:ilvl w:val="0"/>
                <w:numId w:val="50"/>
              </w:numPr>
              <w:suppressAutoHyphens/>
              <w:spacing w:after="0"/>
              <w:contextualSpacing/>
              <w:jc w:val="left"/>
              <w:rPr>
                <w:color w:val="00B050"/>
              </w:rPr>
            </w:pPr>
            <w:r w:rsidRPr="00097580">
              <w:rPr>
                <w:color w:val="00B050"/>
              </w:rPr>
              <w:t xml:space="preserve">Erstellung der Leistungs- und Vertragsplanung inkl. Vergabekonzept </w:t>
            </w:r>
          </w:p>
          <w:p w14:paraId="0D2907CC" w14:textId="77777777" w:rsidR="00097580" w:rsidRPr="00097580" w:rsidRDefault="00097580" w:rsidP="00097580">
            <w:pPr>
              <w:pStyle w:val="Listenabsatz"/>
              <w:numPr>
                <w:ilvl w:val="0"/>
                <w:numId w:val="50"/>
              </w:numPr>
              <w:suppressAutoHyphens/>
              <w:spacing w:after="0"/>
              <w:contextualSpacing/>
              <w:jc w:val="left"/>
              <w:rPr>
                <w:color w:val="00B050"/>
              </w:rPr>
            </w:pPr>
            <w:r w:rsidRPr="00097580">
              <w:rPr>
                <w:color w:val="00B050"/>
              </w:rPr>
              <w:t xml:space="preserve">Erstellung BIM-spezifischer Vertragstermine </w:t>
            </w:r>
          </w:p>
          <w:p w14:paraId="7A1CC485" w14:textId="77777777" w:rsidR="00097580" w:rsidRPr="00097580" w:rsidRDefault="00097580" w:rsidP="00097580">
            <w:pPr>
              <w:pStyle w:val="Listenabsatz"/>
              <w:numPr>
                <w:ilvl w:val="0"/>
                <w:numId w:val="50"/>
              </w:numPr>
              <w:suppressAutoHyphens/>
              <w:spacing w:after="0"/>
              <w:contextualSpacing/>
              <w:jc w:val="left"/>
              <w:rPr>
                <w:color w:val="00B050"/>
              </w:rPr>
            </w:pPr>
            <w:r w:rsidRPr="00097580">
              <w:rPr>
                <w:color w:val="00B050"/>
              </w:rPr>
              <w:t>Getaktete Einladung zu BIM-Projektbesprechungen inkl. BIM-</w:t>
            </w:r>
            <w:proofErr w:type="spellStart"/>
            <w:r w:rsidRPr="00097580">
              <w:rPr>
                <w:color w:val="00B050"/>
              </w:rPr>
              <w:t>KickOff</w:t>
            </w:r>
            <w:proofErr w:type="spellEnd"/>
          </w:p>
          <w:p w14:paraId="3CAC10FC" w14:textId="77777777" w:rsidR="00097580" w:rsidRPr="00097580" w:rsidRDefault="00097580" w:rsidP="00097580">
            <w:pPr>
              <w:pStyle w:val="Listenabsatz"/>
              <w:numPr>
                <w:ilvl w:val="0"/>
                <w:numId w:val="50"/>
              </w:numPr>
              <w:suppressAutoHyphens/>
              <w:spacing w:after="0"/>
              <w:contextualSpacing/>
              <w:jc w:val="left"/>
              <w:rPr>
                <w:color w:val="00B050"/>
              </w:rPr>
            </w:pPr>
            <w:r w:rsidRPr="00097580">
              <w:rPr>
                <w:color w:val="00B050"/>
              </w:rPr>
              <w:t>Zusammenführung der Projektbeteiligten im Bereich Baukapazitätsmanagement, Bautechnologie, Fachabteilungen Kabel- und Leitungsbau</w:t>
            </w:r>
          </w:p>
        </w:tc>
      </w:tr>
      <w:tr w:rsidR="00097580" w:rsidRPr="00AF1821" w14:paraId="74CF524C" w14:textId="77777777" w:rsidTr="00966A6A">
        <w:tc>
          <w:tcPr>
            <w:tcW w:w="2122" w:type="dxa"/>
          </w:tcPr>
          <w:p w14:paraId="1C58EDC2" w14:textId="77777777" w:rsidR="00097580" w:rsidRPr="001B62CE" w:rsidRDefault="00097580" w:rsidP="00966A6A">
            <w:pPr>
              <w:suppressAutoHyphens/>
              <w:rPr>
                <w:color w:val="auto"/>
              </w:rPr>
            </w:pPr>
            <w:r w:rsidRPr="001B62CE">
              <w:rPr>
                <w:color w:val="auto"/>
              </w:rPr>
              <w:t>BIM-Berater</w:t>
            </w:r>
          </w:p>
        </w:tc>
        <w:tc>
          <w:tcPr>
            <w:tcW w:w="1984" w:type="dxa"/>
          </w:tcPr>
          <w:p w14:paraId="1AA5EAA5" w14:textId="77777777" w:rsidR="00097580" w:rsidRPr="001B62CE" w:rsidRDefault="00097580" w:rsidP="00966A6A">
            <w:pPr>
              <w:suppressAutoHyphens/>
              <w:rPr>
                <w:color w:val="auto"/>
              </w:rPr>
            </w:pPr>
            <w:r w:rsidRPr="001B62CE">
              <w:rPr>
                <w:color w:val="auto"/>
              </w:rPr>
              <w:t>Hr. Serrano</w:t>
            </w:r>
          </w:p>
        </w:tc>
        <w:tc>
          <w:tcPr>
            <w:tcW w:w="5238" w:type="dxa"/>
          </w:tcPr>
          <w:p w14:paraId="6A277423" w14:textId="77777777" w:rsidR="00097580" w:rsidRPr="001B62CE" w:rsidRDefault="00097580" w:rsidP="00097580">
            <w:pPr>
              <w:pStyle w:val="Listenabsatz"/>
              <w:numPr>
                <w:ilvl w:val="0"/>
                <w:numId w:val="50"/>
              </w:numPr>
              <w:suppressAutoHyphens/>
              <w:spacing w:after="0"/>
              <w:contextualSpacing/>
              <w:jc w:val="left"/>
              <w:rPr>
                <w:color w:val="auto"/>
              </w:rPr>
            </w:pPr>
            <w:r w:rsidRPr="001B62CE">
              <w:rPr>
                <w:color w:val="auto"/>
              </w:rPr>
              <w:t>proaktives Vorgehen zur Durchführung und Vorbereitung des BIM-</w:t>
            </w:r>
            <w:proofErr w:type="spellStart"/>
            <w:r w:rsidRPr="001B62CE">
              <w:rPr>
                <w:color w:val="auto"/>
              </w:rPr>
              <w:t>KickOffs</w:t>
            </w:r>
            <w:proofErr w:type="spellEnd"/>
            <w:r w:rsidRPr="001B62CE">
              <w:rPr>
                <w:color w:val="auto"/>
              </w:rPr>
              <w:t xml:space="preserve"> sowie von BIM-Projektbesprechungen und Teilnahme an diesen </w:t>
            </w:r>
          </w:p>
          <w:p w14:paraId="069F4566" w14:textId="77777777" w:rsidR="00097580" w:rsidRPr="001B62CE" w:rsidRDefault="00097580" w:rsidP="00097580">
            <w:pPr>
              <w:pStyle w:val="Listenabsatz"/>
              <w:numPr>
                <w:ilvl w:val="0"/>
                <w:numId w:val="50"/>
              </w:numPr>
              <w:suppressAutoHyphens/>
              <w:spacing w:after="0"/>
              <w:contextualSpacing/>
              <w:jc w:val="left"/>
              <w:rPr>
                <w:color w:val="auto"/>
              </w:rPr>
            </w:pPr>
            <w:r w:rsidRPr="001B62CE">
              <w:rPr>
                <w:color w:val="auto"/>
              </w:rPr>
              <w:t xml:space="preserve">Mitwirkung bei der Abstimmung und Überwachung der Anwendung des BIM-Projektabwicklungsplans </w:t>
            </w:r>
          </w:p>
          <w:p w14:paraId="27361600" w14:textId="77777777" w:rsidR="00097580" w:rsidRPr="001B62CE" w:rsidRDefault="00097580" w:rsidP="00097580">
            <w:pPr>
              <w:pStyle w:val="Listenabsatz"/>
              <w:numPr>
                <w:ilvl w:val="0"/>
                <w:numId w:val="50"/>
              </w:numPr>
              <w:suppressAutoHyphens/>
              <w:spacing w:after="0"/>
              <w:contextualSpacing/>
              <w:jc w:val="left"/>
              <w:rPr>
                <w:color w:val="auto"/>
              </w:rPr>
            </w:pPr>
            <w:r w:rsidRPr="001B62CE">
              <w:rPr>
                <w:color w:val="auto"/>
              </w:rPr>
              <w:t xml:space="preserve">Mitwirkung bei der Abnahme der BIM-Leistungen des AN </w:t>
            </w:r>
          </w:p>
          <w:p w14:paraId="60F6BD76" w14:textId="77777777" w:rsidR="00097580" w:rsidRPr="001B62CE" w:rsidRDefault="00097580" w:rsidP="00097580">
            <w:pPr>
              <w:pStyle w:val="Listenabsatz"/>
              <w:numPr>
                <w:ilvl w:val="0"/>
                <w:numId w:val="50"/>
              </w:numPr>
              <w:suppressAutoHyphens/>
              <w:spacing w:after="0"/>
              <w:contextualSpacing/>
              <w:jc w:val="left"/>
              <w:rPr>
                <w:color w:val="auto"/>
              </w:rPr>
            </w:pPr>
            <w:r w:rsidRPr="001B62CE">
              <w:rPr>
                <w:color w:val="auto"/>
              </w:rPr>
              <w:t>Modellprüfung gem. Vorgaben zur Anwendung der BIM-Methodik inkl. Erstellung eines Qualitätssicherungsberichtes</w:t>
            </w:r>
          </w:p>
        </w:tc>
      </w:tr>
      <w:tr w:rsidR="00097580" w:rsidRPr="00AF1821" w14:paraId="7F851A48" w14:textId="77777777" w:rsidTr="00966A6A">
        <w:tc>
          <w:tcPr>
            <w:tcW w:w="2122" w:type="dxa"/>
          </w:tcPr>
          <w:p w14:paraId="0ACF34CA" w14:textId="256C6CB9" w:rsidR="00097580" w:rsidRPr="00097580" w:rsidRDefault="00097580" w:rsidP="00966A6A">
            <w:pPr>
              <w:suppressAutoHyphens/>
              <w:rPr>
                <w:color w:val="00B050"/>
              </w:rPr>
            </w:pPr>
            <w:r w:rsidRPr="00097580">
              <w:rPr>
                <w:color w:val="00B050"/>
              </w:rPr>
              <w:t>BIM-Koordinator</w:t>
            </w:r>
          </w:p>
        </w:tc>
        <w:tc>
          <w:tcPr>
            <w:tcW w:w="1984" w:type="dxa"/>
          </w:tcPr>
          <w:p w14:paraId="4A28D956" w14:textId="2B3EB47A" w:rsidR="00097580" w:rsidRPr="001B62CE" w:rsidRDefault="00097580" w:rsidP="00966A6A">
            <w:pPr>
              <w:suppressAutoHyphens/>
              <w:rPr>
                <w:color w:val="auto"/>
              </w:rPr>
            </w:pPr>
          </w:p>
        </w:tc>
        <w:tc>
          <w:tcPr>
            <w:tcW w:w="5238" w:type="dxa"/>
          </w:tcPr>
          <w:p w14:paraId="5E7DB44E" w14:textId="77777777" w:rsidR="00097580" w:rsidRPr="009C37C9" w:rsidRDefault="00097580" w:rsidP="00097580">
            <w:pPr>
              <w:pStyle w:val="Listenabsatz"/>
              <w:numPr>
                <w:ilvl w:val="0"/>
                <w:numId w:val="50"/>
              </w:numPr>
              <w:suppressAutoHyphens/>
              <w:spacing w:after="0"/>
              <w:contextualSpacing/>
              <w:jc w:val="left"/>
              <w:rPr>
                <w:i/>
                <w:iCs/>
                <w:color w:val="00B050"/>
              </w:rPr>
            </w:pPr>
            <w:r w:rsidRPr="009C37C9">
              <w:rPr>
                <w:i/>
                <w:iCs/>
                <w:color w:val="00B050"/>
              </w:rPr>
              <w:t xml:space="preserve">Sicherung der Qualität der Modelle (Attribute und kollisionsfreie(arme) Modellierung) aus Planung und Bauausführung und Ermöglichung einer kontinuierlichen Qualitätsprüfung </w:t>
            </w:r>
          </w:p>
          <w:p w14:paraId="177AEE41" w14:textId="77777777" w:rsidR="00097580" w:rsidRPr="009C37C9" w:rsidRDefault="00097580" w:rsidP="00097580">
            <w:pPr>
              <w:pStyle w:val="Listenabsatz"/>
              <w:numPr>
                <w:ilvl w:val="0"/>
                <w:numId w:val="50"/>
              </w:numPr>
              <w:suppressAutoHyphens/>
              <w:spacing w:after="0"/>
              <w:contextualSpacing/>
              <w:jc w:val="left"/>
              <w:rPr>
                <w:i/>
                <w:iCs/>
                <w:color w:val="00B050"/>
              </w:rPr>
            </w:pPr>
            <w:r w:rsidRPr="009C37C9">
              <w:rPr>
                <w:i/>
                <w:iCs/>
                <w:color w:val="00B050"/>
              </w:rPr>
              <w:t xml:space="preserve">Verantwortlich für die Qualitätssicherung des As-Built-Modells (z.B. Modelldetaillierung, Informationsqualität (Attribute und kollisionsfreie Modellierung) gem. Vorgaben des AG aus Planung und Bauausführung und Ermöglichung einer kontinuierlichen Qualitätsprüfung </w:t>
            </w:r>
          </w:p>
          <w:p w14:paraId="6212E5E3" w14:textId="77777777" w:rsidR="00097580" w:rsidRPr="009C37C9" w:rsidRDefault="00097580" w:rsidP="00097580">
            <w:pPr>
              <w:pStyle w:val="Listenabsatz"/>
              <w:numPr>
                <w:ilvl w:val="0"/>
                <w:numId w:val="50"/>
              </w:numPr>
              <w:suppressAutoHyphens/>
              <w:spacing w:after="0"/>
              <w:contextualSpacing/>
              <w:jc w:val="left"/>
              <w:rPr>
                <w:i/>
                <w:iCs/>
                <w:color w:val="00B050"/>
              </w:rPr>
            </w:pPr>
            <w:r w:rsidRPr="009C37C9">
              <w:rPr>
                <w:i/>
                <w:iCs/>
                <w:color w:val="00B050"/>
              </w:rPr>
              <w:t xml:space="preserve">Überwachung einer termingerechten Informations- und Datenübergabe gem. Datenlieferungsplan, der Datensicherung und der Bestandsdokumentation </w:t>
            </w:r>
          </w:p>
          <w:p w14:paraId="0A0A311A" w14:textId="77777777" w:rsidR="00097580" w:rsidRPr="009C37C9" w:rsidRDefault="00097580" w:rsidP="00097580">
            <w:pPr>
              <w:pStyle w:val="Listenabsatz"/>
              <w:numPr>
                <w:ilvl w:val="0"/>
                <w:numId w:val="50"/>
              </w:numPr>
              <w:suppressAutoHyphens/>
              <w:autoSpaceDE w:val="0"/>
              <w:autoSpaceDN w:val="0"/>
              <w:adjustRightInd w:val="0"/>
              <w:spacing w:after="0"/>
              <w:contextualSpacing/>
              <w:jc w:val="left"/>
              <w:rPr>
                <w:i/>
                <w:iCs/>
                <w:color w:val="00B050"/>
              </w:rPr>
            </w:pPr>
            <w:r w:rsidRPr="009C37C9">
              <w:rPr>
                <w:i/>
                <w:iCs/>
                <w:color w:val="00B050"/>
              </w:rPr>
              <w:t>Erstellung des As-Built-Modells</w:t>
            </w:r>
          </w:p>
          <w:p w14:paraId="6D917010" w14:textId="440A5AAF" w:rsidR="00097580" w:rsidRPr="001B62CE" w:rsidRDefault="00097580" w:rsidP="00097580">
            <w:pPr>
              <w:pStyle w:val="Listenabsatz"/>
              <w:numPr>
                <w:ilvl w:val="0"/>
                <w:numId w:val="50"/>
              </w:numPr>
              <w:suppressAutoHyphens/>
              <w:spacing w:after="0"/>
              <w:contextualSpacing/>
              <w:jc w:val="left"/>
              <w:rPr>
                <w:color w:val="auto"/>
              </w:rPr>
            </w:pPr>
            <w:r w:rsidRPr="009C37C9">
              <w:rPr>
                <w:i/>
                <w:iCs/>
                <w:color w:val="00B050"/>
              </w:rPr>
              <w:t>Teilnahme an weiteren Besprechungsterminen mit den wesentlichen Projektbeteiligten</w:t>
            </w:r>
          </w:p>
        </w:tc>
      </w:tr>
      <w:tr w:rsidR="00097580" w:rsidRPr="00AF1821" w14:paraId="44857C94" w14:textId="77777777" w:rsidTr="00966A6A">
        <w:tc>
          <w:tcPr>
            <w:tcW w:w="2122" w:type="dxa"/>
          </w:tcPr>
          <w:p w14:paraId="304E41C1" w14:textId="1A18AB05" w:rsidR="00097580" w:rsidRPr="001B62CE" w:rsidRDefault="00097580" w:rsidP="00097580">
            <w:pPr>
              <w:suppressAutoHyphens/>
              <w:rPr>
                <w:color w:val="auto"/>
              </w:rPr>
            </w:pPr>
            <w:r w:rsidRPr="00857BAA">
              <w:rPr>
                <w:i/>
                <w:iCs/>
                <w:color w:val="00B050"/>
              </w:rPr>
              <w:t>Bauleiter</w:t>
            </w:r>
          </w:p>
        </w:tc>
        <w:tc>
          <w:tcPr>
            <w:tcW w:w="1984" w:type="dxa"/>
          </w:tcPr>
          <w:p w14:paraId="453D5DDB" w14:textId="7DB2693E" w:rsidR="00097580" w:rsidRPr="001B62CE" w:rsidRDefault="00097580" w:rsidP="00097580">
            <w:pPr>
              <w:suppressAutoHyphens/>
              <w:rPr>
                <w:color w:val="auto"/>
              </w:rPr>
            </w:pPr>
          </w:p>
        </w:tc>
        <w:tc>
          <w:tcPr>
            <w:tcW w:w="5238" w:type="dxa"/>
          </w:tcPr>
          <w:p w14:paraId="0750ECD7" w14:textId="77777777" w:rsidR="00097580" w:rsidRDefault="00097580" w:rsidP="00097580">
            <w:pPr>
              <w:pStyle w:val="Listenabsatz"/>
              <w:numPr>
                <w:ilvl w:val="0"/>
                <w:numId w:val="50"/>
              </w:numPr>
              <w:suppressAutoHyphens/>
              <w:autoSpaceDE w:val="0"/>
              <w:autoSpaceDN w:val="0"/>
              <w:adjustRightInd w:val="0"/>
              <w:spacing w:after="0"/>
              <w:contextualSpacing/>
              <w:jc w:val="left"/>
              <w:rPr>
                <w:i/>
                <w:iCs/>
                <w:color w:val="00B050"/>
              </w:rPr>
            </w:pPr>
            <w:r w:rsidRPr="009C37C9">
              <w:rPr>
                <w:i/>
                <w:iCs/>
                <w:color w:val="00B050"/>
              </w:rPr>
              <w:t>Teilnahme an weiteren Besprechungsterminen mit den wesentlichen Projektbeteiligten</w:t>
            </w:r>
          </w:p>
          <w:p w14:paraId="469ABB36" w14:textId="77777777" w:rsidR="00097580" w:rsidRDefault="00097580" w:rsidP="00097580">
            <w:pPr>
              <w:pStyle w:val="Listenabsatz"/>
              <w:numPr>
                <w:ilvl w:val="0"/>
                <w:numId w:val="50"/>
              </w:numPr>
              <w:suppressAutoHyphens/>
              <w:autoSpaceDE w:val="0"/>
              <w:autoSpaceDN w:val="0"/>
              <w:adjustRightInd w:val="0"/>
              <w:spacing w:after="0"/>
              <w:contextualSpacing/>
              <w:jc w:val="left"/>
              <w:rPr>
                <w:i/>
                <w:iCs/>
                <w:color w:val="00B050"/>
              </w:rPr>
            </w:pPr>
            <w:r>
              <w:rPr>
                <w:i/>
                <w:iCs/>
                <w:color w:val="00B050"/>
              </w:rPr>
              <w:t>Vertragsrelevanten Grundlagen einhalten</w:t>
            </w:r>
          </w:p>
          <w:p w14:paraId="526D41E3" w14:textId="390CEEEB" w:rsidR="00097580" w:rsidRPr="001B62CE" w:rsidRDefault="00097580" w:rsidP="00097580">
            <w:pPr>
              <w:pStyle w:val="Listenabsatz"/>
              <w:numPr>
                <w:ilvl w:val="0"/>
                <w:numId w:val="50"/>
              </w:numPr>
              <w:suppressAutoHyphens/>
              <w:spacing w:after="0"/>
              <w:contextualSpacing/>
              <w:jc w:val="left"/>
              <w:rPr>
                <w:color w:val="auto"/>
              </w:rPr>
            </w:pPr>
            <w:r>
              <w:rPr>
                <w:i/>
                <w:iCs/>
                <w:color w:val="00B050"/>
              </w:rPr>
              <w:t>…</w:t>
            </w:r>
          </w:p>
        </w:tc>
      </w:tr>
      <w:tr w:rsidR="00097580" w:rsidRPr="00AF1821" w14:paraId="00F3A3F2" w14:textId="77777777" w:rsidTr="00966A6A">
        <w:tc>
          <w:tcPr>
            <w:tcW w:w="2122" w:type="dxa"/>
          </w:tcPr>
          <w:p w14:paraId="26E17006" w14:textId="389023BE" w:rsidR="00097580" w:rsidRPr="00857BAA" w:rsidRDefault="00097580" w:rsidP="00097580">
            <w:pPr>
              <w:suppressAutoHyphens/>
              <w:rPr>
                <w:i/>
                <w:iCs/>
                <w:color w:val="00B050"/>
              </w:rPr>
            </w:pPr>
            <w:r w:rsidRPr="00857BAA">
              <w:rPr>
                <w:i/>
                <w:iCs/>
                <w:color w:val="00B050"/>
              </w:rPr>
              <w:t>Bauüberwacher</w:t>
            </w:r>
          </w:p>
        </w:tc>
        <w:tc>
          <w:tcPr>
            <w:tcW w:w="1984" w:type="dxa"/>
          </w:tcPr>
          <w:p w14:paraId="31935066" w14:textId="3DEC8F98" w:rsidR="00097580" w:rsidRPr="001B62CE" w:rsidRDefault="00097580" w:rsidP="00097580">
            <w:pPr>
              <w:suppressAutoHyphens/>
              <w:rPr>
                <w:color w:val="auto"/>
              </w:rPr>
            </w:pPr>
          </w:p>
        </w:tc>
        <w:tc>
          <w:tcPr>
            <w:tcW w:w="5238" w:type="dxa"/>
          </w:tcPr>
          <w:p w14:paraId="262A09EC" w14:textId="374172D4" w:rsidR="00097580" w:rsidRPr="00097580" w:rsidRDefault="00097580" w:rsidP="00097580">
            <w:pPr>
              <w:pStyle w:val="Listenabsatz"/>
              <w:numPr>
                <w:ilvl w:val="0"/>
                <w:numId w:val="50"/>
              </w:numPr>
              <w:suppressAutoHyphens/>
              <w:autoSpaceDE w:val="0"/>
              <w:autoSpaceDN w:val="0"/>
              <w:adjustRightInd w:val="0"/>
              <w:spacing w:after="0"/>
              <w:contextualSpacing/>
              <w:jc w:val="left"/>
              <w:rPr>
                <w:i/>
                <w:iCs/>
                <w:color w:val="00B050"/>
              </w:rPr>
            </w:pPr>
            <w:r w:rsidRPr="00097580">
              <w:rPr>
                <w:i/>
                <w:iCs/>
                <w:color w:val="00B050"/>
              </w:rPr>
              <w:t>Überwachung der termingerechten Ausführung aller Gewerke</w:t>
            </w:r>
          </w:p>
          <w:p w14:paraId="08557EE3" w14:textId="0A078978" w:rsidR="00097580" w:rsidRPr="00097580" w:rsidRDefault="00097580" w:rsidP="00097580">
            <w:pPr>
              <w:pStyle w:val="Listenabsatz"/>
              <w:numPr>
                <w:ilvl w:val="0"/>
                <w:numId w:val="50"/>
              </w:numPr>
              <w:suppressAutoHyphens/>
              <w:autoSpaceDE w:val="0"/>
              <w:autoSpaceDN w:val="0"/>
              <w:adjustRightInd w:val="0"/>
              <w:spacing w:after="0"/>
              <w:contextualSpacing/>
              <w:jc w:val="left"/>
              <w:rPr>
                <w:i/>
                <w:iCs/>
                <w:color w:val="00B050"/>
              </w:rPr>
            </w:pPr>
            <w:r w:rsidRPr="00097580">
              <w:rPr>
                <w:i/>
                <w:iCs/>
                <w:color w:val="00B050"/>
              </w:rPr>
              <w:t>Kontrolle, ob alle baulichen Maßnahmen den technischen Anforderungen entsprechen</w:t>
            </w:r>
            <w:r>
              <w:rPr>
                <w:i/>
                <w:iCs/>
                <w:color w:val="00B050"/>
              </w:rPr>
              <w:t xml:space="preserve"> anhand des Modells und BIM-Dokumentation</w:t>
            </w:r>
          </w:p>
          <w:p w14:paraId="7DD7D82A" w14:textId="77777777" w:rsidR="00097580" w:rsidRPr="00097580" w:rsidRDefault="00097580" w:rsidP="00097580">
            <w:pPr>
              <w:pStyle w:val="Listenabsatz"/>
              <w:numPr>
                <w:ilvl w:val="0"/>
                <w:numId w:val="50"/>
              </w:numPr>
              <w:suppressAutoHyphens/>
              <w:autoSpaceDE w:val="0"/>
              <w:autoSpaceDN w:val="0"/>
              <w:adjustRightInd w:val="0"/>
              <w:spacing w:after="0"/>
              <w:contextualSpacing/>
              <w:jc w:val="left"/>
              <w:rPr>
                <w:i/>
                <w:iCs/>
                <w:color w:val="00B050"/>
              </w:rPr>
            </w:pPr>
            <w:r w:rsidRPr="00097580">
              <w:rPr>
                <w:i/>
                <w:iCs/>
                <w:color w:val="00B050"/>
              </w:rPr>
              <w:lastRenderedPageBreak/>
              <w:t>Ständige Überwachung des Baufortschritts und der Kostenentwicklung</w:t>
            </w:r>
          </w:p>
          <w:p w14:paraId="24535CFC" w14:textId="31F09453" w:rsidR="00097580" w:rsidRPr="00097580" w:rsidRDefault="00097580" w:rsidP="00097580">
            <w:pPr>
              <w:pStyle w:val="Listenabsatz"/>
              <w:numPr>
                <w:ilvl w:val="0"/>
                <w:numId w:val="50"/>
              </w:numPr>
              <w:suppressAutoHyphens/>
              <w:autoSpaceDE w:val="0"/>
              <w:autoSpaceDN w:val="0"/>
              <w:adjustRightInd w:val="0"/>
              <w:spacing w:after="0"/>
              <w:contextualSpacing/>
              <w:jc w:val="left"/>
              <w:rPr>
                <w:i/>
                <w:iCs/>
                <w:color w:val="00B050"/>
              </w:rPr>
            </w:pPr>
            <w:r w:rsidRPr="00097580">
              <w:rPr>
                <w:i/>
                <w:iCs/>
                <w:color w:val="00B050"/>
              </w:rPr>
              <w:t>Sicherstellung der Qualität der Arbeiten und der verwendeten Materialien anhand des Modells</w:t>
            </w:r>
          </w:p>
          <w:p w14:paraId="2D22E652" w14:textId="1D49729A" w:rsidR="00097580" w:rsidRPr="00097580" w:rsidRDefault="00097580" w:rsidP="00097580">
            <w:pPr>
              <w:pStyle w:val="Listenabsatz"/>
              <w:numPr>
                <w:ilvl w:val="0"/>
                <w:numId w:val="50"/>
              </w:numPr>
              <w:suppressAutoHyphens/>
              <w:autoSpaceDE w:val="0"/>
              <w:autoSpaceDN w:val="0"/>
              <w:adjustRightInd w:val="0"/>
              <w:spacing w:after="0"/>
              <w:contextualSpacing/>
              <w:jc w:val="left"/>
              <w:rPr>
                <w:i/>
                <w:iCs/>
                <w:color w:val="00B050"/>
              </w:rPr>
            </w:pPr>
            <w:r w:rsidRPr="00097580">
              <w:rPr>
                <w:i/>
                <w:iCs/>
                <w:color w:val="00B050"/>
              </w:rPr>
              <w:t>Unterstützung bzw. Projekt-Report mit Fokus auf die Erstellung des As-Built-Modells</w:t>
            </w:r>
          </w:p>
          <w:p w14:paraId="2EEAA92A" w14:textId="5BAAF51C" w:rsidR="00097580" w:rsidRPr="00097580" w:rsidRDefault="00097580" w:rsidP="00097580">
            <w:pPr>
              <w:pStyle w:val="Listenabsatz"/>
              <w:numPr>
                <w:ilvl w:val="0"/>
                <w:numId w:val="50"/>
              </w:numPr>
              <w:suppressAutoHyphens/>
              <w:autoSpaceDE w:val="0"/>
              <w:autoSpaceDN w:val="0"/>
              <w:adjustRightInd w:val="0"/>
              <w:spacing w:after="0"/>
              <w:contextualSpacing/>
              <w:jc w:val="left"/>
              <w:rPr>
                <w:i/>
                <w:iCs/>
                <w:color w:val="00B050"/>
              </w:rPr>
            </w:pPr>
            <w:r w:rsidRPr="00097580">
              <w:rPr>
                <w:i/>
                <w:iCs/>
                <w:color w:val="00B050"/>
              </w:rPr>
              <w:t>Einladung und Führung der Bauberatungen anhand des Modells</w:t>
            </w:r>
          </w:p>
          <w:p w14:paraId="21F841C0" w14:textId="77777777" w:rsidR="00097580" w:rsidRDefault="00097580" w:rsidP="00097580">
            <w:pPr>
              <w:pStyle w:val="Listenabsatz"/>
              <w:numPr>
                <w:ilvl w:val="0"/>
                <w:numId w:val="50"/>
              </w:numPr>
              <w:suppressAutoHyphens/>
              <w:autoSpaceDE w:val="0"/>
              <w:autoSpaceDN w:val="0"/>
              <w:adjustRightInd w:val="0"/>
              <w:spacing w:after="0"/>
              <w:contextualSpacing/>
              <w:jc w:val="left"/>
              <w:rPr>
                <w:i/>
                <w:iCs/>
                <w:color w:val="00B050"/>
              </w:rPr>
            </w:pPr>
            <w:r w:rsidRPr="00097580">
              <w:rPr>
                <w:i/>
                <w:iCs/>
                <w:color w:val="00B050"/>
              </w:rPr>
              <w:t>ggf. Fortschreibung der BIM-Dokumentation (u. a. BAP)</w:t>
            </w:r>
          </w:p>
          <w:p w14:paraId="7B80380F" w14:textId="6B366CC9" w:rsidR="00097580" w:rsidRPr="009C37C9" w:rsidRDefault="00097580" w:rsidP="00097580">
            <w:pPr>
              <w:pStyle w:val="Listenabsatz"/>
              <w:numPr>
                <w:ilvl w:val="0"/>
                <w:numId w:val="50"/>
              </w:numPr>
              <w:suppressAutoHyphens/>
              <w:autoSpaceDE w:val="0"/>
              <w:autoSpaceDN w:val="0"/>
              <w:adjustRightInd w:val="0"/>
              <w:spacing w:after="0"/>
              <w:contextualSpacing/>
              <w:jc w:val="left"/>
              <w:rPr>
                <w:i/>
                <w:iCs/>
                <w:color w:val="00B050"/>
              </w:rPr>
            </w:pPr>
            <w:r>
              <w:rPr>
                <w:i/>
                <w:iCs/>
                <w:color w:val="00B050"/>
              </w:rPr>
              <w:t>…</w:t>
            </w:r>
          </w:p>
        </w:tc>
      </w:tr>
      <w:bookmarkEnd w:id="177"/>
    </w:tbl>
    <w:p w14:paraId="5BEAA926" w14:textId="77777777" w:rsidR="00097580" w:rsidRPr="0012165F" w:rsidRDefault="00097580">
      <w:pPr>
        <w:rPr>
          <w:color w:val="A6A6A6" w:themeColor="background1" w:themeShade="A6"/>
        </w:rPr>
      </w:pPr>
    </w:p>
    <w:p w14:paraId="02179A52" w14:textId="21E4F9E1" w:rsidR="00AC615B" w:rsidRDefault="00097580">
      <w:pPr>
        <w:pStyle w:val="berschrift3"/>
      </w:pPr>
      <w:bookmarkStart w:id="178" w:name="scroll-bookmark-27"/>
      <w:bookmarkEnd w:id="178"/>
      <w:r>
        <w:t>3.2.1 Projektorganisation</w:t>
      </w:r>
      <w:r w:rsidR="0083279F">
        <w:t xml:space="preserve"> Planung</w:t>
      </w:r>
    </w:p>
    <w:p w14:paraId="5E880032" w14:textId="60C71E4C" w:rsidR="00AC615B" w:rsidRDefault="00CC3413">
      <w:r>
        <w:t>Mit Angebotsabgabe ist die gesamte Projektorganisation des Bieters (bzw. Auftragnehmers) einschließlich der Nachunternehmer hier als Projektorganigramm einzufügen und im Projektverlauf vom AN fortzuschreiben.</w:t>
      </w:r>
    </w:p>
    <w:p w14:paraId="01821F0B" w14:textId="15949894" w:rsidR="00AC615B" w:rsidRPr="00FD57E3" w:rsidRDefault="008740F1" w:rsidP="002A1028">
      <w:r>
        <w:rPr>
          <w:i/>
          <w:noProof/>
          <w:color w:val="4F81BD" w:themeColor="accent1"/>
        </w:rPr>
        <w:drawing>
          <wp:anchor distT="0" distB="0" distL="114300" distR="114300" simplePos="0" relativeHeight="251663364" behindDoc="0" locked="0" layoutInCell="1" allowOverlap="1" wp14:anchorId="76B272E3" wp14:editId="0E6C61B0">
            <wp:simplePos x="0" y="0"/>
            <wp:positionH relativeFrom="page">
              <wp:align>right</wp:align>
            </wp:positionH>
            <wp:positionV relativeFrom="paragraph">
              <wp:posOffset>284480</wp:posOffset>
            </wp:positionV>
            <wp:extent cx="7547610" cy="6076950"/>
            <wp:effectExtent l="0" t="0" r="0" b="0"/>
            <wp:wrapNone/>
            <wp:docPr id="5" name="Diagram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14:sizeRelH relativeFrom="margin">
              <wp14:pctWidth>0</wp14:pctWidth>
            </wp14:sizeRelH>
            <wp14:sizeRelV relativeFrom="margin">
              <wp14:pctHeight>0</wp14:pctHeight>
            </wp14:sizeRelV>
          </wp:anchor>
        </w:drawing>
      </w:r>
    </w:p>
    <w:p w14:paraId="6EA56024" w14:textId="112C4754" w:rsidR="00FD57E3" w:rsidRDefault="00FD57E3" w:rsidP="00FD57E3">
      <w:pPr>
        <w:pStyle w:val="ScrollListBullet"/>
        <w:numPr>
          <w:ilvl w:val="0"/>
          <w:numId w:val="0"/>
        </w:numPr>
        <w:ind w:left="714" w:hanging="357"/>
        <w:rPr>
          <w:i/>
          <w:color w:val="0000FF"/>
        </w:rPr>
      </w:pPr>
    </w:p>
    <w:p w14:paraId="1993175F" w14:textId="28C88140" w:rsidR="0012165F" w:rsidRDefault="0012165F" w:rsidP="00FD57E3">
      <w:pPr>
        <w:pStyle w:val="ScrollListBullet"/>
        <w:numPr>
          <w:ilvl w:val="0"/>
          <w:numId w:val="0"/>
        </w:numPr>
        <w:ind w:left="714" w:hanging="357"/>
        <w:rPr>
          <w:i/>
          <w:color w:val="0000FF"/>
        </w:rPr>
      </w:pPr>
    </w:p>
    <w:p w14:paraId="5B19D38E" w14:textId="77777777" w:rsidR="0012165F" w:rsidRDefault="0012165F" w:rsidP="00FD57E3">
      <w:pPr>
        <w:pStyle w:val="ScrollListBullet"/>
        <w:numPr>
          <w:ilvl w:val="0"/>
          <w:numId w:val="0"/>
        </w:numPr>
        <w:ind w:left="714" w:hanging="357"/>
        <w:rPr>
          <w:i/>
          <w:color w:val="0000FF"/>
        </w:rPr>
      </w:pPr>
    </w:p>
    <w:p w14:paraId="135D978A" w14:textId="77777777" w:rsidR="0012165F" w:rsidRDefault="0012165F" w:rsidP="00FD57E3">
      <w:pPr>
        <w:pStyle w:val="ScrollListBullet"/>
        <w:numPr>
          <w:ilvl w:val="0"/>
          <w:numId w:val="0"/>
        </w:numPr>
        <w:ind w:left="714" w:hanging="357"/>
        <w:rPr>
          <w:i/>
          <w:color w:val="0000FF"/>
        </w:rPr>
      </w:pPr>
    </w:p>
    <w:p w14:paraId="5602B708" w14:textId="77777777" w:rsidR="0012165F" w:rsidRDefault="0012165F" w:rsidP="00FD57E3">
      <w:pPr>
        <w:pStyle w:val="ScrollListBullet"/>
        <w:numPr>
          <w:ilvl w:val="0"/>
          <w:numId w:val="0"/>
        </w:numPr>
        <w:ind w:left="714" w:hanging="357"/>
        <w:rPr>
          <w:i/>
          <w:color w:val="0000FF"/>
        </w:rPr>
      </w:pPr>
    </w:p>
    <w:p w14:paraId="5C6BD24A" w14:textId="77777777" w:rsidR="0012165F" w:rsidRDefault="0012165F" w:rsidP="00FD57E3">
      <w:pPr>
        <w:pStyle w:val="ScrollListBullet"/>
        <w:numPr>
          <w:ilvl w:val="0"/>
          <w:numId w:val="0"/>
        </w:numPr>
        <w:ind w:left="714" w:hanging="357"/>
        <w:rPr>
          <w:i/>
          <w:color w:val="0000FF"/>
        </w:rPr>
      </w:pPr>
    </w:p>
    <w:p w14:paraId="72A76491" w14:textId="77777777" w:rsidR="0012165F" w:rsidRDefault="0012165F" w:rsidP="00FD57E3">
      <w:pPr>
        <w:pStyle w:val="ScrollListBullet"/>
        <w:numPr>
          <w:ilvl w:val="0"/>
          <w:numId w:val="0"/>
        </w:numPr>
        <w:ind w:left="714" w:hanging="357"/>
        <w:rPr>
          <w:i/>
          <w:color w:val="0000FF"/>
        </w:rPr>
      </w:pPr>
    </w:p>
    <w:p w14:paraId="4023B9E7" w14:textId="77777777" w:rsidR="0012165F" w:rsidRDefault="0012165F" w:rsidP="00FD57E3">
      <w:pPr>
        <w:pStyle w:val="ScrollListBullet"/>
        <w:numPr>
          <w:ilvl w:val="0"/>
          <w:numId w:val="0"/>
        </w:numPr>
        <w:ind w:left="714" w:hanging="357"/>
        <w:rPr>
          <w:i/>
          <w:color w:val="0000FF"/>
        </w:rPr>
      </w:pPr>
    </w:p>
    <w:p w14:paraId="5252BFC3" w14:textId="77777777" w:rsidR="0012165F" w:rsidRDefault="0012165F" w:rsidP="00FD57E3">
      <w:pPr>
        <w:pStyle w:val="ScrollListBullet"/>
        <w:numPr>
          <w:ilvl w:val="0"/>
          <w:numId w:val="0"/>
        </w:numPr>
        <w:ind w:left="714" w:hanging="357"/>
        <w:rPr>
          <w:i/>
          <w:color w:val="0000FF"/>
        </w:rPr>
      </w:pPr>
    </w:p>
    <w:p w14:paraId="7ADA9341" w14:textId="77777777" w:rsidR="0012165F" w:rsidRDefault="0012165F" w:rsidP="00FD57E3">
      <w:pPr>
        <w:pStyle w:val="ScrollListBullet"/>
        <w:numPr>
          <w:ilvl w:val="0"/>
          <w:numId w:val="0"/>
        </w:numPr>
        <w:ind w:left="714" w:hanging="357"/>
        <w:rPr>
          <w:i/>
          <w:color w:val="0000FF"/>
        </w:rPr>
      </w:pPr>
    </w:p>
    <w:p w14:paraId="1EE31215" w14:textId="77777777" w:rsidR="0012165F" w:rsidRDefault="0012165F" w:rsidP="0012165F">
      <w:pPr>
        <w:pStyle w:val="ScrollListBullet"/>
        <w:numPr>
          <w:ilvl w:val="0"/>
          <w:numId w:val="0"/>
        </w:numPr>
        <w:rPr>
          <w:i/>
          <w:color w:val="0000FF"/>
        </w:rPr>
      </w:pPr>
    </w:p>
    <w:p w14:paraId="349D9BF1" w14:textId="77777777" w:rsidR="0012165F" w:rsidRDefault="0012165F" w:rsidP="00FD57E3">
      <w:pPr>
        <w:pStyle w:val="ScrollListBullet"/>
        <w:numPr>
          <w:ilvl w:val="0"/>
          <w:numId w:val="0"/>
        </w:numPr>
        <w:ind w:left="714" w:hanging="357"/>
        <w:rPr>
          <w:i/>
          <w:color w:val="0000FF"/>
        </w:rPr>
      </w:pPr>
    </w:p>
    <w:p w14:paraId="47790674" w14:textId="77777777" w:rsidR="0012165F" w:rsidRDefault="0012165F" w:rsidP="00FD57E3">
      <w:pPr>
        <w:pStyle w:val="ScrollListBullet"/>
        <w:numPr>
          <w:ilvl w:val="0"/>
          <w:numId w:val="0"/>
        </w:numPr>
        <w:ind w:left="714" w:hanging="357"/>
        <w:rPr>
          <w:i/>
          <w:color w:val="0000FF"/>
        </w:rPr>
      </w:pPr>
    </w:p>
    <w:p w14:paraId="3369B0DF" w14:textId="77777777" w:rsidR="00D465E6" w:rsidRDefault="00D465E6" w:rsidP="00FD57E3">
      <w:pPr>
        <w:pStyle w:val="ScrollListBullet"/>
        <w:numPr>
          <w:ilvl w:val="0"/>
          <w:numId w:val="0"/>
        </w:numPr>
        <w:ind w:left="714" w:hanging="357"/>
        <w:rPr>
          <w:i/>
          <w:color w:val="0000FF"/>
        </w:rPr>
      </w:pPr>
    </w:p>
    <w:p w14:paraId="170ACE8B" w14:textId="77777777" w:rsidR="00D465E6" w:rsidRDefault="00D465E6" w:rsidP="00FD57E3">
      <w:pPr>
        <w:pStyle w:val="ScrollListBullet"/>
        <w:numPr>
          <w:ilvl w:val="0"/>
          <w:numId w:val="0"/>
        </w:numPr>
        <w:ind w:left="714" w:hanging="357"/>
        <w:rPr>
          <w:i/>
          <w:color w:val="0000FF"/>
        </w:rPr>
      </w:pPr>
    </w:p>
    <w:p w14:paraId="6B7ADEF8" w14:textId="77777777" w:rsidR="0012165F" w:rsidRDefault="0012165F" w:rsidP="00FD57E3">
      <w:pPr>
        <w:pStyle w:val="ScrollListBullet"/>
        <w:numPr>
          <w:ilvl w:val="0"/>
          <w:numId w:val="0"/>
        </w:numPr>
        <w:ind w:left="714" w:hanging="357"/>
        <w:rPr>
          <w:i/>
          <w:color w:val="0000FF"/>
        </w:rPr>
      </w:pPr>
    </w:p>
    <w:p w14:paraId="6B798ACA" w14:textId="6B4387B4" w:rsidR="00FD57E3" w:rsidRDefault="00FD57E3" w:rsidP="0012165F">
      <w:pPr>
        <w:pStyle w:val="ScrollListBullet"/>
        <w:numPr>
          <w:ilvl w:val="0"/>
          <w:numId w:val="0"/>
        </w:numPr>
        <w:rPr>
          <w:i/>
          <w:color w:val="0000FF"/>
        </w:rPr>
      </w:pPr>
    </w:p>
    <w:p w14:paraId="6245947B" w14:textId="77777777" w:rsidR="00FD57E3" w:rsidRDefault="00FD57E3" w:rsidP="00FD57E3">
      <w:pPr>
        <w:pStyle w:val="ScrollListBullet"/>
        <w:numPr>
          <w:ilvl w:val="0"/>
          <w:numId w:val="0"/>
        </w:numPr>
        <w:ind w:left="714" w:hanging="357"/>
        <w:rPr>
          <w:i/>
          <w:color w:val="0000FF"/>
        </w:rPr>
      </w:pPr>
    </w:p>
    <w:p w14:paraId="093C08C0" w14:textId="77777777" w:rsidR="00FD57E3" w:rsidRDefault="00FD57E3" w:rsidP="00FD57E3">
      <w:pPr>
        <w:pStyle w:val="ScrollListBullet"/>
        <w:numPr>
          <w:ilvl w:val="0"/>
          <w:numId w:val="0"/>
        </w:numPr>
        <w:ind w:left="714" w:hanging="357"/>
        <w:rPr>
          <w:i/>
          <w:color w:val="0000FF"/>
        </w:rPr>
      </w:pPr>
    </w:p>
    <w:p w14:paraId="4E5E910F" w14:textId="77777777" w:rsidR="00FD57E3" w:rsidRDefault="00FD57E3" w:rsidP="00FD57E3">
      <w:pPr>
        <w:pStyle w:val="ScrollListBullet"/>
        <w:numPr>
          <w:ilvl w:val="0"/>
          <w:numId w:val="0"/>
        </w:numPr>
        <w:ind w:left="714" w:hanging="357"/>
        <w:rPr>
          <w:i/>
          <w:color w:val="0000FF"/>
        </w:rPr>
      </w:pPr>
    </w:p>
    <w:p w14:paraId="08112F2E" w14:textId="77777777" w:rsidR="008740F1" w:rsidRDefault="008740F1" w:rsidP="00FD57E3">
      <w:pPr>
        <w:pStyle w:val="ScrollListBullet"/>
        <w:numPr>
          <w:ilvl w:val="0"/>
          <w:numId w:val="0"/>
        </w:numPr>
        <w:ind w:left="714" w:hanging="357"/>
        <w:rPr>
          <w:i/>
          <w:color w:val="0000FF"/>
        </w:rPr>
      </w:pPr>
    </w:p>
    <w:p w14:paraId="784876C7" w14:textId="77777777" w:rsidR="008740F1" w:rsidRDefault="008740F1" w:rsidP="00FD57E3">
      <w:pPr>
        <w:pStyle w:val="ScrollListBullet"/>
        <w:numPr>
          <w:ilvl w:val="0"/>
          <w:numId w:val="0"/>
        </w:numPr>
        <w:ind w:left="714" w:hanging="357"/>
        <w:rPr>
          <w:i/>
          <w:color w:val="0000FF"/>
        </w:rPr>
      </w:pPr>
    </w:p>
    <w:p w14:paraId="7AE4446D" w14:textId="77777777" w:rsidR="008740F1" w:rsidRDefault="008740F1" w:rsidP="00FD57E3">
      <w:pPr>
        <w:pStyle w:val="ScrollListBullet"/>
        <w:numPr>
          <w:ilvl w:val="0"/>
          <w:numId w:val="0"/>
        </w:numPr>
        <w:ind w:left="714" w:hanging="357"/>
        <w:rPr>
          <w:i/>
          <w:color w:val="0000FF"/>
        </w:rPr>
      </w:pPr>
    </w:p>
    <w:p w14:paraId="71364B10" w14:textId="77777777" w:rsidR="008740F1" w:rsidRDefault="008740F1" w:rsidP="00FD57E3">
      <w:pPr>
        <w:pStyle w:val="ScrollListBullet"/>
        <w:numPr>
          <w:ilvl w:val="0"/>
          <w:numId w:val="0"/>
        </w:numPr>
        <w:ind w:left="714" w:hanging="357"/>
        <w:rPr>
          <w:i/>
          <w:color w:val="0000FF"/>
        </w:rPr>
      </w:pPr>
    </w:p>
    <w:p w14:paraId="4D2F9A45" w14:textId="77777777" w:rsidR="008740F1" w:rsidRDefault="008740F1" w:rsidP="00FD57E3">
      <w:pPr>
        <w:pStyle w:val="ScrollListBullet"/>
        <w:numPr>
          <w:ilvl w:val="0"/>
          <w:numId w:val="0"/>
        </w:numPr>
        <w:ind w:left="714" w:hanging="357"/>
        <w:rPr>
          <w:i/>
          <w:color w:val="0000FF"/>
        </w:rPr>
      </w:pPr>
    </w:p>
    <w:p w14:paraId="7B5ADD58" w14:textId="77777777" w:rsidR="008740F1" w:rsidRDefault="008740F1" w:rsidP="00FD57E3">
      <w:pPr>
        <w:pStyle w:val="ScrollListBullet"/>
        <w:numPr>
          <w:ilvl w:val="0"/>
          <w:numId w:val="0"/>
        </w:numPr>
        <w:ind w:left="714" w:hanging="357"/>
        <w:rPr>
          <w:i/>
          <w:color w:val="0000FF"/>
        </w:rPr>
      </w:pPr>
    </w:p>
    <w:p w14:paraId="5B2274E3" w14:textId="0AB4AD96" w:rsidR="00097580" w:rsidRDefault="00097580" w:rsidP="00097580">
      <w:pPr>
        <w:pStyle w:val="berschrift3"/>
      </w:pPr>
      <w:bookmarkStart w:id="179" w:name="_Hlk210917882"/>
      <w:r>
        <w:lastRenderedPageBreak/>
        <w:t xml:space="preserve">3.2.1 Projektorganisation </w:t>
      </w:r>
      <w:proofErr w:type="spellStart"/>
      <w:r>
        <w:t>Auasführung</w:t>
      </w:r>
      <w:proofErr w:type="spellEnd"/>
    </w:p>
    <w:p w14:paraId="53EB01A1" w14:textId="77777777" w:rsidR="00097580" w:rsidRPr="00097580" w:rsidRDefault="00097580" w:rsidP="00097580">
      <w:pPr>
        <w:rPr>
          <w:color w:val="00B050"/>
        </w:rPr>
      </w:pPr>
      <w:r w:rsidRPr="00097580">
        <w:rPr>
          <w:color w:val="00B050"/>
        </w:rPr>
        <w:t>Mit Angebotsabgabe ist die gesamte Projektorganisation des Bieters (bzw. Auftragnehmers) einschließlich der Nachunternehmer hier als Projektorganigramm einzufügen und im Projektverlauf vom AN fortzuschreiben.</w:t>
      </w:r>
    </w:p>
    <w:p w14:paraId="79AA5D2B" w14:textId="63333BA1" w:rsidR="00097580" w:rsidRPr="00FD57E3" w:rsidRDefault="00097580" w:rsidP="00097580"/>
    <w:p w14:paraId="17C5391A" w14:textId="1B4BF321" w:rsidR="00097580" w:rsidRDefault="00097580" w:rsidP="00097580">
      <w:pPr>
        <w:pStyle w:val="ScrollListBullet"/>
        <w:numPr>
          <w:ilvl w:val="0"/>
          <w:numId w:val="0"/>
        </w:numPr>
        <w:ind w:left="714" w:hanging="357"/>
        <w:rPr>
          <w:i/>
          <w:color w:val="0000FF"/>
        </w:rPr>
      </w:pPr>
    </w:p>
    <w:p w14:paraId="042C654D" w14:textId="3F8379D0" w:rsidR="00097580" w:rsidRDefault="00097580" w:rsidP="00097580">
      <w:pPr>
        <w:pStyle w:val="ScrollListBullet"/>
        <w:numPr>
          <w:ilvl w:val="0"/>
          <w:numId w:val="0"/>
        </w:numPr>
        <w:ind w:left="714" w:hanging="357"/>
        <w:rPr>
          <w:i/>
          <w:color w:val="0000FF"/>
        </w:rPr>
      </w:pPr>
      <w:r>
        <w:rPr>
          <w:i/>
          <w:noProof/>
          <w:color w:val="4F81BD" w:themeColor="accent1"/>
        </w:rPr>
        <w:drawing>
          <wp:anchor distT="0" distB="0" distL="114300" distR="114300" simplePos="0" relativeHeight="251693060" behindDoc="0" locked="0" layoutInCell="1" allowOverlap="1" wp14:anchorId="02ECF574" wp14:editId="4B4B97BC">
            <wp:simplePos x="0" y="0"/>
            <wp:positionH relativeFrom="page">
              <wp:posOffset>-6350</wp:posOffset>
            </wp:positionH>
            <wp:positionV relativeFrom="paragraph">
              <wp:posOffset>274955</wp:posOffset>
            </wp:positionV>
            <wp:extent cx="7547610" cy="4676775"/>
            <wp:effectExtent l="0" t="19050" r="0" b="0"/>
            <wp:wrapNone/>
            <wp:docPr id="1663390132" name="Diagramm 166339013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14:sizeRelH relativeFrom="margin">
              <wp14:pctWidth>0</wp14:pctWidth>
            </wp14:sizeRelH>
            <wp14:sizeRelV relativeFrom="margin">
              <wp14:pctHeight>0</wp14:pctHeight>
            </wp14:sizeRelV>
          </wp:anchor>
        </w:drawing>
      </w:r>
    </w:p>
    <w:p w14:paraId="3637000F" w14:textId="2CAF432F" w:rsidR="00097580" w:rsidRDefault="00097580" w:rsidP="00097580">
      <w:pPr>
        <w:pStyle w:val="ScrollListBullet"/>
        <w:numPr>
          <w:ilvl w:val="0"/>
          <w:numId w:val="0"/>
        </w:numPr>
        <w:ind w:left="714" w:hanging="357"/>
        <w:rPr>
          <w:i/>
          <w:color w:val="0000FF"/>
        </w:rPr>
      </w:pPr>
    </w:p>
    <w:p w14:paraId="770A050E" w14:textId="77777777" w:rsidR="00097580" w:rsidRDefault="00097580" w:rsidP="00097580">
      <w:pPr>
        <w:pStyle w:val="ScrollListBullet"/>
        <w:numPr>
          <w:ilvl w:val="0"/>
          <w:numId w:val="0"/>
        </w:numPr>
        <w:ind w:left="714" w:hanging="357"/>
        <w:rPr>
          <w:i/>
          <w:color w:val="0000FF"/>
        </w:rPr>
      </w:pPr>
    </w:p>
    <w:p w14:paraId="5670E079" w14:textId="77777777" w:rsidR="00097580" w:rsidRDefault="00097580" w:rsidP="00097580">
      <w:pPr>
        <w:pStyle w:val="ScrollListBullet"/>
        <w:numPr>
          <w:ilvl w:val="0"/>
          <w:numId w:val="0"/>
        </w:numPr>
        <w:ind w:left="714" w:hanging="357"/>
        <w:rPr>
          <w:i/>
          <w:color w:val="0000FF"/>
        </w:rPr>
      </w:pPr>
    </w:p>
    <w:p w14:paraId="43605B7F" w14:textId="77777777" w:rsidR="00097580" w:rsidRDefault="00097580" w:rsidP="00097580">
      <w:pPr>
        <w:pStyle w:val="ScrollListBullet"/>
        <w:numPr>
          <w:ilvl w:val="0"/>
          <w:numId w:val="0"/>
        </w:numPr>
        <w:ind w:left="714" w:hanging="357"/>
        <w:rPr>
          <w:i/>
          <w:color w:val="0000FF"/>
        </w:rPr>
      </w:pPr>
    </w:p>
    <w:p w14:paraId="62A2F34C" w14:textId="77777777" w:rsidR="00097580" w:rsidRDefault="00097580" w:rsidP="00097580">
      <w:pPr>
        <w:pStyle w:val="ScrollListBullet"/>
        <w:numPr>
          <w:ilvl w:val="0"/>
          <w:numId w:val="0"/>
        </w:numPr>
        <w:ind w:left="714" w:hanging="357"/>
        <w:rPr>
          <w:i/>
          <w:color w:val="0000FF"/>
        </w:rPr>
      </w:pPr>
    </w:p>
    <w:p w14:paraId="205C947C" w14:textId="77777777" w:rsidR="00097580" w:rsidRDefault="00097580" w:rsidP="00097580">
      <w:pPr>
        <w:pStyle w:val="ScrollListBullet"/>
        <w:numPr>
          <w:ilvl w:val="0"/>
          <w:numId w:val="0"/>
        </w:numPr>
        <w:ind w:left="714" w:hanging="357"/>
        <w:rPr>
          <w:i/>
          <w:color w:val="0000FF"/>
        </w:rPr>
      </w:pPr>
    </w:p>
    <w:p w14:paraId="1AB925C7" w14:textId="77777777" w:rsidR="00097580" w:rsidRDefault="00097580" w:rsidP="00097580">
      <w:pPr>
        <w:pStyle w:val="ScrollListBullet"/>
        <w:numPr>
          <w:ilvl w:val="0"/>
          <w:numId w:val="0"/>
        </w:numPr>
        <w:ind w:left="714" w:hanging="357"/>
        <w:rPr>
          <w:i/>
          <w:color w:val="0000FF"/>
        </w:rPr>
      </w:pPr>
    </w:p>
    <w:p w14:paraId="4BEAF6C5" w14:textId="77777777" w:rsidR="00097580" w:rsidRDefault="00097580" w:rsidP="00097580">
      <w:pPr>
        <w:pStyle w:val="ScrollListBullet"/>
        <w:numPr>
          <w:ilvl w:val="0"/>
          <w:numId w:val="0"/>
        </w:numPr>
        <w:ind w:left="714" w:hanging="357"/>
        <w:rPr>
          <w:i/>
          <w:color w:val="0000FF"/>
        </w:rPr>
      </w:pPr>
    </w:p>
    <w:p w14:paraId="1009B53E" w14:textId="77777777" w:rsidR="00097580" w:rsidRDefault="00097580" w:rsidP="00097580">
      <w:pPr>
        <w:pStyle w:val="ScrollListBullet"/>
        <w:numPr>
          <w:ilvl w:val="0"/>
          <w:numId w:val="0"/>
        </w:numPr>
        <w:rPr>
          <w:i/>
          <w:color w:val="0000FF"/>
        </w:rPr>
      </w:pPr>
    </w:p>
    <w:p w14:paraId="5F7ABE8C" w14:textId="77777777" w:rsidR="00097580" w:rsidRDefault="00097580" w:rsidP="00097580">
      <w:pPr>
        <w:pStyle w:val="ScrollListBullet"/>
        <w:numPr>
          <w:ilvl w:val="0"/>
          <w:numId w:val="0"/>
        </w:numPr>
        <w:ind w:left="714" w:hanging="357"/>
        <w:rPr>
          <w:i/>
          <w:color w:val="0000FF"/>
        </w:rPr>
      </w:pPr>
    </w:p>
    <w:p w14:paraId="553A7E29" w14:textId="77777777" w:rsidR="008740F1" w:rsidRDefault="008740F1" w:rsidP="00FD57E3">
      <w:pPr>
        <w:pStyle w:val="ScrollListBullet"/>
        <w:numPr>
          <w:ilvl w:val="0"/>
          <w:numId w:val="0"/>
        </w:numPr>
        <w:ind w:left="714" w:hanging="357"/>
        <w:rPr>
          <w:i/>
          <w:color w:val="0000FF"/>
        </w:rPr>
      </w:pPr>
    </w:p>
    <w:p w14:paraId="4C321484" w14:textId="77777777" w:rsidR="008740F1" w:rsidRDefault="008740F1" w:rsidP="00FD57E3">
      <w:pPr>
        <w:pStyle w:val="ScrollListBullet"/>
        <w:numPr>
          <w:ilvl w:val="0"/>
          <w:numId w:val="0"/>
        </w:numPr>
        <w:ind w:left="714" w:hanging="357"/>
        <w:rPr>
          <w:i/>
          <w:color w:val="0000FF"/>
        </w:rPr>
      </w:pPr>
    </w:p>
    <w:bookmarkEnd w:id="179"/>
    <w:p w14:paraId="52FE81F0" w14:textId="77777777" w:rsidR="008740F1" w:rsidRDefault="008740F1" w:rsidP="00FD57E3">
      <w:pPr>
        <w:pStyle w:val="ScrollListBullet"/>
        <w:numPr>
          <w:ilvl w:val="0"/>
          <w:numId w:val="0"/>
        </w:numPr>
        <w:ind w:left="714" w:hanging="357"/>
        <w:rPr>
          <w:i/>
          <w:color w:val="0000FF"/>
        </w:rPr>
      </w:pPr>
    </w:p>
    <w:p w14:paraId="4A79EE35" w14:textId="77777777" w:rsidR="002A1028" w:rsidRDefault="002A1028" w:rsidP="00FD57E3">
      <w:pPr>
        <w:pStyle w:val="ScrollListBullet"/>
        <w:numPr>
          <w:ilvl w:val="0"/>
          <w:numId w:val="0"/>
        </w:numPr>
        <w:ind w:left="714" w:hanging="357"/>
        <w:rPr>
          <w:i/>
          <w:color w:val="0000FF"/>
        </w:rPr>
      </w:pPr>
    </w:p>
    <w:p w14:paraId="4B61B090" w14:textId="77777777" w:rsidR="00097580" w:rsidRDefault="00097580" w:rsidP="00FD57E3">
      <w:pPr>
        <w:pStyle w:val="ScrollListBullet"/>
        <w:numPr>
          <w:ilvl w:val="0"/>
          <w:numId w:val="0"/>
        </w:numPr>
        <w:ind w:left="714" w:hanging="357"/>
        <w:rPr>
          <w:i/>
          <w:color w:val="0000FF"/>
        </w:rPr>
      </w:pPr>
    </w:p>
    <w:p w14:paraId="34E3AA0D" w14:textId="77777777" w:rsidR="00097580" w:rsidRDefault="00097580" w:rsidP="00FD57E3">
      <w:pPr>
        <w:pStyle w:val="ScrollListBullet"/>
        <w:numPr>
          <w:ilvl w:val="0"/>
          <w:numId w:val="0"/>
        </w:numPr>
        <w:ind w:left="714" w:hanging="357"/>
        <w:rPr>
          <w:i/>
          <w:color w:val="0000FF"/>
        </w:rPr>
      </w:pPr>
    </w:p>
    <w:p w14:paraId="2E8F2FC6" w14:textId="77777777" w:rsidR="00097580" w:rsidRDefault="00097580" w:rsidP="00FD57E3">
      <w:pPr>
        <w:pStyle w:val="ScrollListBullet"/>
        <w:numPr>
          <w:ilvl w:val="0"/>
          <w:numId w:val="0"/>
        </w:numPr>
        <w:ind w:left="714" w:hanging="357"/>
        <w:rPr>
          <w:i/>
          <w:color w:val="0000FF"/>
        </w:rPr>
      </w:pPr>
    </w:p>
    <w:p w14:paraId="1A943B62" w14:textId="77777777" w:rsidR="00097580" w:rsidRDefault="00097580" w:rsidP="00FD57E3">
      <w:pPr>
        <w:pStyle w:val="ScrollListBullet"/>
        <w:numPr>
          <w:ilvl w:val="0"/>
          <w:numId w:val="0"/>
        </w:numPr>
        <w:ind w:left="714" w:hanging="357"/>
        <w:rPr>
          <w:i/>
          <w:color w:val="0000FF"/>
        </w:rPr>
      </w:pPr>
    </w:p>
    <w:p w14:paraId="1F5CF5F2" w14:textId="77777777" w:rsidR="00097580" w:rsidRDefault="00097580" w:rsidP="00FD57E3">
      <w:pPr>
        <w:pStyle w:val="ScrollListBullet"/>
        <w:numPr>
          <w:ilvl w:val="0"/>
          <w:numId w:val="0"/>
        </w:numPr>
        <w:ind w:left="714" w:hanging="357"/>
        <w:rPr>
          <w:i/>
          <w:color w:val="0000FF"/>
        </w:rPr>
      </w:pPr>
    </w:p>
    <w:p w14:paraId="2D97E9C0" w14:textId="77777777" w:rsidR="00097580" w:rsidRDefault="00097580" w:rsidP="00FD57E3">
      <w:pPr>
        <w:pStyle w:val="ScrollListBullet"/>
        <w:numPr>
          <w:ilvl w:val="0"/>
          <w:numId w:val="0"/>
        </w:numPr>
        <w:ind w:left="714" w:hanging="357"/>
        <w:rPr>
          <w:i/>
          <w:color w:val="0000FF"/>
        </w:rPr>
      </w:pPr>
    </w:p>
    <w:p w14:paraId="7379AF9E" w14:textId="77777777" w:rsidR="00097580" w:rsidRDefault="00097580" w:rsidP="00FD57E3">
      <w:pPr>
        <w:pStyle w:val="ScrollListBullet"/>
        <w:numPr>
          <w:ilvl w:val="0"/>
          <w:numId w:val="0"/>
        </w:numPr>
        <w:ind w:left="714" w:hanging="357"/>
        <w:rPr>
          <w:i/>
          <w:color w:val="0000FF"/>
        </w:rPr>
      </w:pPr>
    </w:p>
    <w:p w14:paraId="77EDA60F" w14:textId="77777777" w:rsidR="00AC615B" w:rsidRDefault="00CC3413">
      <w:pPr>
        <w:pStyle w:val="berschrift3"/>
      </w:pPr>
      <w:bookmarkStart w:id="180" w:name="scroll-bookmark-29"/>
      <w:bookmarkStart w:id="181" w:name="scroll-bookmark-30"/>
      <w:bookmarkStart w:id="182" w:name="_Toc191382623"/>
      <w:bookmarkEnd w:id="180"/>
      <w:r>
        <w:t>3.3 Projektbeteiligtenliste</w:t>
      </w:r>
      <w:bookmarkEnd w:id="181"/>
      <w:bookmarkEnd w:id="182"/>
    </w:p>
    <w:p w14:paraId="73088F13" w14:textId="612500A6" w:rsidR="00AC615B" w:rsidRPr="00A113A3" w:rsidRDefault="00A113A3">
      <w:pPr>
        <w:rPr>
          <w:color w:val="00B050"/>
        </w:rPr>
      </w:pPr>
      <w:bookmarkStart w:id="183" w:name="_Hlk210917908"/>
      <w:r w:rsidRPr="00A113A3">
        <w:rPr>
          <w:color w:val="00B050"/>
        </w:rPr>
        <w:t xml:space="preserve">Deeplink zur Projektbeteiligtenliste in PKP </w:t>
      </w:r>
      <w:r w:rsidRPr="00A113A3">
        <w:rPr>
          <w:color w:val="00B050"/>
        </w:rPr>
        <w:sym w:font="Wingdings" w:char="F0E0"/>
      </w:r>
    </w:p>
    <w:p w14:paraId="39B2912D" w14:textId="77777777" w:rsidR="00AC615B" w:rsidRDefault="00CC3413">
      <w:pPr>
        <w:pStyle w:val="berschrift2"/>
      </w:pPr>
      <w:bookmarkStart w:id="184" w:name="scroll-bookmark-31"/>
      <w:bookmarkStart w:id="185" w:name="scroll-bookmark-32"/>
      <w:bookmarkStart w:id="186" w:name="_Toc191382624"/>
      <w:bookmarkEnd w:id="183"/>
      <w:bookmarkEnd w:id="184"/>
      <w:r>
        <w:lastRenderedPageBreak/>
        <w:t>4 Qualitätssicherung</w:t>
      </w:r>
      <w:bookmarkEnd w:id="185"/>
      <w:bookmarkEnd w:id="186"/>
    </w:p>
    <w:p w14:paraId="12784DBB" w14:textId="5A9E239B" w:rsidR="00AC615B" w:rsidRDefault="00CC3413">
      <w:r>
        <w:t xml:space="preserve">Die Sicherstellung der Planungsqualität verantwortet der Auftragnehmer. Die Anforderungen des Auftraggebers an die Qualitätssicherung und deren Dokumentation sind insbesondere </w:t>
      </w:r>
      <w:r w:rsidR="00941171">
        <w:t>im</w:t>
      </w:r>
      <w:r>
        <w:t xml:space="preserve"> </w:t>
      </w:r>
      <w:hyperlink r:id="rId38" w:history="1">
        <w:r w:rsidRPr="00137026">
          <w:rPr>
            <w:rStyle w:val="Hyperlink"/>
          </w:rPr>
          <w:t>Qualitätssicherungsbericht</w:t>
        </w:r>
      </w:hyperlink>
      <w:r>
        <w:t xml:space="preserve"> sowie 3.9 Sicherung Modellqualität der </w:t>
      </w:r>
      <w:hyperlink r:id="rId39" w:history="1">
        <w:r>
          <w:rPr>
            <w:rStyle w:val="Hyperlink"/>
          </w:rPr>
          <w:t>Vorgaben zur Anwendung der BIM-Methodik</w:t>
        </w:r>
      </w:hyperlink>
      <w:r>
        <w:t>, Anlage 15 des Architekten-/ Ingenieurvertrages, beschrieben.</w:t>
      </w:r>
    </w:p>
    <w:p w14:paraId="277CA2AC" w14:textId="77777777" w:rsidR="00A113A3" w:rsidRDefault="00A113A3">
      <w:pPr>
        <w:rPr>
          <w:rStyle w:val="Hyperlink"/>
          <w:u w:val="none"/>
        </w:rPr>
      </w:pPr>
      <w:bookmarkStart w:id="187" w:name="_Hlk210917934"/>
      <w:r w:rsidRPr="00A113A3">
        <w:rPr>
          <w:rStyle w:val="Hyperlink"/>
          <w:u w:val="none"/>
        </w:rPr>
        <w:t xml:space="preserve">[Der Bieter erläutert nachfolgend seine Strategie zur internen Qualitätssicherung (Punkt 1). Die Strategie ist durch den Auftragnehmer 4 Wochen nach </w:t>
      </w:r>
      <w:proofErr w:type="gramStart"/>
      <w:r w:rsidRPr="00A113A3">
        <w:rPr>
          <w:rStyle w:val="Hyperlink"/>
          <w:u w:val="none"/>
        </w:rPr>
        <w:t>Auftragserteilung</w:t>
      </w:r>
      <w:proofErr w:type="gramEnd"/>
      <w:r w:rsidRPr="00A113A3">
        <w:rPr>
          <w:rStyle w:val="Hyperlink"/>
          <w:u w:val="none"/>
        </w:rPr>
        <w:t xml:space="preserve"> um Punkt 2 und 3 in Bezug auf das Gesamtprojekt zu vervollständigen sowie im Projektverlauf innerhalb dieses Dokumentes zu detaillieren und fortzuschreiben. Zur Angebotsabgabe muss die Erläuterung zur Qualitätssicherung mind. die gem. Punkt 1 benannten Punkte beinhalten: </w:t>
      </w:r>
    </w:p>
    <w:p w14:paraId="55E45DD8" w14:textId="0572E29C" w:rsidR="00A113A3" w:rsidRPr="00A113A3" w:rsidRDefault="00A113A3" w:rsidP="00A113A3">
      <w:pPr>
        <w:pStyle w:val="Listenabsatz"/>
        <w:numPr>
          <w:ilvl w:val="0"/>
          <w:numId w:val="59"/>
        </w:numPr>
        <w:rPr>
          <w:rStyle w:val="Hyperlink"/>
          <w:u w:val="none"/>
        </w:rPr>
      </w:pPr>
      <w:r w:rsidRPr="00A113A3">
        <w:rPr>
          <w:rStyle w:val="Hyperlink"/>
          <w:u w:val="none"/>
        </w:rPr>
        <w:t>Interne Qualitätssicherung der Fach- und Objektplanung. Die Prozessbeschreibung beinhaltet nachfolgend aufgeführte Teilaufgaben, denen jeweils Zuständigkeiten sowie Zeitpunkte bzw. Frequenzen zugeordnet sind:</w:t>
      </w:r>
    </w:p>
    <w:p w14:paraId="06A97FE1" w14:textId="77777777" w:rsidR="00A113A3" w:rsidRDefault="00A113A3" w:rsidP="00A113A3">
      <w:pPr>
        <w:pStyle w:val="Listenabsatz"/>
        <w:numPr>
          <w:ilvl w:val="1"/>
          <w:numId w:val="43"/>
        </w:numPr>
        <w:ind w:left="993" w:hanging="284"/>
        <w:rPr>
          <w:rStyle w:val="Hyperlink"/>
          <w:u w:val="none"/>
        </w:rPr>
      </w:pPr>
      <w:r w:rsidRPr="00A113A3">
        <w:rPr>
          <w:rStyle w:val="Hyperlink"/>
          <w:u w:val="none"/>
        </w:rPr>
        <w:t xml:space="preserve">Überprüfung der Modellübergaben und Datenkonventionen (gem. 2.1 Qualitätssicherungsbericht) </w:t>
      </w:r>
    </w:p>
    <w:p w14:paraId="72C95EF0" w14:textId="77777777" w:rsidR="00A113A3" w:rsidRDefault="00A113A3" w:rsidP="00A113A3">
      <w:pPr>
        <w:pStyle w:val="Listenabsatz"/>
        <w:numPr>
          <w:ilvl w:val="1"/>
          <w:numId w:val="43"/>
        </w:numPr>
        <w:ind w:left="993" w:hanging="284"/>
        <w:rPr>
          <w:rStyle w:val="Hyperlink"/>
          <w:u w:val="none"/>
        </w:rPr>
      </w:pPr>
      <w:r w:rsidRPr="00A113A3">
        <w:rPr>
          <w:rStyle w:val="Hyperlink"/>
          <w:u w:val="none"/>
        </w:rPr>
        <w:t xml:space="preserve">Überprüfung der Projektanforderungen (gem. 2.2 Qualitätssicherungsbericht) </w:t>
      </w:r>
    </w:p>
    <w:p w14:paraId="7AA95FC2" w14:textId="3A967727" w:rsidR="00A113A3" w:rsidRDefault="00A113A3" w:rsidP="00A113A3">
      <w:pPr>
        <w:pStyle w:val="Listenabsatz"/>
        <w:numPr>
          <w:ilvl w:val="1"/>
          <w:numId w:val="43"/>
        </w:numPr>
        <w:ind w:left="993" w:hanging="284"/>
        <w:rPr>
          <w:rStyle w:val="Hyperlink"/>
          <w:u w:val="none"/>
        </w:rPr>
      </w:pPr>
      <w:r w:rsidRPr="00A113A3">
        <w:rPr>
          <w:rStyle w:val="Hyperlink"/>
          <w:u w:val="none"/>
        </w:rPr>
        <w:t xml:space="preserve">Überprüfung der Anforderungen Qualitätssicherungsbericht) </w:t>
      </w:r>
    </w:p>
    <w:p w14:paraId="707E1D5A" w14:textId="77777777" w:rsidR="00A113A3" w:rsidRDefault="00A113A3" w:rsidP="00A113A3">
      <w:pPr>
        <w:pStyle w:val="Listenabsatz"/>
        <w:numPr>
          <w:ilvl w:val="1"/>
          <w:numId w:val="43"/>
        </w:numPr>
        <w:ind w:left="993" w:hanging="284"/>
        <w:rPr>
          <w:rStyle w:val="Hyperlink"/>
          <w:u w:val="none"/>
        </w:rPr>
      </w:pPr>
      <w:r w:rsidRPr="00A113A3">
        <w:rPr>
          <w:rStyle w:val="Hyperlink"/>
          <w:u w:val="none"/>
        </w:rPr>
        <w:t xml:space="preserve">Überprüfung der Modell- an das BIM-Modell (gem. 2.3 und Bauteilanforderungen (gem. 2.4 Qualitätssicherungsbericht) </w:t>
      </w:r>
    </w:p>
    <w:p w14:paraId="59088959" w14:textId="4606086D" w:rsidR="00A113A3" w:rsidRDefault="00A113A3" w:rsidP="00A113A3">
      <w:pPr>
        <w:pStyle w:val="Listenabsatz"/>
        <w:numPr>
          <w:ilvl w:val="1"/>
          <w:numId w:val="43"/>
        </w:numPr>
        <w:ind w:left="993" w:hanging="284"/>
        <w:rPr>
          <w:rStyle w:val="Hyperlink"/>
          <w:u w:val="none"/>
        </w:rPr>
      </w:pPr>
      <w:r w:rsidRPr="00A113A3">
        <w:rPr>
          <w:rStyle w:val="Hyperlink"/>
          <w:u w:val="none"/>
        </w:rPr>
        <w:t>Überprüfung der Modell- und Plankonsistenz (gem. 2.5 Qualitätssicherungsbericht)</w:t>
      </w:r>
    </w:p>
    <w:p w14:paraId="080A9F44" w14:textId="7F813115" w:rsidR="00A113A3" w:rsidRDefault="00A113A3" w:rsidP="00A113A3">
      <w:pPr>
        <w:pStyle w:val="Listenabsatz"/>
        <w:numPr>
          <w:ilvl w:val="0"/>
          <w:numId w:val="59"/>
        </w:numPr>
        <w:rPr>
          <w:rStyle w:val="Hyperlink"/>
          <w:u w:val="none"/>
        </w:rPr>
      </w:pPr>
      <w:r w:rsidRPr="00A113A3">
        <w:rPr>
          <w:rStyle w:val="Hyperlink"/>
          <w:u w:val="none"/>
        </w:rPr>
        <w:t xml:space="preserve"> Gesamtprozess der Qualitätssicherung (inkl. Frequenzen, Zuständigkeiten) </w:t>
      </w:r>
    </w:p>
    <w:p w14:paraId="59906496" w14:textId="52D94DB0" w:rsidR="00A113A3" w:rsidRPr="00A113A3" w:rsidRDefault="00A113A3" w:rsidP="00A113A3">
      <w:pPr>
        <w:pStyle w:val="Listenabsatz"/>
        <w:numPr>
          <w:ilvl w:val="0"/>
          <w:numId w:val="59"/>
        </w:numPr>
        <w:rPr>
          <w:rStyle w:val="Hyperlink"/>
          <w:u w:val="none"/>
        </w:rPr>
      </w:pPr>
      <w:r w:rsidRPr="00A113A3">
        <w:rPr>
          <w:rStyle w:val="Hyperlink"/>
          <w:u w:val="none"/>
        </w:rPr>
        <w:t>Werkzeuge/Anwendungen für die Qualitätssicherung]</w:t>
      </w:r>
    </w:p>
    <w:p w14:paraId="29B71975" w14:textId="77777777" w:rsidR="00AC615B" w:rsidRDefault="00CC3413">
      <w:pPr>
        <w:pStyle w:val="berschrift3"/>
      </w:pPr>
      <w:bookmarkStart w:id="188" w:name="scroll-bookmark-33"/>
      <w:bookmarkStart w:id="189" w:name="scroll-bookmark-34"/>
      <w:bookmarkStart w:id="190" w:name="_Toc191382625"/>
      <w:bookmarkEnd w:id="187"/>
      <w:bookmarkEnd w:id="188"/>
      <w:r>
        <w:t>4.1 Strategie der Qualitätssicherung</w:t>
      </w:r>
      <w:bookmarkEnd w:id="189"/>
      <w:bookmarkEnd w:id="190"/>
    </w:p>
    <w:p w14:paraId="7F046464" w14:textId="37E7518A" w:rsidR="00A42BF8" w:rsidRPr="00A113A3" w:rsidRDefault="00A42BF8" w:rsidP="00A113A3">
      <w:pPr>
        <w:pStyle w:val="Textkrper"/>
        <w:numPr>
          <w:ilvl w:val="0"/>
          <w:numId w:val="46"/>
        </w:numPr>
        <w:rPr>
          <w:rFonts w:eastAsiaTheme="minorHAnsi" w:cstheme="minorBidi"/>
          <w:iCs/>
          <w:noProof/>
          <w:color w:val="00B050"/>
          <w:szCs w:val="22"/>
          <w:lang w:bidi="de-DE"/>
        </w:rPr>
      </w:pPr>
      <w:bookmarkStart w:id="191" w:name="scroll-bookmark-35"/>
      <w:bookmarkStart w:id="192" w:name="scroll-bookmark-36"/>
      <w:bookmarkStart w:id="193" w:name="_Toc191382626"/>
      <w:bookmarkEnd w:id="191"/>
    </w:p>
    <w:p w14:paraId="0C8B40C8" w14:textId="77777777" w:rsidR="00AC615B" w:rsidRDefault="00CC3413">
      <w:pPr>
        <w:pStyle w:val="berschrift2"/>
      </w:pPr>
      <w:r>
        <w:lastRenderedPageBreak/>
        <w:t>5 Strategie der Zusammenarbeit</w:t>
      </w:r>
      <w:bookmarkEnd w:id="192"/>
      <w:bookmarkEnd w:id="193"/>
    </w:p>
    <w:p w14:paraId="5540FC9E" w14:textId="77777777" w:rsidR="00AC615B" w:rsidRDefault="00CC3413">
      <w:r>
        <w:t>Nachfolgend ist die Zusammenarbeit in Bezug auf die Organisation und technologische Unterstützung im BIM-Projekt darzustellen.</w:t>
      </w:r>
    </w:p>
    <w:p w14:paraId="39280993" w14:textId="77777777" w:rsidR="00AC615B" w:rsidRDefault="00CC3413">
      <w:pPr>
        <w:pStyle w:val="berschrift3"/>
      </w:pPr>
      <w:bookmarkStart w:id="194" w:name="scroll-bookmark-37"/>
      <w:bookmarkStart w:id="195" w:name="scroll-bookmark-38"/>
      <w:bookmarkStart w:id="196" w:name="_Toc191382627"/>
      <w:bookmarkEnd w:id="194"/>
      <w:r>
        <w:t>5.1 Organisation der Zusammenarbeit – Besprechungsmanagement</w:t>
      </w:r>
      <w:bookmarkEnd w:id="195"/>
      <w:bookmarkEnd w:id="196"/>
    </w:p>
    <w:p w14:paraId="468754DF" w14:textId="56F69577" w:rsidR="00AC615B" w:rsidRDefault="00CC3413">
      <w:r>
        <w:t>Alle notwendigen Projektbesprechungen zwischen AN und AG sind hier aufzulisten. Zudem sind interne Besprechungen des AN in der Tabelle zu ergänzen. Siehe auch Abschnitt 2.3 der Vorgaben zur Anwendung der BIM-Methodik.</w:t>
      </w:r>
    </w:p>
    <w:tbl>
      <w:tblPr>
        <w:tblW w:w="4888" w:type="pct"/>
        <w:tblInd w:w="108" w:type="dxa"/>
        <w:tblBorders>
          <w:top w:val="single" w:sz="12" w:space="0" w:color="A6A6A6"/>
          <w:bottom w:val="single" w:sz="12" w:space="0" w:color="A6A6A6"/>
          <w:insideH w:val="single" w:sz="4" w:space="0" w:color="A6A6A6"/>
        </w:tblBorders>
        <w:tblLook w:val="04A0" w:firstRow="1" w:lastRow="0" w:firstColumn="1" w:lastColumn="0" w:noHBand="0" w:noVBand="1"/>
      </w:tblPr>
      <w:tblGrid>
        <w:gridCol w:w="4849"/>
        <w:gridCol w:w="1794"/>
        <w:gridCol w:w="2492"/>
      </w:tblGrid>
      <w:tr w:rsidR="000D73D2" w:rsidRPr="00107B2F" w14:paraId="7FDD5439" w14:textId="77777777" w:rsidTr="00C30A11">
        <w:trPr>
          <w:trHeight w:val="432"/>
        </w:trPr>
        <w:tc>
          <w:tcPr>
            <w:tcW w:w="265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D829697" w14:textId="77777777" w:rsidR="000D73D2" w:rsidRPr="006668D5" w:rsidRDefault="000D73D2" w:rsidP="00C30A11">
            <w:pPr>
              <w:pStyle w:val="Textkrper9pt"/>
              <w:rPr>
                <w:b/>
                <w:sz w:val="20"/>
                <w:szCs w:val="20"/>
              </w:rPr>
            </w:pPr>
            <w:bookmarkStart w:id="197" w:name="_Hlk210917947"/>
            <w:r w:rsidRPr="006668D5">
              <w:rPr>
                <w:b/>
                <w:sz w:val="20"/>
                <w:szCs w:val="20"/>
              </w:rPr>
              <w:t>Bezeichnung</w:t>
            </w:r>
          </w:p>
        </w:tc>
        <w:tc>
          <w:tcPr>
            <w:tcW w:w="982"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5D7FA58" w14:textId="77777777" w:rsidR="000D73D2" w:rsidRPr="006668D5" w:rsidRDefault="000D73D2" w:rsidP="00C30A11">
            <w:pPr>
              <w:pStyle w:val="Textkrper9pt"/>
              <w:rPr>
                <w:b/>
                <w:sz w:val="20"/>
                <w:szCs w:val="20"/>
              </w:rPr>
            </w:pPr>
            <w:r w:rsidRPr="006668D5">
              <w:rPr>
                <w:b/>
                <w:sz w:val="20"/>
                <w:szCs w:val="20"/>
              </w:rPr>
              <w:t>Projektphase/ Leistungsphase</w:t>
            </w:r>
          </w:p>
        </w:tc>
        <w:tc>
          <w:tcPr>
            <w:tcW w:w="136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9ABD37D" w14:textId="77777777" w:rsidR="000D73D2" w:rsidRPr="006668D5" w:rsidRDefault="000D73D2" w:rsidP="00C30A11">
            <w:pPr>
              <w:pStyle w:val="Textkrper9pt"/>
              <w:rPr>
                <w:b/>
                <w:sz w:val="20"/>
                <w:szCs w:val="20"/>
              </w:rPr>
            </w:pPr>
            <w:r w:rsidRPr="006668D5">
              <w:rPr>
                <w:b/>
                <w:sz w:val="20"/>
                <w:szCs w:val="20"/>
              </w:rPr>
              <w:t>Frequenz</w:t>
            </w:r>
          </w:p>
        </w:tc>
      </w:tr>
      <w:tr w:rsidR="000D73D2" w:rsidRPr="006B341F" w14:paraId="54CA48CF" w14:textId="77777777" w:rsidTr="00C30A11">
        <w:trPr>
          <w:trHeight w:val="432"/>
        </w:trPr>
        <w:tc>
          <w:tcPr>
            <w:tcW w:w="2654" w:type="pct"/>
            <w:tcBorders>
              <w:top w:val="single" w:sz="4" w:space="0" w:color="auto"/>
              <w:left w:val="single" w:sz="4" w:space="0" w:color="auto"/>
              <w:bottom w:val="single" w:sz="4" w:space="0" w:color="auto"/>
              <w:right w:val="single" w:sz="4" w:space="0" w:color="auto"/>
            </w:tcBorders>
            <w:vAlign w:val="center"/>
          </w:tcPr>
          <w:p w14:paraId="68F50B89" w14:textId="77777777" w:rsidR="000D73D2" w:rsidRPr="00A113A3" w:rsidRDefault="000D73D2" w:rsidP="00C30A11">
            <w:pPr>
              <w:pStyle w:val="Textkrper9pt"/>
              <w:rPr>
                <w:bCs/>
                <w:color w:val="00B050"/>
                <w:sz w:val="20"/>
                <w:szCs w:val="20"/>
              </w:rPr>
            </w:pPr>
            <w:r w:rsidRPr="00A113A3">
              <w:rPr>
                <w:bCs/>
                <w:color w:val="00B050"/>
                <w:sz w:val="20"/>
                <w:szCs w:val="20"/>
              </w:rPr>
              <w:t>BIM-</w:t>
            </w:r>
            <w:proofErr w:type="spellStart"/>
            <w:r w:rsidRPr="00A113A3">
              <w:rPr>
                <w:bCs/>
                <w:color w:val="00B050"/>
                <w:sz w:val="20"/>
                <w:szCs w:val="20"/>
              </w:rPr>
              <w:t>KickOff</w:t>
            </w:r>
            <w:proofErr w:type="spellEnd"/>
          </w:p>
        </w:tc>
        <w:tc>
          <w:tcPr>
            <w:tcW w:w="982" w:type="pct"/>
            <w:tcBorders>
              <w:top w:val="single" w:sz="4" w:space="0" w:color="auto"/>
              <w:left w:val="single" w:sz="4" w:space="0" w:color="auto"/>
              <w:bottom w:val="single" w:sz="4" w:space="0" w:color="auto"/>
              <w:right w:val="single" w:sz="4" w:space="0" w:color="auto"/>
            </w:tcBorders>
            <w:vAlign w:val="center"/>
          </w:tcPr>
          <w:p w14:paraId="1BC8784A" w14:textId="3CAE0D4E" w:rsidR="000D73D2" w:rsidRPr="00A113A3" w:rsidRDefault="00A113A3" w:rsidP="00C30A11">
            <w:pPr>
              <w:pStyle w:val="Textkrper9pt"/>
              <w:rPr>
                <w:bCs/>
                <w:color w:val="00B050"/>
                <w:sz w:val="20"/>
                <w:szCs w:val="20"/>
              </w:rPr>
            </w:pPr>
            <w:r>
              <w:rPr>
                <w:bCs/>
                <w:color w:val="00B050"/>
                <w:sz w:val="20"/>
                <w:szCs w:val="20"/>
              </w:rPr>
              <w:t>5 - 8</w:t>
            </w:r>
          </w:p>
        </w:tc>
        <w:tc>
          <w:tcPr>
            <w:tcW w:w="1364" w:type="pct"/>
            <w:tcBorders>
              <w:top w:val="single" w:sz="4" w:space="0" w:color="auto"/>
              <w:left w:val="single" w:sz="4" w:space="0" w:color="auto"/>
              <w:bottom w:val="single" w:sz="4" w:space="0" w:color="auto"/>
              <w:right w:val="single" w:sz="4" w:space="0" w:color="auto"/>
            </w:tcBorders>
            <w:vAlign w:val="center"/>
          </w:tcPr>
          <w:p w14:paraId="74BB6979" w14:textId="0BA785E4" w:rsidR="000D73D2" w:rsidRPr="00A113A3" w:rsidRDefault="000D73D2" w:rsidP="00C30A11">
            <w:pPr>
              <w:pStyle w:val="Textkrper9pt"/>
              <w:rPr>
                <w:b/>
                <w:color w:val="00B050"/>
                <w:sz w:val="20"/>
                <w:szCs w:val="20"/>
              </w:rPr>
            </w:pPr>
          </w:p>
        </w:tc>
      </w:tr>
      <w:tr w:rsidR="000D73D2" w:rsidRPr="006B341F" w14:paraId="190884E6" w14:textId="77777777" w:rsidTr="00C30A11">
        <w:trPr>
          <w:trHeight w:val="432"/>
        </w:trPr>
        <w:tc>
          <w:tcPr>
            <w:tcW w:w="2654" w:type="pct"/>
            <w:tcBorders>
              <w:top w:val="single" w:sz="4" w:space="0" w:color="auto"/>
              <w:left w:val="single" w:sz="4" w:space="0" w:color="auto"/>
              <w:bottom w:val="single" w:sz="4" w:space="0" w:color="auto"/>
              <w:right w:val="single" w:sz="4" w:space="0" w:color="auto"/>
            </w:tcBorders>
            <w:vAlign w:val="center"/>
          </w:tcPr>
          <w:p w14:paraId="6F57FECB" w14:textId="77777777" w:rsidR="000D73D2" w:rsidRPr="00A113A3" w:rsidRDefault="000D73D2" w:rsidP="00C30A11">
            <w:pPr>
              <w:pStyle w:val="Textkrper9pt"/>
              <w:rPr>
                <w:iCs/>
                <w:color w:val="00B050"/>
                <w:sz w:val="20"/>
                <w:szCs w:val="20"/>
              </w:rPr>
            </w:pPr>
            <w:r w:rsidRPr="00A113A3">
              <w:rPr>
                <w:iCs/>
                <w:color w:val="00B050"/>
                <w:sz w:val="20"/>
                <w:szCs w:val="20"/>
              </w:rPr>
              <w:t>Projektbesprechungen (</w:t>
            </w:r>
            <w:r w:rsidRPr="00A113A3">
              <w:rPr>
                <w:color w:val="00B050"/>
                <w:sz w:val="22"/>
                <w:szCs w:val="22"/>
              </w:rPr>
              <w:t>DB InfraGO AG- Personenbahnhöfe</w:t>
            </w:r>
            <w:r w:rsidRPr="00A113A3">
              <w:rPr>
                <w:iCs/>
                <w:color w:val="00B050"/>
                <w:sz w:val="20"/>
                <w:szCs w:val="20"/>
              </w:rPr>
              <w:t>)</w:t>
            </w:r>
          </w:p>
          <w:p w14:paraId="6F2A8945" w14:textId="77777777" w:rsidR="000D73D2" w:rsidRPr="00A113A3" w:rsidRDefault="000D73D2" w:rsidP="000D73D2">
            <w:pPr>
              <w:pStyle w:val="Textkrper9pt"/>
              <w:numPr>
                <w:ilvl w:val="0"/>
                <w:numId w:val="49"/>
              </w:numPr>
              <w:spacing w:after="0"/>
              <w:rPr>
                <w:iCs/>
                <w:color w:val="00B050"/>
                <w:sz w:val="20"/>
                <w:szCs w:val="20"/>
              </w:rPr>
            </w:pPr>
            <w:r w:rsidRPr="00A113A3">
              <w:rPr>
                <w:iCs/>
                <w:color w:val="00B050"/>
                <w:sz w:val="20"/>
                <w:szCs w:val="20"/>
              </w:rPr>
              <w:t>Gesamtmodell Stufe 2</w:t>
            </w:r>
          </w:p>
          <w:p w14:paraId="4DE1118E" w14:textId="77777777" w:rsidR="000D73D2" w:rsidRPr="00A113A3" w:rsidRDefault="000D73D2" w:rsidP="000D73D2">
            <w:pPr>
              <w:pStyle w:val="Textkrper9pt"/>
              <w:numPr>
                <w:ilvl w:val="0"/>
                <w:numId w:val="49"/>
              </w:numPr>
              <w:spacing w:after="0"/>
              <w:rPr>
                <w:iCs/>
                <w:color w:val="00B050"/>
                <w:sz w:val="20"/>
                <w:szCs w:val="20"/>
              </w:rPr>
            </w:pPr>
            <w:r w:rsidRPr="00A113A3">
              <w:rPr>
                <w:iCs/>
                <w:color w:val="00B050"/>
                <w:sz w:val="20"/>
                <w:szCs w:val="20"/>
              </w:rPr>
              <w:t>Genehmigungsplanung</w:t>
            </w:r>
          </w:p>
          <w:p w14:paraId="4E6B473B" w14:textId="77777777" w:rsidR="000D73D2" w:rsidRPr="00A113A3" w:rsidRDefault="000D73D2" w:rsidP="000D73D2">
            <w:pPr>
              <w:pStyle w:val="Textkrper9pt"/>
              <w:numPr>
                <w:ilvl w:val="0"/>
                <w:numId w:val="49"/>
              </w:numPr>
              <w:spacing w:after="0"/>
              <w:rPr>
                <w:iCs/>
                <w:color w:val="00B050"/>
                <w:sz w:val="20"/>
                <w:szCs w:val="20"/>
              </w:rPr>
            </w:pPr>
            <w:r w:rsidRPr="00A113A3">
              <w:rPr>
                <w:iCs/>
                <w:color w:val="00B050"/>
                <w:sz w:val="20"/>
                <w:szCs w:val="20"/>
              </w:rPr>
              <w:t xml:space="preserve">Kostenberechnung </w:t>
            </w:r>
          </w:p>
          <w:p w14:paraId="049889B0" w14:textId="77777777" w:rsidR="000D73D2" w:rsidRPr="00A113A3" w:rsidRDefault="000D73D2" w:rsidP="000D73D2">
            <w:pPr>
              <w:pStyle w:val="Textkrper9pt"/>
              <w:numPr>
                <w:ilvl w:val="0"/>
                <w:numId w:val="49"/>
              </w:numPr>
              <w:spacing w:after="0"/>
              <w:rPr>
                <w:iCs/>
                <w:color w:val="00B050"/>
                <w:sz w:val="20"/>
                <w:szCs w:val="20"/>
              </w:rPr>
            </w:pPr>
            <w:r w:rsidRPr="00A113A3">
              <w:rPr>
                <w:iCs/>
                <w:color w:val="00B050"/>
                <w:sz w:val="20"/>
                <w:szCs w:val="20"/>
              </w:rPr>
              <w:t>Bauphasenplan</w:t>
            </w:r>
          </w:p>
          <w:p w14:paraId="5E05D501" w14:textId="77777777" w:rsidR="000D73D2" w:rsidRDefault="000D73D2" w:rsidP="000D73D2">
            <w:pPr>
              <w:pStyle w:val="Textkrper9pt"/>
              <w:numPr>
                <w:ilvl w:val="0"/>
                <w:numId w:val="49"/>
              </w:numPr>
              <w:spacing w:after="0"/>
              <w:rPr>
                <w:iCs/>
                <w:color w:val="00B050"/>
                <w:sz w:val="20"/>
                <w:szCs w:val="20"/>
              </w:rPr>
            </w:pPr>
            <w:r w:rsidRPr="00A113A3">
              <w:rPr>
                <w:iCs/>
                <w:color w:val="00B050"/>
                <w:sz w:val="20"/>
                <w:szCs w:val="20"/>
              </w:rPr>
              <w:t>Ausschreibung und Vergabe</w:t>
            </w:r>
          </w:p>
          <w:p w14:paraId="1E08CF35" w14:textId="77777777" w:rsidR="00A113A3" w:rsidRDefault="00A113A3" w:rsidP="000D73D2">
            <w:pPr>
              <w:pStyle w:val="Textkrper9pt"/>
              <w:numPr>
                <w:ilvl w:val="0"/>
                <w:numId w:val="49"/>
              </w:numPr>
              <w:spacing w:after="0"/>
              <w:rPr>
                <w:iCs/>
                <w:color w:val="00B050"/>
                <w:sz w:val="20"/>
                <w:szCs w:val="20"/>
              </w:rPr>
            </w:pPr>
            <w:r>
              <w:rPr>
                <w:iCs/>
                <w:color w:val="00B050"/>
                <w:sz w:val="20"/>
                <w:szCs w:val="20"/>
              </w:rPr>
              <w:t>As-Built-Modell</w:t>
            </w:r>
          </w:p>
          <w:p w14:paraId="6AE6E3F3" w14:textId="26A7C146" w:rsidR="00A113A3" w:rsidRPr="00A113A3" w:rsidRDefault="00A113A3" w:rsidP="00A113A3">
            <w:pPr>
              <w:pStyle w:val="Textkrper9pt"/>
              <w:spacing w:after="0"/>
              <w:ind w:left="720"/>
              <w:rPr>
                <w:iCs/>
                <w:color w:val="00B050"/>
                <w:sz w:val="20"/>
                <w:szCs w:val="20"/>
              </w:rPr>
            </w:pPr>
          </w:p>
        </w:tc>
        <w:tc>
          <w:tcPr>
            <w:tcW w:w="982" w:type="pct"/>
            <w:tcBorders>
              <w:top w:val="single" w:sz="4" w:space="0" w:color="auto"/>
              <w:left w:val="single" w:sz="4" w:space="0" w:color="auto"/>
              <w:bottom w:val="single" w:sz="4" w:space="0" w:color="auto"/>
              <w:right w:val="single" w:sz="4" w:space="0" w:color="auto"/>
            </w:tcBorders>
            <w:vAlign w:val="center"/>
          </w:tcPr>
          <w:p w14:paraId="36C3D844" w14:textId="0AB3FB07" w:rsidR="000D73D2" w:rsidRPr="00A113A3" w:rsidRDefault="00A113A3" w:rsidP="00C30A11">
            <w:pPr>
              <w:pStyle w:val="Textkrper9pt"/>
              <w:rPr>
                <w:iCs/>
                <w:color w:val="00B050"/>
                <w:sz w:val="20"/>
                <w:szCs w:val="20"/>
              </w:rPr>
            </w:pPr>
            <w:r>
              <w:rPr>
                <w:iCs/>
                <w:color w:val="00B050"/>
                <w:sz w:val="20"/>
                <w:szCs w:val="20"/>
              </w:rPr>
              <w:t>5</w:t>
            </w:r>
          </w:p>
        </w:tc>
        <w:tc>
          <w:tcPr>
            <w:tcW w:w="1364" w:type="pct"/>
            <w:tcBorders>
              <w:top w:val="single" w:sz="4" w:space="0" w:color="auto"/>
              <w:left w:val="single" w:sz="4" w:space="0" w:color="auto"/>
              <w:bottom w:val="single" w:sz="4" w:space="0" w:color="auto"/>
              <w:right w:val="single" w:sz="4" w:space="0" w:color="auto"/>
            </w:tcBorders>
            <w:vAlign w:val="center"/>
          </w:tcPr>
          <w:p w14:paraId="124C6D44" w14:textId="29661460" w:rsidR="000D73D2" w:rsidRPr="00A113A3" w:rsidRDefault="000D73D2" w:rsidP="00C30A11">
            <w:pPr>
              <w:pStyle w:val="Textkrper9pt"/>
              <w:rPr>
                <w:iCs/>
                <w:color w:val="00B050"/>
                <w:sz w:val="20"/>
                <w:szCs w:val="20"/>
              </w:rPr>
            </w:pPr>
            <w:r w:rsidRPr="00A113A3">
              <w:rPr>
                <w:iCs/>
                <w:color w:val="00B050"/>
                <w:sz w:val="20"/>
                <w:szCs w:val="20"/>
              </w:rPr>
              <w:t xml:space="preserve">Alle 3 Wochen </w:t>
            </w:r>
          </w:p>
        </w:tc>
      </w:tr>
      <w:tr w:rsidR="000D73D2" w:rsidRPr="00107B2F" w14:paraId="40FF9AE6" w14:textId="77777777" w:rsidTr="00C30A11">
        <w:trPr>
          <w:trHeight w:val="385"/>
        </w:trPr>
        <w:tc>
          <w:tcPr>
            <w:tcW w:w="265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A916BD4" w14:textId="77777777" w:rsidR="000D73D2" w:rsidRPr="006668D5" w:rsidRDefault="000D73D2" w:rsidP="00C30A11">
            <w:pPr>
              <w:pStyle w:val="TextkrpergrauTabelle5111"/>
              <w:jc w:val="both"/>
              <w:rPr>
                <w:color w:val="auto"/>
                <w:sz w:val="20"/>
              </w:rPr>
            </w:pPr>
            <w:r w:rsidRPr="006668D5">
              <w:rPr>
                <w:color w:val="auto"/>
                <w:sz w:val="20"/>
              </w:rPr>
              <w:t>Ergänzendes Besprechungskonzept des AN:</w:t>
            </w:r>
          </w:p>
        </w:tc>
        <w:tc>
          <w:tcPr>
            <w:tcW w:w="982"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7E25B8A" w14:textId="77777777" w:rsidR="000D73D2" w:rsidRPr="006668D5" w:rsidRDefault="000D73D2" w:rsidP="00C30A11">
            <w:pPr>
              <w:pStyle w:val="TextkrpergrauTabelle5111"/>
              <w:jc w:val="both"/>
              <w:rPr>
                <w:color w:val="auto"/>
                <w:sz w:val="20"/>
              </w:rPr>
            </w:pPr>
          </w:p>
        </w:tc>
        <w:tc>
          <w:tcPr>
            <w:tcW w:w="136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1DE8776" w14:textId="77777777" w:rsidR="000D73D2" w:rsidRPr="006668D5" w:rsidRDefault="000D73D2" w:rsidP="00C30A11">
            <w:pPr>
              <w:pStyle w:val="TextkrpergrauTabelle5111"/>
              <w:jc w:val="both"/>
              <w:rPr>
                <w:color w:val="auto"/>
                <w:sz w:val="20"/>
              </w:rPr>
            </w:pPr>
          </w:p>
        </w:tc>
      </w:tr>
      <w:tr w:rsidR="000D73D2" w:rsidRPr="006B341F" w14:paraId="4ADA7BE4" w14:textId="77777777" w:rsidTr="00C30A11">
        <w:trPr>
          <w:trHeight w:val="504"/>
        </w:trPr>
        <w:tc>
          <w:tcPr>
            <w:tcW w:w="2654" w:type="pct"/>
            <w:tcBorders>
              <w:top w:val="single" w:sz="4" w:space="0" w:color="auto"/>
              <w:left w:val="single" w:sz="4" w:space="0" w:color="auto"/>
              <w:bottom w:val="single" w:sz="4" w:space="0" w:color="auto"/>
              <w:right w:val="single" w:sz="4" w:space="0" w:color="auto"/>
            </w:tcBorders>
            <w:vAlign w:val="center"/>
          </w:tcPr>
          <w:p w14:paraId="28E64C03" w14:textId="77777777" w:rsidR="000D73D2" w:rsidRPr="00A113A3" w:rsidRDefault="000D73D2" w:rsidP="00C30A11">
            <w:pPr>
              <w:pStyle w:val="TextkrpergrauTabelle5111"/>
              <w:jc w:val="both"/>
              <w:rPr>
                <w:color w:val="00B050"/>
                <w:sz w:val="20"/>
              </w:rPr>
            </w:pPr>
            <w:r w:rsidRPr="00A113A3">
              <w:rPr>
                <w:color w:val="00B050"/>
                <w:sz w:val="20"/>
              </w:rPr>
              <w:t>BIM-Projektbesprechungen des AN</w:t>
            </w:r>
          </w:p>
        </w:tc>
        <w:tc>
          <w:tcPr>
            <w:tcW w:w="982" w:type="pct"/>
            <w:tcBorders>
              <w:top w:val="single" w:sz="4" w:space="0" w:color="auto"/>
              <w:left w:val="single" w:sz="4" w:space="0" w:color="auto"/>
              <w:bottom w:val="single" w:sz="4" w:space="0" w:color="auto"/>
              <w:right w:val="single" w:sz="4" w:space="0" w:color="auto"/>
            </w:tcBorders>
            <w:vAlign w:val="center"/>
          </w:tcPr>
          <w:p w14:paraId="25FEDC7E" w14:textId="5A724DC1" w:rsidR="000D73D2" w:rsidRPr="00A113A3" w:rsidRDefault="00A113A3" w:rsidP="00C30A11">
            <w:pPr>
              <w:pStyle w:val="TextkrpergrauTabelle5111"/>
              <w:jc w:val="both"/>
              <w:rPr>
                <w:color w:val="00B050"/>
                <w:sz w:val="20"/>
              </w:rPr>
            </w:pPr>
            <w:r>
              <w:rPr>
                <w:color w:val="00B050"/>
                <w:sz w:val="20"/>
              </w:rPr>
              <w:t>5</w:t>
            </w:r>
          </w:p>
        </w:tc>
        <w:tc>
          <w:tcPr>
            <w:tcW w:w="1364" w:type="pct"/>
            <w:tcBorders>
              <w:top w:val="single" w:sz="4" w:space="0" w:color="auto"/>
              <w:left w:val="single" w:sz="4" w:space="0" w:color="auto"/>
              <w:bottom w:val="single" w:sz="4" w:space="0" w:color="auto"/>
              <w:right w:val="single" w:sz="4" w:space="0" w:color="auto"/>
            </w:tcBorders>
            <w:vAlign w:val="center"/>
          </w:tcPr>
          <w:p w14:paraId="3D5D999A" w14:textId="02421177" w:rsidR="000D73D2" w:rsidRPr="00A113A3" w:rsidRDefault="000D73D2" w:rsidP="00C30A11">
            <w:pPr>
              <w:pStyle w:val="TextkrpergrauTabelle5111"/>
              <w:rPr>
                <w:color w:val="00B050"/>
                <w:sz w:val="20"/>
              </w:rPr>
            </w:pPr>
            <w:r w:rsidRPr="00A113A3">
              <w:rPr>
                <w:color w:val="00B050"/>
                <w:sz w:val="20"/>
              </w:rPr>
              <w:t>Alle 3 Wochen fortlaufend, anlassbezogen</w:t>
            </w:r>
          </w:p>
        </w:tc>
      </w:tr>
      <w:tr w:rsidR="000D73D2" w:rsidRPr="006B341F" w14:paraId="06BF9BF5" w14:textId="77777777" w:rsidTr="00C30A11">
        <w:trPr>
          <w:trHeight w:val="504"/>
        </w:trPr>
        <w:tc>
          <w:tcPr>
            <w:tcW w:w="2654" w:type="pct"/>
            <w:tcBorders>
              <w:top w:val="single" w:sz="4" w:space="0" w:color="auto"/>
              <w:left w:val="single" w:sz="4" w:space="0" w:color="auto"/>
              <w:bottom w:val="single" w:sz="4" w:space="0" w:color="auto"/>
              <w:right w:val="single" w:sz="4" w:space="0" w:color="auto"/>
            </w:tcBorders>
            <w:vAlign w:val="center"/>
          </w:tcPr>
          <w:p w14:paraId="6D4F076F" w14:textId="00920620" w:rsidR="000D73D2" w:rsidRPr="00A113A3" w:rsidRDefault="000D73D2" w:rsidP="00C30A11">
            <w:pPr>
              <w:pStyle w:val="TextkrpergrauTabelle5111"/>
              <w:jc w:val="both"/>
              <w:rPr>
                <w:color w:val="00B050"/>
                <w:sz w:val="20"/>
              </w:rPr>
            </w:pPr>
            <w:r w:rsidRPr="00A113A3">
              <w:rPr>
                <w:color w:val="00B050"/>
                <w:sz w:val="20"/>
              </w:rPr>
              <w:t xml:space="preserve">Überarbeitung </w:t>
            </w:r>
            <w:r w:rsidR="00A113A3">
              <w:rPr>
                <w:color w:val="00B050"/>
                <w:sz w:val="20"/>
              </w:rPr>
              <w:t>AP</w:t>
            </w:r>
            <w:r w:rsidRPr="00A113A3">
              <w:rPr>
                <w:color w:val="00B050"/>
                <w:sz w:val="20"/>
              </w:rPr>
              <w:t>-Unterlagen</w:t>
            </w:r>
          </w:p>
        </w:tc>
        <w:tc>
          <w:tcPr>
            <w:tcW w:w="982" w:type="pct"/>
            <w:tcBorders>
              <w:top w:val="single" w:sz="4" w:space="0" w:color="auto"/>
              <w:left w:val="single" w:sz="4" w:space="0" w:color="auto"/>
              <w:bottom w:val="single" w:sz="4" w:space="0" w:color="auto"/>
              <w:right w:val="single" w:sz="4" w:space="0" w:color="auto"/>
            </w:tcBorders>
            <w:vAlign w:val="center"/>
          </w:tcPr>
          <w:p w14:paraId="0BDD0D16" w14:textId="074F5FF7" w:rsidR="000D73D2" w:rsidRPr="00A113A3" w:rsidRDefault="00A113A3" w:rsidP="00C30A11">
            <w:pPr>
              <w:pStyle w:val="TextkrpergrauTabelle5111"/>
              <w:jc w:val="both"/>
              <w:rPr>
                <w:color w:val="00B050"/>
                <w:sz w:val="20"/>
              </w:rPr>
            </w:pPr>
            <w:r>
              <w:rPr>
                <w:color w:val="00B050"/>
                <w:sz w:val="20"/>
              </w:rPr>
              <w:t>5</w:t>
            </w:r>
          </w:p>
        </w:tc>
        <w:tc>
          <w:tcPr>
            <w:tcW w:w="1364" w:type="pct"/>
            <w:tcBorders>
              <w:top w:val="single" w:sz="4" w:space="0" w:color="auto"/>
              <w:left w:val="single" w:sz="4" w:space="0" w:color="auto"/>
              <w:bottom w:val="single" w:sz="4" w:space="0" w:color="auto"/>
              <w:right w:val="single" w:sz="4" w:space="0" w:color="auto"/>
            </w:tcBorders>
            <w:vAlign w:val="center"/>
          </w:tcPr>
          <w:p w14:paraId="3A4BBDDD" w14:textId="6E8C49BB" w:rsidR="000D73D2" w:rsidRPr="00A113A3" w:rsidRDefault="000D73D2" w:rsidP="00C30A11">
            <w:pPr>
              <w:pStyle w:val="TextkrpergrauTabelle5111"/>
              <w:jc w:val="both"/>
              <w:rPr>
                <w:color w:val="00B050"/>
                <w:sz w:val="20"/>
              </w:rPr>
            </w:pPr>
            <w:r w:rsidRPr="00A113A3">
              <w:rPr>
                <w:color w:val="00B050"/>
                <w:sz w:val="20"/>
              </w:rPr>
              <w:t>[</w:t>
            </w:r>
            <w:proofErr w:type="spellStart"/>
            <w:r w:rsidRPr="00A113A3">
              <w:rPr>
                <w:color w:val="00B050"/>
                <w:sz w:val="20"/>
              </w:rPr>
              <w:t>tbd</w:t>
            </w:r>
            <w:proofErr w:type="spellEnd"/>
            <w:r w:rsidRPr="00A113A3">
              <w:rPr>
                <w:color w:val="00B050"/>
                <w:sz w:val="20"/>
              </w:rPr>
              <w:t>]</w:t>
            </w:r>
          </w:p>
        </w:tc>
      </w:tr>
      <w:tr w:rsidR="000D73D2" w:rsidRPr="006B341F" w14:paraId="2740AD5D" w14:textId="77777777" w:rsidTr="00C30A11">
        <w:trPr>
          <w:trHeight w:val="504"/>
        </w:trPr>
        <w:tc>
          <w:tcPr>
            <w:tcW w:w="2654" w:type="pct"/>
            <w:tcBorders>
              <w:top w:val="single" w:sz="4" w:space="0" w:color="auto"/>
              <w:left w:val="single" w:sz="4" w:space="0" w:color="auto"/>
              <w:bottom w:val="single" w:sz="4" w:space="0" w:color="auto"/>
              <w:right w:val="single" w:sz="4" w:space="0" w:color="auto"/>
            </w:tcBorders>
            <w:vAlign w:val="center"/>
          </w:tcPr>
          <w:p w14:paraId="7FCEC337" w14:textId="4B074447" w:rsidR="000D73D2" w:rsidRPr="00A113A3" w:rsidRDefault="000D73D2" w:rsidP="00C30A11">
            <w:pPr>
              <w:pStyle w:val="TextkrpergrauTabelle5111"/>
              <w:jc w:val="both"/>
              <w:rPr>
                <w:color w:val="00B050"/>
                <w:sz w:val="20"/>
              </w:rPr>
            </w:pPr>
            <w:r w:rsidRPr="00A113A3">
              <w:rPr>
                <w:color w:val="00B050"/>
                <w:sz w:val="20"/>
              </w:rPr>
              <w:t>Kollisionsprüfung des Zwischenstandes und am Ende der LPH 5</w:t>
            </w:r>
          </w:p>
        </w:tc>
        <w:tc>
          <w:tcPr>
            <w:tcW w:w="982" w:type="pct"/>
            <w:tcBorders>
              <w:top w:val="single" w:sz="4" w:space="0" w:color="auto"/>
              <w:left w:val="single" w:sz="4" w:space="0" w:color="auto"/>
              <w:bottom w:val="single" w:sz="4" w:space="0" w:color="auto"/>
              <w:right w:val="single" w:sz="4" w:space="0" w:color="auto"/>
            </w:tcBorders>
            <w:vAlign w:val="center"/>
          </w:tcPr>
          <w:p w14:paraId="3A24248B" w14:textId="0E8A94E7" w:rsidR="000D73D2" w:rsidRPr="00A113A3" w:rsidRDefault="00A113A3" w:rsidP="00C30A11">
            <w:pPr>
              <w:pStyle w:val="TextkrpergrauTabelle5111"/>
              <w:jc w:val="both"/>
              <w:rPr>
                <w:color w:val="00B050"/>
                <w:sz w:val="20"/>
              </w:rPr>
            </w:pPr>
            <w:r>
              <w:rPr>
                <w:color w:val="00B050"/>
                <w:sz w:val="20"/>
              </w:rPr>
              <w:t>5</w:t>
            </w:r>
          </w:p>
        </w:tc>
        <w:tc>
          <w:tcPr>
            <w:tcW w:w="1364" w:type="pct"/>
            <w:tcBorders>
              <w:top w:val="single" w:sz="4" w:space="0" w:color="auto"/>
              <w:left w:val="single" w:sz="4" w:space="0" w:color="auto"/>
              <w:bottom w:val="single" w:sz="4" w:space="0" w:color="auto"/>
              <w:right w:val="single" w:sz="4" w:space="0" w:color="auto"/>
            </w:tcBorders>
            <w:vAlign w:val="center"/>
          </w:tcPr>
          <w:p w14:paraId="179AC33D" w14:textId="0D85DF9C" w:rsidR="000D73D2" w:rsidRPr="00A113A3" w:rsidRDefault="000D73D2" w:rsidP="00C30A11">
            <w:pPr>
              <w:pStyle w:val="TextkrpergrauTabelle5111"/>
              <w:jc w:val="both"/>
              <w:rPr>
                <w:color w:val="00B050"/>
                <w:sz w:val="20"/>
              </w:rPr>
            </w:pPr>
            <w:r w:rsidRPr="00A113A3">
              <w:rPr>
                <w:color w:val="00B050"/>
                <w:sz w:val="20"/>
              </w:rPr>
              <w:t>[</w:t>
            </w:r>
            <w:proofErr w:type="spellStart"/>
            <w:r w:rsidRPr="00A113A3">
              <w:rPr>
                <w:color w:val="00B050"/>
                <w:sz w:val="20"/>
              </w:rPr>
              <w:t>tbd</w:t>
            </w:r>
            <w:proofErr w:type="spellEnd"/>
            <w:r w:rsidRPr="00A113A3">
              <w:rPr>
                <w:color w:val="00B050"/>
                <w:sz w:val="20"/>
              </w:rPr>
              <w:t xml:space="preserve">] </w:t>
            </w:r>
          </w:p>
        </w:tc>
      </w:tr>
      <w:tr w:rsidR="000D73D2" w:rsidRPr="006B341F" w14:paraId="55252604" w14:textId="77777777" w:rsidTr="00C30A11">
        <w:trPr>
          <w:trHeight w:val="504"/>
        </w:trPr>
        <w:tc>
          <w:tcPr>
            <w:tcW w:w="2654" w:type="pct"/>
            <w:tcBorders>
              <w:top w:val="single" w:sz="4" w:space="0" w:color="auto"/>
              <w:left w:val="single" w:sz="4" w:space="0" w:color="auto"/>
              <w:bottom w:val="single" w:sz="4" w:space="0" w:color="auto"/>
              <w:right w:val="single" w:sz="4" w:space="0" w:color="auto"/>
            </w:tcBorders>
            <w:vAlign w:val="center"/>
          </w:tcPr>
          <w:p w14:paraId="77479715" w14:textId="77777777" w:rsidR="000D73D2" w:rsidRPr="00A113A3" w:rsidRDefault="000D73D2" w:rsidP="00C30A11">
            <w:pPr>
              <w:pStyle w:val="TextkrpergrauTabelle5111"/>
              <w:jc w:val="both"/>
              <w:rPr>
                <w:color w:val="00B050"/>
                <w:sz w:val="20"/>
              </w:rPr>
            </w:pPr>
            <w:r w:rsidRPr="00A113A3">
              <w:rPr>
                <w:color w:val="00B050"/>
                <w:sz w:val="20"/>
              </w:rPr>
              <w:t xml:space="preserve">Virtuelle Projektbesprechungen </w:t>
            </w:r>
          </w:p>
          <w:p w14:paraId="107BF9B7" w14:textId="55E2CF56" w:rsidR="000D73D2" w:rsidRPr="00A113A3" w:rsidRDefault="000D73D2" w:rsidP="000D73D2">
            <w:pPr>
              <w:pStyle w:val="TextkrpergrauTabelle5111"/>
              <w:numPr>
                <w:ilvl w:val="0"/>
                <w:numId w:val="51"/>
              </w:numPr>
              <w:jc w:val="both"/>
              <w:rPr>
                <w:color w:val="00B050"/>
                <w:sz w:val="20"/>
              </w:rPr>
            </w:pPr>
            <w:r w:rsidRPr="00A113A3">
              <w:rPr>
                <w:color w:val="00B050"/>
                <w:sz w:val="20"/>
              </w:rPr>
              <w:t>Sichtung des Gesamtmodells</w:t>
            </w:r>
            <w:r w:rsidR="00A113A3">
              <w:rPr>
                <w:color w:val="00B050"/>
                <w:sz w:val="20"/>
              </w:rPr>
              <w:t xml:space="preserve"> und As-Built-Modells</w:t>
            </w:r>
          </w:p>
          <w:p w14:paraId="7F27A955" w14:textId="77777777" w:rsidR="000D73D2" w:rsidRPr="00A113A3" w:rsidRDefault="000D73D2" w:rsidP="000D73D2">
            <w:pPr>
              <w:pStyle w:val="TextkrpergrauTabelle5111"/>
              <w:numPr>
                <w:ilvl w:val="0"/>
                <w:numId w:val="51"/>
              </w:numPr>
              <w:jc w:val="both"/>
              <w:rPr>
                <w:color w:val="00B050"/>
                <w:sz w:val="20"/>
              </w:rPr>
            </w:pPr>
            <w:r w:rsidRPr="00A113A3">
              <w:rPr>
                <w:color w:val="00B050"/>
                <w:sz w:val="20"/>
              </w:rPr>
              <w:t>Kollisionsprüfungstermin</w:t>
            </w:r>
          </w:p>
          <w:p w14:paraId="2F982980" w14:textId="77777777" w:rsidR="000D73D2" w:rsidRPr="00A113A3" w:rsidRDefault="000D73D2" w:rsidP="000D73D2">
            <w:pPr>
              <w:pStyle w:val="TextkrpergrauTabelle5111"/>
              <w:numPr>
                <w:ilvl w:val="0"/>
                <w:numId w:val="51"/>
              </w:numPr>
              <w:jc w:val="both"/>
              <w:rPr>
                <w:color w:val="00B050"/>
                <w:sz w:val="20"/>
              </w:rPr>
            </w:pPr>
            <w:r w:rsidRPr="00A113A3">
              <w:rPr>
                <w:color w:val="00B050"/>
                <w:sz w:val="20"/>
              </w:rPr>
              <w:t>Qualitätssicherung Check</w:t>
            </w:r>
          </w:p>
        </w:tc>
        <w:tc>
          <w:tcPr>
            <w:tcW w:w="982" w:type="pct"/>
            <w:tcBorders>
              <w:top w:val="single" w:sz="4" w:space="0" w:color="auto"/>
              <w:left w:val="single" w:sz="4" w:space="0" w:color="auto"/>
              <w:bottom w:val="single" w:sz="4" w:space="0" w:color="auto"/>
              <w:right w:val="single" w:sz="4" w:space="0" w:color="auto"/>
            </w:tcBorders>
            <w:vAlign w:val="center"/>
          </w:tcPr>
          <w:p w14:paraId="7B7CE4A5" w14:textId="5BE335EB" w:rsidR="000D73D2" w:rsidRPr="00A113A3" w:rsidRDefault="00A113A3" w:rsidP="00A113A3">
            <w:pPr>
              <w:pStyle w:val="TextkrpergrauTabelle5111"/>
              <w:rPr>
                <w:color w:val="00B050"/>
                <w:sz w:val="20"/>
              </w:rPr>
            </w:pPr>
            <w:r>
              <w:rPr>
                <w:color w:val="00B050"/>
                <w:sz w:val="20"/>
              </w:rPr>
              <w:t>5</w:t>
            </w:r>
          </w:p>
        </w:tc>
        <w:tc>
          <w:tcPr>
            <w:tcW w:w="1364" w:type="pct"/>
            <w:tcBorders>
              <w:top w:val="single" w:sz="4" w:space="0" w:color="auto"/>
              <w:left w:val="single" w:sz="4" w:space="0" w:color="auto"/>
              <w:bottom w:val="single" w:sz="4" w:space="0" w:color="auto"/>
              <w:right w:val="single" w:sz="4" w:space="0" w:color="auto"/>
            </w:tcBorders>
            <w:vAlign w:val="center"/>
          </w:tcPr>
          <w:p w14:paraId="015C8349" w14:textId="77777777" w:rsidR="000D73D2" w:rsidRPr="00A113A3" w:rsidRDefault="000D73D2" w:rsidP="00C30A11">
            <w:pPr>
              <w:pStyle w:val="TextkrpergrauTabelle5111"/>
              <w:jc w:val="both"/>
              <w:rPr>
                <w:color w:val="00B050"/>
                <w:sz w:val="20"/>
              </w:rPr>
            </w:pPr>
            <w:r w:rsidRPr="00A113A3">
              <w:rPr>
                <w:color w:val="00B050"/>
                <w:sz w:val="20"/>
              </w:rPr>
              <w:t>[</w:t>
            </w:r>
            <w:proofErr w:type="spellStart"/>
            <w:r w:rsidRPr="00A113A3">
              <w:rPr>
                <w:color w:val="00B050"/>
                <w:sz w:val="20"/>
              </w:rPr>
              <w:t>tbd</w:t>
            </w:r>
            <w:proofErr w:type="spellEnd"/>
            <w:r w:rsidRPr="00A113A3">
              <w:rPr>
                <w:color w:val="00B050"/>
                <w:sz w:val="20"/>
              </w:rPr>
              <w:t xml:space="preserve">] </w:t>
            </w:r>
          </w:p>
        </w:tc>
      </w:tr>
      <w:tr w:rsidR="00A113A3" w:rsidRPr="006B341F" w14:paraId="293B984D" w14:textId="77777777" w:rsidTr="00C30A11">
        <w:trPr>
          <w:trHeight w:val="504"/>
        </w:trPr>
        <w:tc>
          <w:tcPr>
            <w:tcW w:w="2654" w:type="pct"/>
            <w:tcBorders>
              <w:top w:val="single" w:sz="4" w:space="0" w:color="auto"/>
              <w:left w:val="single" w:sz="4" w:space="0" w:color="auto"/>
              <w:bottom w:val="single" w:sz="4" w:space="0" w:color="auto"/>
              <w:right w:val="single" w:sz="4" w:space="0" w:color="auto"/>
            </w:tcBorders>
            <w:vAlign w:val="center"/>
          </w:tcPr>
          <w:p w14:paraId="0D303E86" w14:textId="77777777" w:rsidR="00A113A3" w:rsidRPr="00A113A3" w:rsidRDefault="00A113A3" w:rsidP="00A113A3">
            <w:pPr>
              <w:pStyle w:val="TextkrpergrauTabelle5111"/>
              <w:jc w:val="both"/>
              <w:rPr>
                <w:color w:val="00B050"/>
                <w:sz w:val="20"/>
              </w:rPr>
            </w:pPr>
            <w:r w:rsidRPr="00A113A3">
              <w:rPr>
                <w:color w:val="00B050"/>
                <w:sz w:val="20"/>
              </w:rPr>
              <w:t xml:space="preserve">Virtuelle Projektbesprechungen </w:t>
            </w:r>
          </w:p>
          <w:p w14:paraId="0EDB5C2C" w14:textId="77777777" w:rsidR="00A113A3" w:rsidRPr="00A113A3" w:rsidRDefault="00A113A3" w:rsidP="00A113A3">
            <w:pPr>
              <w:pStyle w:val="TextkrpergrauTabelle5111"/>
              <w:numPr>
                <w:ilvl w:val="0"/>
                <w:numId w:val="43"/>
              </w:numPr>
              <w:jc w:val="both"/>
              <w:rPr>
                <w:color w:val="00B050"/>
                <w:sz w:val="20"/>
              </w:rPr>
            </w:pPr>
            <w:r w:rsidRPr="00A113A3">
              <w:rPr>
                <w:color w:val="00B050"/>
                <w:sz w:val="20"/>
              </w:rPr>
              <w:t xml:space="preserve">Projektstand, 2.BIM </w:t>
            </w:r>
            <w:proofErr w:type="spellStart"/>
            <w:r w:rsidRPr="00A113A3">
              <w:rPr>
                <w:color w:val="00B050"/>
                <w:sz w:val="20"/>
              </w:rPr>
              <w:t>KickOff</w:t>
            </w:r>
            <w:proofErr w:type="spellEnd"/>
            <w:r w:rsidRPr="00A113A3">
              <w:rPr>
                <w:color w:val="00B050"/>
                <w:sz w:val="20"/>
              </w:rPr>
              <w:t xml:space="preserve"> – BIM Beraterwechsel seitens AG</w:t>
            </w:r>
          </w:p>
        </w:tc>
        <w:tc>
          <w:tcPr>
            <w:tcW w:w="982" w:type="pct"/>
            <w:tcBorders>
              <w:top w:val="single" w:sz="4" w:space="0" w:color="auto"/>
              <w:left w:val="single" w:sz="4" w:space="0" w:color="auto"/>
              <w:bottom w:val="single" w:sz="4" w:space="0" w:color="auto"/>
              <w:right w:val="single" w:sz="4" w:space="0" w:color="auto"/>
            </w:tcBorders>
            <w:vAlign w:val="center"/>
          </w:tcPr>
          <w:p w14:paraId="106BAE06" w14:textId="0758AB02" w:rsidR="00A113A3" w:rsidRPr="00A113A3" w:rsidRDefault="00A113A3" w:rsidP="00A113A3">
            <w:pPr>
              <w:pStyle w:val="TextkrpergrauTabelle5111"/>
              <w:jc w:val="both"/>
              <w:rPr>
                <w:color w:val="00B050"/>
                <w:sz w:val="20"/>
              </w:rPr>
            </w:pPr>
            <w:r>
              <w:rPr>
                <w:color w:val="00B050"/>
                <w:sz w:val="20"/>
              </w:rPr>
              <w:t>5-8</w:t>
            </w:r>
          </w:p>
        </w:tc>
        <w:tc>
          <w:tcPr>
            <w:tcW w:w="1364" w:type="pct"/>
            <w:tcBorders>
              <w:top w:val="single" w:sz="4" w:space="0" w:color="auto"/>
              <w:left w:val="single" w:sz="4" w:space="0" w:color="auto"/>
              <w:bottom w:val="single" w:sz="4" w:space="0" w:color="auto"/>
              <w:right w:val="single" w:sz="4" w:space="0" w:color="auto"/>
            </w:tcBorders>
            <w:vAlign w:val="center"/>
          </w:tcPr>
          <w:p w14:paraId="0DFFCBD6" w14:textId="1422C2A6" w:rsidR="00A113A3" w:rsidRPr="00A113A3" w:rsidRDefault="00A113A3" w:rsidP="00A113A3">
            <w:pPr>
              <w:pStyle w:val="TextkrpergrauTabelle5111"/>
              <w:jc w:val="both"/>
              <w:rPr>
                <w:color w:val="00B050"/>
                <w:sz w:val="20"/>
              </w:rPr>
            </w:pPr>
            <w:r w:rsidRPr="00A113A3">
              <w:rPr>
                <w:color w:val="00B050"/>
                <w:sz w:val="20"/>
              </w:rPr>
              <w:t>[</w:t>
            </w:r>
            <w:proofErr w:type="spellStart"/>
            <w:r w:rsidRPr="00A113A3">
              <w:rPr>
                <w:color w:val="00B050"/>
                <w:sz w:val="20"/>
              </w:rPr>
              <w:t>tbd</w:t>
            </w:r>
            <w:proofErr w:type="spellEnd"/>
            <w:r w:rsidRPr="00A113A3">
              <w:rPr>
                <w:color w:val="00B050"/>
                <w:sz w:val="20"/>
              </w:rPr>
              <w:t xml:space="preserve">] </w:t>
            </w:r>
          </w:p>
        </w:tc>
      </w:tr>
      <w:tr w:rsidR="00A113A3" w:rsidRPr="006B341F" w14:paraId="1D52C0DB" w14:textId="77777777" w:rsidTr="00C30A11">
        <w:trPr>
          <w:trHeight w:val="504"/>
        </w:trPr>
        <w:tc>
          <w:tcPr>
            <w:tcW w:w="2654" w:type="pct"/>
            <w:tcBorders>
              <w:top w:val="single" w:sz="4" w:space="0" w:color="auto"/>
              <w:left w:val="single" w:sz="4" w:space="0" w:color="auto"/>
              <w:bottom w:val="single" w:sz="4" w:space="0" w:color="auto"/>
              <w:right w:val="single" w:sz="4" w:space="0" w:color="auto"/>
            </w:tcBorders>
            <w:vAlign w:val="center"/>
          </w:tcPr>
          <w:p w14:paraId="6D2DFEAE" w14:textId="77777777" w:rsidR="00A113A3" w:rsidRPr="00A113A3" w:rsidRDefault="00A113A3" w:rsidP="00A113A3">
            <w:pPr>
              <w:pStyle w:val="TextkrpergrauTabelle5111"/>
              <w:jc w:val="both"/>
              <w:rPr>
                <w:color w:val="00B050"/>
                <w:sz w:val="20"/>
              </w:rPr>
            </w:pPr>
          </w:p>
        </w:tc>
        <w:tc>
          <w:tcPr>
            <w:tcW w:w="982" w:type="pct"/>
            <w:tcBorders>
              <w:top w:val="single" w:sz="4" w:space="0" w:color="auto"/>
              <w:left w:val="single" w:sz="4" w:space="0" w:color="auto"/>
              <w:bottom w:val="single" w:sz="4" w:space="0" w:color="auto"/>
              <w:right w:val="single" w:sz="4" w:space="0" w:color="auto"/>
            </w:tcBorders>
            <w:vAlign w:val="center"/>
          </w:tcPr>
          <w:p w14:paraId="189040EA" w14:textId="77777777" w:rsidR="00A113A3" w:rsidRDefault="00A113A3" w:rsidP="00A113A3">
            <w:pPr>
              <w:pStyle w:val="TextkrpergrauTabelle5111"/>
              <w:jc w:val="both"/>
              <w:rPr>
                <w:color w:val="00B050"/>
                <w:sz w:val="20"/>
              </w:rPr>
            </w:pPr>
          </w:p>
        </w:tc>
        <w:tc>
          <w:tcPr>
            <w:tcW w:w="1364" w:type="pct"/>
            <w:tcBorders>
              <w:top w:val="single" w:sz="4" w:space="0" w:color="auto"/>
              <w:left w:val="single" w:sz="4" w:space="0" w:color="auto"/>
              <w:bottom w:val="single" w:sz="4" w:space="0" w:color="auto"/>
              <w:right w:val="single" w:sz="4" w:space="0" w:color="auto"/>
            </w:tcBorders>
            <w:vAlign w:val="center"/>
          </w:tcPr>
          <w:p w14:paraId="71171377" w14:textId="77777777" w:rsidR="00A113A3" w:rsidRPr="00A113A3" w:rsidRDefault="00A113A3" w:rsidP="00A113A3">
            <w:pPr>
              <w:pStyle w:val="TextkrpergrauTabelle5111"/>
              <w:jc w:val="both"/>
              <w:rPr>
                <w:color w:val="00B050"/>
                <w:sz w:val="20"/>
              </w:rPr>
            </w:pPr>
          </w:p>
        </w:tc>
      </w:tr>
      <w:bookmarkEnd w:id="197"/>
    </w:tbl>
    <w:p w14:paraId="06F77CD5" w14:textId="77777777" w:rsidR="00AC615B" w:rsidRPr="0038093B" w:rsidRDefault="00AC615B">
      <w:pPr>
        <w:rPr>
          <w:color w:val="A6A6A6" w:themeColor="background1" w:themeShade="A6"/>
        </w:rPr>
      </w:pPr>
    </w:p>
    <w:p w14:paraId="6C36BD57" w14:textId="176A2B1B" w:rsidR="00AC615B" w:rsidRPr="00A113A3" w:rsidRDefault="00A113A3">
      <w:pPr>
        <w:rPr>
          <w:rStyle w:val="Hyperlink"/>
          <w:u w:val="none"/>
        </w:rPr>
      </w:pPr>
      <w:bookmarkStart w:id="198" w:name="_Hlk210917959"/>
      <w:r w:rsidRPr="00A113A3">
        <w:rPr>
          <w:rStyle w:val="Hyperlink"/>
          <w:u w:val="none"/>
        </w:rPr>
        <w:t>[Weitere projektspezifische Erläuterungen sind durch den AN zu ergänzen.]</w:t>
      </w:r>
    </w:p>
    <w:p w14:paraId="0B0AABEB" w14:textId="77777777" w:rsidR="00AC615B" w:rsidRDefault="00CC3413">
      <w:pPr>
        <w:pStyle w:val="berschrift2"/>
      </w:pPr>
      <w:bookmarkStart w:id="199" w:name="scroll-bookmark-39"/>
      <w:bookmarkStart w:id="200" w:name="scroll-bookmark-40"/>
      <w:bookmarkStart w:id="201" w:name="_Toc191382628"/>
      <w:bookmarkEnd w:id="198"/>
      <w:bookmarkEnd w:id="199"/>
      <w:r>
        <w:lastRenderedPageBreak/>
        <w:t>6 Datenaustausch und -lieferung</w:t>
      </w:r>
      <w:bookmarkEnd w:id="200"/>
      <w:bookmarkEnd w:id="201"/>
    </w:p>
    <w:p w14:paraId="33720CD8" w14:textId="77777777" w:rsidR="00AC615B" w:rsidRDefault="00CC3413">
      <w:pPr>
        <w:pStyle w:val="berschrift3"/>
      </w:pPr>
      <w:bookmarkStart w:id="202" w:name="scroll-bookmark-41"/>
      <w:bookmarkStart w:id="203" w:name="scroll-bookmark-42"/>
      <w:bookmarkStart w:id="204" w:name="_Toc191382629"/>
      <w:bookmarkEnd w:id="202"/>
      <w:r>
        <w:t>6.1 Gemeinsame Datenumgebung</w:t>
      </w:r>
      <w:bookmarkEnd w:id="203"/>
      <w:bookmarkEnd w:id="204"/>
    </w:p>
    <w:p w14:paraId="39639655" w14:textId="77777777" w:rsidR="00AC615B" w:rsidRDefault="00CC3413">
      <w:r>
        <w:t>Die Projektkommunikationsplattform ist gem. 3.8.2 Datenaustausch und -lieferung – Projektkommunikationsplattform der Vorgaben zur Anwendung der BIM-Methodik als gemeinsame Datenumgebung im Projekt vertraglich vereinbart und zu verwenden.</w:t>
      </w:r>
    </w:p>
    <w:p w14:paraId="3CE07CF3" w14:textId="77777777" w:rsidR="00AC615B" w:rsidRDefault="00CC3413">
      <w:pPr>
        <w:pStyle w:val="berschrift3"/>
      </w:pPr>
      <w:bookmarkStart w:id="205" w:name="scroll-bookmark-43"/>
      <w:bookmarkStart w:id="206" w:name="scroll-bookmark-44"/>
      <w:bookmarkStart w:id="207" w:name="_Toc191382630"/>
      <w:bookmarkEnd w:id="205"/>
      <w:r>
        <w:t>6.2 Softwareumgebung und -Schnittstellen</w:t>
      </w:r>
      <w:bookmarkEnd w:id="206"/>
      <w:bookmarkEnd w:id="207"/>
    </w:p>
    <w:p w14:paraId="0B264E9F" w14:textId="77777777" w:rsidR="00AC615B" w:rsidRDefault="00CC3413">
      <w:r>
        <w:t>Nachfolgende Darstellung (z.B. als grafische Darstellung der im Projekt verwendeten Softwarelandschaft) zeigt die Software und deren Schnittstellen, die vom Bieter (bzw. Auftragnehmer), zur Erfüllung der werkvertraglich vereinbarten Planungsaufgabe, eingesetzt wird.</w:t>
      </w:r>
    </w:p>
    <w:p w14:paraId="4185AC7F" w14:textId="6E9CF340" w:rsidR="00A113A3" w:rsidRDefault="00A113A3" w:rsidP="00A113A3">
      <w:pPr>
        <w:rPr>
          <w:rStyle w:val="Hyperlink"/>
          <w:u w:val="none"/>
        </w:rPr>
      </w:pPr>
      <w:bookmarkStart w:id="208" w:name="_Hlk210917969"/>
      <w:r w:rsidRPr="00A113A3">
        <w:rPr>
          <w:rStyle w:val="Hyperlink"/>
          <w:u w:val="none"/>
        </w:rPr>
        <w:t>[Weitere projektspezifische Erläuterungen sind durch den AN zu ergänzen.</w:t>
      </w:r>
      <w:r>
        <w:rPr>
          <w:rStyle w:val="Hyperlink"/>
          <w:u w:val="none"/>
        </w:rPr>
        <w:t xml:space="preserve"> Aktuelle Tabelle ist ebenso zu bestätigen</w:t>
      </w:r>
      <w:r w:rsidRPr="00A113A3">
        <w:rPr>
          <w:rStyle w:val="Hyperlink"/>
          <w:u w:val="none"/>
        </w:rPr>
        <w:t>]</w:t>
      </w:r>
    </w:p>
    <w:bookmarkEnd w:id="208"/>
    <w:p w14:paraId="44360B13" w14:textId="77777777" w:rsidR="00A113A3" w:rsidRPr="00A113A3" w:rsidRDefault="00A113A3" w:rsidP="00A113A3">
      <w:pPr>
        <w:rPr>
          <w:rStyle w:val="Hyperlink"/>
          <w:u w:val="none"/>
        </w:rPr>
      </w:pPr>
    </w:p>
    <w:tbl>
      <w:tblPr>
        <w:tblStyle w:val="ScrollTableNormal"/>
        <w:tblW w:w="9422" w:type="dxa"/>
        <w:tblLook w:val="04A0" w:firstRow="1" w:lastRow="0" w:firstColumn="1" w:lastColumn="0" w:noHBand="0" w:noVBand="1"/>
      </w:tblPr>
      <w:tblGrid>
        <w:gridCol w:w="703"/>
        <w:gridCol w:w="1134"/>
        <w:gridCol w:w="1264"/>
        <w:gridCol w:w="1126"/>
        <w:gridCol w:w="2112"/>
        <w:gridCol w:w="1187"/>
        <w:gridCol w:w="1896"/>
      </w:tblGrid>
      <w:tr w:rsidR="00A4565B" w14:paraId="01703F81" w14:textId="77777777" w:rsidTr="00A113A3">
        <w:trPr>
          <w:cnfStyle w:val="100000000000" w:firstRow="1" w:lastRow="0" w:firstColumn="0" w:lastColumn="0" w:oddVBand="0" w:evenVBand="0" w:oddHBand="0" w:evenHBand="0" w:firstRowFirstColumn="0" w:firstRowLastColumn="0" w:lastRowFirstColumn="0" w:lastRowLastColumn="0"/>
          <w:trHeight w:val="874"/>
        </w:trPr>
        <w:tc>
          <w:tcPr>
            <w:tcW w:w="703" w:type="dxa"/>
          </w:tcPr>
          <w:p w14:paraId="2EF17BBC" w14:textId="7D1757D4" w:rsidR="00A4565B" w:rsidRDefault="00A4565B">
            <w:pPr>
              <w:rPr>
                <w:i/>
                <w:color w:val="A6A6A6" w:themeColor="background1" w:themeShade="A6"/>
              </w:rPr>
            </w:pPr>
            <w:r w:rsidRPr="009C0AD2">
              <w:rPr>
                <w:color w:val="auto"/>
                <w:sz w:val="20"/>
              </w:rPr>
              <w:t>Pos.</w:t>
            </w:r>
          </w:p>
        </w:tc>
        <w:tc>
          <w:tcPr>
            <w:tcW w:w="1134" w:type="dxa"/>
          </w:tcPr>
          <w:p w14:paraId="01249E49" w14:textId="3DB7306E" w:rsidR="00A4565B" w:rsidRDefault="00A4565B">
            <w:pPr>
              <w:rPr>
                <w:i/>
                <w:color w:val="A6A6A6" w:themeColor="background1" w:themeShade="A6"/>
              </w:rPr>
            </w:pPr>
            <w:r w:rsidRPr="009C0AD2">
              <w:rPr>
                <w:color w:val="auto"/>
                <w:sz w:val="20"/>
              </w:rPr>
              <w:t>Von</w:t>
            </w:r>
          </w:p>
        </w:tc>
        <w:tc>
          <w:tcPr>
            <w:tcW w:w="1264" w:type="dxa"/>
          </w:tcPr>
          <w:p w14:paraId="5693C9C9" w14:textId="77777777" w:rsidR="00A4565B" w:rsidRPr="009C0AD2" w:rsidRDefault="00A4565B" w:rsidP="00A4565B">
            <w:pPr>
              <w:pStyle w:val="Textkrper9pt"/>
              <w:rPr>
                <w:b w:val="0"/>
                <w:color w:val="auto"/>
                <w:sz w:val="20"/>
                <w:szCs w:val="20"/>
              </w:rPr>
            </w:pPr>
            <w:r w:rsidRPr="009C0AD2">
              <w:rPr>
                <w:color w:val="auto"/>
                <w:sz w:val="20"/>
                <w:szCs w:val="20"/>
              </w:rPr>
              <w:t xml:space="preserve">Export </w:t>
            </w:r>
          </w:p>
          <w:p w14:paraId="74D918D4" w14:textId="7EB0FD7B" w:rsidR="00A4565B" w:rsidRDefault="00A4565B" w:rsidP="00A4565B">
            <w:pPr>
              <w:rPr>
                <w:i/>
                <w:color w:val="A6A6A6" w:themeColor="background1" w:themeShade="A6"/>
              </w:rPr>
            </w:pPr>
            <w:r w:rsidRPr="009C0AD2">
              <w:rPr>
                <w:color w:val="auto"/>
                <w:sz w:val="20"/>
              </w:rPr>
              <w:t>aus</w:t>
            </w:r>
          </w:p>
        </w:tc>
        <w:tc>
          <w:tcPr>
            <w:tcW w:w="1126" w:type="dxa"/>
          </w:tcPr>
          <w:p w14:paraId="0479F096" w14:textId="77777777" w:rsidR="00A4565B" w:rsidRPr="009C0AD2" w:rsidRDefault="00A4565B" w:rsidP="00A4565B">
            <w:pPr>
              <w:pStyle w:val="Textkrper9pt"/>
              <w:rPr>
                <w:b w:val="0"/>
                <w:color w:val="auto"/>
                <w:sz w:val="20"/>
                <w:szCs w:val="20"/>
              </w:rPr>
            </w:pPr>
            <w:r w:rsidRPr="009C0AD2">
              <w:rPr>
                <w:color w:val="auto"/>
                <w:sz w:val="20"/>
                <w:szCs w:val="20"/>
              </w:rPr>
              <w:t xml:space="preserve">Import </w:t>
            </w:r>
          </w:p>
          <w:p w14:paraId="479A73B4" w14:textId="550F68AF" w:rsidR="00A4565B" w:rsidRDefault="00A4565B" w:rsidP="00A4565B">
            <w:pPr>
              <w:rPr>
                <w:i/>
                <w:color w:val="A6A6A6" w:themeColor="background1" w:themeShade="A6"/>
              </w:rPr>
            </w:pPr>
            <w:r w:rsidRPr="009C0AD2">
              <w:rPr>
                <w:color w:val="auto"/>
                <w:sz w:val="20"/>
              </w:rPr>
              <w:t>in</w:t>
            </w:r>
          </w:p>
        </w:tc>
        <w:tc>
          <w:tcPr>
            <w:tcW w:w="2112" w:type="dxa"/>
          </w:tcPr>
          <w:p w14:paraId="0B559AFC" w14:textId="63DD5334" w:rsidR="00A4565B" w:rsidRDefault="00A4565B">
            <w:pPr>
              <w:rPr>
                <w:i/>
                <w:color w:val="A6A6A6" w:themeColor="background1" w:themeShade="A6"/>
              </w:rPr>
            </w:pPr>
            <w:r w:rsidRPr="009C0AD2">
              <w:rPr>
                <w:color w:val="auto"/>
                <w:sz w:val="20"/>
              </w:rPr>
              <w:t>Inhalt</w:t>
            </w:r>
          </w:p>
        </w:tc>
        <w:tc>
          <w:tcPr>
            <w:tcW w:w="1187" w:type="dxa"/>
          </w:tcPr>
          <w:p w14:paraId="6E2759CF" w14:textId="42D5F568" w:rsidR="00A4565B" w:rsidRDefault="00A4565B">
            <w:pPr>
              <w:rPr>
                <w:i/>
                <w:color w:val="A6A6A6" w:themeColor="background1" w:themeShade="A6"/>
              </w:rPr>
            </w:pPr>
            <w:r w:rsidRPr="009C0AD2">
              <w:rPr>
                <w:color w:val="auto"/>
                <w:sz w:val="20"/>
              </w:rPr>
              <w:t>Format</w:t>
            </w:r>
          </w:p>
        </w:tc>
        <w:tc>
          <w:tcPr>
            <w:tcW w:w="1896" w:type="dxa"/>
          </w:tcPr>
          <w:p w14:paraId="76AD571A" w14:textId="031A9EEB" w:rsidR="00A4565B" w:rsidRDefault="00A4565B">
            <w:pPr>
              <w:rPr>
                <w:i/>
                <w:color w:val="A6A6A6" w:themeColor="background1" w:themeShade="A6"/>
              </w:rPr>
            </w:pPr>
            <w:r w:rsidRPr="009C0AD2">
              <w:rPr>
                <w:color w:val="auto"/>
                <w:sz w:val="20"/>
              </w:rPr>
              <w:t>Anwendungszweck</w:t>
            </w:r>
          </w:p>
        </w:tc>
      </w:tr>
      <w:tr w:rsidR="0014273C" w14:paraId="10F40231" w14:textId="77777777" w:rsidTr="00A113A3">
        <w:trPr>
          <w:trHeight w:val="307"/>
        </w:trPr>
        <w:tc>
          <w:tcPr>
            <w:tcW w:w="703" w:type="dxa"/>
          </w:tcPr>
          <w:p w14:paraId="4A40F887" w14:textId="674CB90C" w:rsidR="0014273C" w:rsidRPr="00A113A3" w:rsidRDefault="0014273C" w:rsidP="0014273C">
            <w:pPr>
              <w:rPr>
                <w:iCs/>
                <w:color w:val="00B050"/>
                <w:sz w:val="20"/>
              </w:rPr>
            </w:pPr>
            <w:r w:rsidRPr="00A113A3">
              <w:rPr>
                <w:iCs/>
                <w:color w:val="00B050"/>
                <w:sz w:val="20"/>
              </w:rPr>
              <w:t>01</w:t>
            </w:r>
          </w:p>
        </w:tc>
        <w:tc>
          <w:tcPr>
            <w:tcW w:w="1134" w:type="dxa"/>
          </w:tcPr>
          <w:p w14:paraId="398B2385" w14:textId="37560B9B" w:rsidR="0014273C" w:rsidRPr="00A113A3" w:rsidRDefault="0014273C" w:rsidP="0014273C">
            <w:pPr>
              <w:rPr>
                <w:i/>
                <w:color w:val="00B050"/>
              </w:rPr>
            </w:pPr>
            <w:proofErr w:type="spellStart"/>
            <w:r w:rsidRPr="00A113A3">
              <w:rPr>
                <w:color w:val="00B050"/>
                <w:kern w:val="28"/>
                <w:sz w:val="18"/>
                <w:szCs w:val="18"/>
                <w:lang w:val="en-US"/>
              </w:rPr>
              <w:t>Fachplaner</w:t>
            </w:r>
            <w:proofErr w:type="spellEnd"/>
            <w:r w:rsidRPr="00A113A3">
              <w:rPr>
                <w:color w:val="00B050"/>
                <w:kern w:val="28"/>
                <w:sz w:val="18"/>
                <w:szCs w:val="18"/>
                <w:lang w:val="en-US"/>
              </w:rPr>
              <w:t xml:space="preserve"> </w:t>
            </w:r>
            <w:proofErr w:type="spellStart"/>
            <w:r w:rsidRPr="00A113A3">
              <w:rPr>
                <w:color w:val="00B050"/>
                <w:kern w:val="28"/>
                <w:sz w:val="18"/>
                <w:szCs w:val="18"/>
                <w:lang w:val="en-US"/>
              </w:rPr>
              <w:t>Vermesser</w:t>
            </w:r>
            <w:proofErr w:type="spellEnd"/>
          </w:p>
        </w:tc>
        <w:tc>
          <w:tcPr>
            <w:tcW w:w="1264" w:type="dxa"/>
          </w:tcPr>
          <w:p w14:paraId="29DE6768" w14:textId="170FF808" w:rsidR="0014273C" w:rsidRPr="00A113A3" w:rsidRDefault="0014273C" w:rsidP="0014273C">
            <w:pPr>
              <w:rPr>
                <w:i/>
                <w:color w:val="00B050"/>
              </w:rPr>
            </w:pPr>
            <w:proofErr w:type="spellStart"/>
            <w:r w:rsidRPr="00A113A3">
              <w:rPr>
                <w:color w:val="00B050"/>
                <w:kern w:val="28"/>
                <w:sz w:val="18"/>
                <w:szCs w:val="18"/>
                <w:lang w:val="en-US"/>
              </w:rPr>
              <w:t>ProVi</w:t>
            </w:r>
            <w:proofErr w:type="spellEnd"/>
          </w:p>
        </w:tc>
        <w:tc>
          <w:tcPr>
            <w:tcW w:w="1126" w:type="dxa"/>
          </w:tcPr>
          <w:p w14:paraId="40840EF9" w14:textId="77777777" w:rsidR="0014273C" w:rsidRPr="00A113A3" w:rsidRDefault="0014273C" w:rsidP="0014273C">
            <w:pPr>
              <w:pStyle w:val="Textkrper"/>
              <w:rPr>
                <w:color w:val="00B050"/>
                <w:kern w:val="28"/>
                <w:sz w:val="18"/>
                <w:szCs w:val="18"/>
                <w:lang w:val="en-US"/>
              </w:rPr>
            </w:pPr>
            <w:r w:rsidRPr="00A113A3">
              <w:rPr>
                <w:color w:val="00B050"/>
                <w:kern w:val="28"/>
                <w:sz w:val="18"/>
                <w:szCs w:val="18"/>
                <w:lang w:val="en-US"/>
              </w:rPr>
              <w:t xml:space="preserve">Autodesk </w:t>
            </w:r>
          </w:p>
          <w:p w14:paraId="5431BC33" w14:textId="253F2C4B" w:rsidR="0014273C" w:rsidRPr="00A113A3" w:rsidRDefault="0014273C" w:rsidP="0014273C">
            <w:pPr>
              <w:rPr>
                <w:i/>
                <w:color w:val="00B050"/>
              </w:rPr>
            </w:pPr>
            <w:r w:rsidRPr="00A113A3">
              <w:rPr>
                <w:color w:val="00B050"/>
                <w:kern w:val="28"/>
                <w:sz w:val="18"/>
                <w:szCs w:val="18"/>
                <w:lang w:val="en-US"/>
              </w:rPr>
              <w:t>Revit 2025</w:t>
            </w:r>
          </w:p>
        </w:tc>
        <w:tc>
          <w:tcPr>
            <w:tcW w:w="2112" w:type="dxa"/>
          </w:tcPr>
          <w:p w14:paraId="130DCBF1" w14:textId="5B8024A3" w:rsidR="0014273C" w:rsidRPr="00A113A3" w:rsidRDefault="0014273C" w:rsidP="0014273C">
            <w:pPr>
              <w:rPr>
                <w:i/>
                <w:color w:val="00B050"/>
              </w:rPr>
            </w:pPr>
            <w:r w:rsidRPr="00A113A3">
              <w:rPr>
                <w:color w:val="00B050"/>
                <w:kern w:val="28"/>
                <w:sz w:val="18"/>
                <w:szCs w:val="18"/>
              </w:rPr>
              <w:t xml:space="preserve">Bestandsmodell, Lageplan im </w:t>
            </w:r>
            <w:proofErr w:type="gramStart"/>
            <w:r w:rsidRPr="00A113A3">
              <w:rPr>
                <w:color w:val="00B050"/>
                <w:kern w:val="28"/>
                <w:sz w:val="18"/>
                <w:szCs w:val="18"/>
              </w:rPr>
              <w:t>Format .</w:t>
            </w:r>
            <w:proofErr w:type="spellStart"/>
            <w:r w:rsidRPr="00A113A3">
              <w:rPr>
                <w:color w:val="00B050"/>
                <w:kern w:val="28"/>
                <w:sz w:val="18"/>
                <w:szCs w:val="18"/>
              </w:rPr>
              <w:t>rvt</w:t>
            </w:r>
            <w:proofErr w:type="spellEnd"/>
            <w:proofErr w:type="gramEnd"/>
            <w:r w:rsidRPr="00A113A3">
              <w:rPr>
                <w:color w:val="00B050"/>
                <w:kern w:val="28"/>
                <w:sz w:val="18"/>
                <w:szCs w:val="18"/>
              </w:rPr>
              <w:t xml:space="preserve"> und .</w:t>
            </w:r>
            <w:proofErr w:type="spellStart"/>
            <w:r w:rsidRPr="00A113A3">
              <w:rPr>
                <w:color w:val="00B050"/>
                <w:kern w:val="28"/>
                <w:sz w:val="18"/>
                <w:szCs w:val="18"/>
              </w:rPr>
              <w:t>rfa</w:t>
            </w:r>
            <w:proofErr w:type="spellEnd"/>
            <w:r w:rsidRPr="00A113A3">
              <w:rPr>
                <w:color w:val="00B050"/>
                <w:kern w:val="28"/>
                <w:sz w:val="18"/>
                <w:szCs w:val="18"/>
              </w:rPr>
              <w:t xml:space="preserve"> inkl. Höhenpunkte und DGM</w:t>
            </w:r>
          </w:p>
        </w:tc>
        <w:tc>
          <w:tcPr>
            <w:tcW w:w="1187" w:type="dxa"/>
          </w:tcPr>
          <w:p w14:paraId="0779E819" w14:textId="77777777" w:rsidR="0014273C" w:rsidRPr="00A113A3" w:rsidRDefault="0014273C" w:rsidP="0014273C">
            <w:pPr>
              <w:pStyle w:val="Textkrper"/>
              <w:rPr>
                <w:color w:val="00B050"/>
                <w:kern w:val="28"/>
                <w:sz w:val="18"/>
                <w:szCs w:val="18"/>
                <w:lang w:val="it-IT"/>
              </w:rPr>
            </w:pPr>
            <w:proofErr w:type="gramStart"/>
            <w:r w:rsidRPr="00A113A3">
              <w:rPr>
                <w:color w:val="00B050"/>
                <w:kern w:val="28"/>
                <w:sz w:val="18"/>
                <w:szCs w:val="18"/>
                <w:lang w:val="it-IT"/>
              </w:rPr>
              <w:t>.</w:t>
            </w:r>
            <w:proofErr w:type="spellStart"/>
            <w:r w:rsidRPr="00A113A3">
              <w:rPr>
                <w:color w:val="00B050"/>
                <w:kern w:val="28"/>
                <w:sz w:val="18"/>
                <w:szCs w:val="18"/>
                <w:lang w:val="it-IT"/>
              </w:rPr>
              <w:t>rvt</w:t>
            </w:r>
            <w:proofErr w:type="spellEnd"/>
            <w:proofErr w:type="gramEnd"/>
            <w:r w:rsidRPr="00A113A3">
              <w:rPr>
                <w:color w:val="00B050"/>
                <w:kern w:val="28"/>
                <w:sz w:val="18"/>
                <w:szCs w:val="18"/>
                <w:lang w:val="it-IT"/>
              </w:rPr>
              <w:t>; .</w:t>
            </w:r>
            <w:proofErr w:type="spellStart"/>
            <w:r w:rsidRPr="00A113A3">
              <w:rPr>
                <w:color w:val="00B050"/>
                <w:kern w:val="28"/>
                <w:sz w:val="18"/>
                <w:szCs w:val="18"/>
                <w:lang w:val="it-IT"/>
              </w:rPr>
              <w:t>rfa</w:t>
            </w:r>
            <w:proofErr w:type="spellEnd"/>
            <w:r w:rsidRPr="00A113A3">
              <w:rPr>
                <w:color w:val="00B050"/>
                <w:kern w:val="28"/>
                <w:sz w:val="18"/>
                <w:szCs w:val="18"/>
                <w:lang w:val="it-IT"/>
              </w:rPr>
              <w:t>;</w:t>
            </w:r>
          </w:p>
          <w:p w14:paraId="6AC9C57F" w14:textId="77777777" w:rsidR="0014273C" w:rsidRPr="00A113A3" w:rsidRDefault="0014273C" w:rsidP="0014273C">
            <w:pPr>
              <w:pStyle w:val="Textkrper"/>
              <w:rPr>
                <w:color w:val="00B050"/>
                <w:kern w:val="28"/>
                <w:sz w:val="18"/>
                <w:szCs w:val="18"/>
                <w:lang w:val="it-IT"/>
              </w:rPr>
            </w:pPr>
            <w:proofErr w:type="gramStart"/>
            <w:r w:rsidRPr="00A113A3">
              <w:rPr>
                <w:color w:val="00B050"/>
                <w:kern w:val="28"/>
                <w:sz w:val="18"/>
                <w:szCs w:val="18"/>
                <w:lang w:val="it-IT"/>
              </w:rPr>
              <w:t>.GRA</w:t>
            </w:r>
            <w:proofErr w:type="gramEnd"/>
            <w:r w:rsidRPr="00A113A3">
              <w:rPr>
                <w:color w:val="00B050"/>
                <w:kern w:val="28"/>
                <w:sz w:val="18"/>
                <w:szCs w:val="18"/>
                <w:lang w:val="it-IT"/>
              </w:rPr>
              <w:t>&amp;TRA;</w:t>
            </w:r>
          </w:p>
          <w:p w14:paraId="59AA7EBD" w14:textId="77777777" w:rsidR="0014273C" w:rsidRPr="00A113A3" w:rsidRDefault="0014273C" w:rsidP="0014273C">
            <w:pPr>
              <w:pStyle w:val="Textkrper"/>
              <w:rPr>
                <w:color w:val="00B050"/>
                <w:kern w:val="28"/>
                <w:sz w:val="18"/>
                <w:szCs w:val="18"/>
                <w:lang w:val="it-IT"/>
              </w:rPr>
            </w:pPr>
            <w:r w:rsidRPr="00A113A3">
              <w:rPr>
                <w:color w:val="00B050"/>
                <w:kern w:val="28"/>
                <w:sz w:val="18"/>
                <w:szCs w:val="18"/>
                <w:lang w:val="it-IT"/>
              </w:rPr>
              <w:t>.</w:t>
            </w:r>
            <w:proofErr w:type="spellStart"/>
            <w:r w:rsidRPr="00A113A3">
              <w:rPr>
                <w:color w:val="00B050"/>
                <w:kern w:val="28"/>
                <w:sz w:val="18"/>
                <w:szCs w:val="18"/>
                <w:lang w:val="it-IT"/>
              </w:rPr>
              <w:t>mdb</w:t>
            </w:r>
            <w:proofErr w:type="spellEnd"/>
          </w:p>
          <w:p w14:paraId="7CCCFE2F" w14:textId="77777777" w:rsidR="0014273C" w:rsidRPr="00A113A3" w:rsidRDefault="0014273C" w:rsidP="0014273C">
            <w:pPr>
              <w:pStyle w:val="Textkrper"/>
              <w:rPr>
                <w:color w:val="00B050"/>
                <w:kern w:val="28"/>
                <w:sz w:val="18"/>
                <w:szCs w:val="18"/>
                <w:lang w:val="it-IT"/>
              </w:rPr>
            </w:pPr>
            <w:proofErr w:type="gramStart"/>
            <w:r w:rsidRPr="00A113A3">
              <w:rPr>
                <w:color w:val="00B050"/>
                <w:kern w:val="28"/>
                <w:sz w:val="18"/>
                <w:szCs w:val="18"/>
                <w:lang w:val="it-IT"/>
              </w:rPr>
              <w:t>.</w:t>
            </w:r>
            <w:proofErr w:type="spellStart"/>
            <w:r w:rsidRPr="00A113A3">
              <w:rPr>
                <w:color w:val="00B050"/>
                <w:kern w:val="28"/>
                <w:sz w:val="18"/>
                <w:szCs w:val="18"/>
                <w:lang w:val="it-IT"/>
              </w:rPr>
              <w:t>dgm</w:t>
            </w:r>
            <w:proofErr w:type="spellEnd"/>
            <w:proofErr w:type="gramEnd"/>
            <w:r w:rsidRPr="00A113A3">
              <w:rPr>
                <w:color w:val="00B050"/>
                <w:kern w:val="28"/>
                <w:sz w:val="18"/>
                <w:szCs w:val="18"/>
                <w:lang w:val="it-IT"/>
              </w:rPr>
              <w:t>; .</w:t>
            </w:r>
            <w:proofErr w:type="spellStart"/>
            <w:r w:rsidRPr="00A113A3">
              <w:rPr>
                <w:color w:val="00B050"/>
                <w:kern w:val="28"/>
                <w:sz w:val="18"/>
                <w:szCs w:val="18"/>
                <w:lang w:val="it-IT"/>
              </w:rPr>
              <w:t>rcp</w:t>
            </w:r>
            <w:proofErr w:type="spellEnd"/>
          </w:p>
          <w:p w14:paraId="1355A71C" w14:textId="5F4055FF" w:rsidR="0014273C" w:rsidRPr="00A113A3" w:rsidRDefault="0014273C" w:rsidP="0014273C">
            <w:pPr>
              <w:rPr>
                <w:i/>
                <w:color w:val="00B050"/>
              </w:rPr>
            </w:pPr>
            <w:proofErr w:type="gramStart"/>
            <w:r w:rsidRPr="00A113A3">
              <w:rPr>
                <w:color w:val="00B050"/>
                <w:kern w:val="28"/>
                <w:sz w:val="18"/>
                <w:szCs w:val="18"/>
              </w:rPr>
              <w:t>.</w:t>
            </w:r>
            <w:proofErr w:type="spellStart"/>
            <w:r w:rsidRPr="00A113A3">
              <w:rPr>
                <w:color w:val="00B050"/>
                <w:kern w:val="28"/>
                <w:sz w:val="18"/>
                <w:szCs w:val="18"/>
              </w:rPr>
              <w:t>Pdf</w:t>
            </w:r>
            <w:proofErr w:type="spellEnd"/>
            <w:proofErr w:type="gramEnd"/>
          </w:p>
        </w:tc>
        <w:tc>
          <w:tcPr>
            <w:tcW w:w="1896" w:type="dxa"/>
          </w:tcPr>
          <w:p w14:paraId="57F88662" w14:textId="02539FFF" w:rsidR="0014273C" w:rsidRPr="00A113A3" w:rsidRDefault="0014273C" w:rsidP="0014273C">
            <w:pPr>
              <w:rPr>
                <w:i/>
                <w:color w:val="00B050"/>
              </w:rPr>
            </w:pPr>
            <w:r w:rsidRPr="00A113A3">
              <w:rPr>
                <w:color w:val="00B050"/>
                <w:kern w:val="28"/>
                <w:sz w:val="18"/>
                <w:szCs w:val="18"/>
              </w:rPr>
              <w:t>Zusätzliche Bestandsinformationen als Grundlage für die Objektplanung</w:t>
            </w:r>
          </w:p>
        </w:tc>
      </w:tr>
      <w:tr w:rsidR="0014273C" w14:paraId="1B1C6930" w14:textId="77777777" w:rsidTr="00A113A3">
        <w:trPr>
          <w:trHeight w:val="324"/>
        </w:trPr>
        <w:tc>
          <w:tcPr>
            <w:tcW w:w="703" w:type="dxa"/>
          </w:tcPr>
          <w:p w14:paraId="7C04D30F" w14:textId="79B00379" w:rsidR="0014273C" w:rsidRPr="00A113A3" w:rsidRDefault="0014273C" w:rsidP="0014273C">
            <w:pPr>
              <w:rPr>
                <w:iCs/>
                <w:color w:val="00B050"/>
                <w:sz w:val="20"/>
              </w:rPr>
            </w:pPr>
            <w:r w:rsidRPr="00A113A3">
              <w:rPr>
                <w:iCs/>
                <w:color w:val="00B050"/>
                <w:sz w:val="20"/>
              </w:rPr>
              <w:t>02</w:t>
            </w:r>
          </w:p>
        </w:tc>
        <w:tc>
          <w:tcPr>
            <w:tcW w:w="1134" w:type="dxa"/>
          </w:tcPr>
          <w:p w14:paraId="6021EEAB" w14:textId="27C47326" w:rsidR="0014273C" w:rsidRPr="00A113A3" w:rsidRDefault="0014273C" w:rsidP="0014273C">
            <w:pPr>
              <w:rPr>
                <w:i/>
                <w:color w:val="00B050"/>
              </w:rPr>
            </w:pPr>
            <w:proofErr w:type="spellStart"/>
            <w:r w:rsidRPr="00A113A3">
              <w:rPr>
                <w:color w:val="00B050"/>
                <w:kern w:val="28"/>
                <w:sz w:val="18"/>
                <w:szCs w:val="18"/>
                <w:lang w:val="en-US"/>
              </w:rPr>
              <w:t>Objektplaner</w:t>
            </w:r>
            <w:proofErr w:type="spellEnd"/>
            <w:r w:rsidRPr="00A113A3">
              <w:rPr>
                <w:color w:val="00B050"/>
                <w:kern w:val="28"/>
                <w:sz w:val="18"/>
                <w:szCs w:val="18"/>
                <w:lang w:val="en-US"/>
              </w:rPr>
              <w:t xml:space="preserve"> AN</w:t>
            </w:r>
          </w:p>
        </w:tc>
        <w:tc>
          <w:tcPr>
            <w:tcW w:w="1264" w:type="dxa"/>
          </w:tcPr>
          <w:p w14:paraId="188618AF" w14:textId="77777777" w:rsidR="0014273C" w:rsidRPr="00A113A3" w:rsidRDefault="0014273C" w:rsidP="0014273C">
            <w:pPr>
              <w:pStyle w:val="Textkrper"/>
              <w:rPr>
                <w:color w:val="00B050"/>
                <w:kern w:val="28"/>
                <w:sz w:val="18"/>
                <w:szCs w:val="18"/>
                <w:lang w:val="en-US"/>
              </w:rPr>
            </w:pPr>
            <w:r w:rsidRPr="00A113A3">
              <w:rPr>
                <w:color w:val="00B050"/>
                <w:kern w:val="28"/>
                <w:sz w:val="18"/>
                <w:szCs w:val="18"/>
                <w:lang w:val="en-US"/>
              </w:rPr>
              <w:t xml:space="preserve">Autodesk </w:t>
            </w:r>
          </w:p>
          <w:p w14:paraId="10CDF8A8" w14:textId="6B6DABDE" w:rsidR="0014273C" w:rsidRPr="00A113A3" w:rsidRDefault="0014273C" w:rsidP="0014273C">
            <w:pPr>
              <w:rPr>
                <w:i/>
                <w:color w:val="00B050"/>
              </w:rPr>
            </w:pPr>
            <w:r w:rsidRPr="00A113A3">
              <w:rPr>
                <w:color w:val="00B050"/>
                <w:kern w:val="28"/>
                <w:sz w:val="18"/>
                <w:szCs w:val="18"/>
                <w:lang w:val="en-US"/>
              </w:rPr>
              <w:t>Revit 2025</w:t>
            </w:r>
          </w:p>
        </w:tc>
        <w:tc>
          <w:tcPr>
            <w:tcW w:w="1126" w:type="dxa"/>
          </w:tcPr>
          <w:p w14:paraId="48C8F309" w14:textId="6A007B93" w:rsidR="0014273C" w:rsidRPr="00A113A3" w:rsidRDefault="0014273C" w:rsidP="0014273C">
            <w:pPr>
              <w:rPr>
                <w:i/>
                <w:color w:val="00B050"/>
              </w:rPr>
            </w:pPr>
            <w:r w:rsidRPr="00A113A3">
              <w:rPr>
                <w:color w:val="00B050"/>
                <w:kern w:val="28"/>
                <w:sz w:val="18"/>
                <w:szCs w:val="18"/>
                <w:lang w:val="en-US"/>
              </w:rPr>
              <w:t>-/-</w:t>
            </w:r>
          </w:p>
        </w:tc>
        <w:tc>
          <w:tcPr>
            <w:tcW w:w="2112" w:type="dxa"/>
          </w:tcPr>
          <w:p w14:paraId="60208E56" w14:textId="6A44B31D" w:rsidR="0014273C" w:rsidRPr="00A113A3" w:rsidRDefault="0014273C" w:rsidP="0014273C">
            <w:pPr>
              <w:rPr>
                <w:i/>
                <w:color w:val="00B050"/>
              </w:rPr>
            </w:pPr>
            <w:r w:rsidRPr="00A113A3">
              <w:rPr>
                <w:color w:val="00B050"/>
                <w:kern w:val="28"/>
                <w:sz w:val="18"/>
                <w:szCs w:val="18"/>
                <w:lang w:val="en-US"/>
              </w:rPr>
              <w:t xml:space="preserve">3D </w:t>
            </w:r>
            <w:proofErr w:type="spellStart"/>
            <w:r w:rsidRPr="00A113A3">
              <w:rPr>
                <w:color w:val="00B050"/>
                <w:kern w:val="28"/>
                <w:sz w:val="18"/>
                <w:szCs w:val="18"/>
                <w:lang w:val="en-US"/>
              </w:rPr>
              <w:t>Modellierung</w:t>
            </w:r>
            <w:proofErr w:type="spellEnd"/>
          </w:p>
        </w:tc>
        <w:tc>
          <w:tcPr>
            <w:tcW w:w="1187" w:type="dxa"/>
          </w:tcPr>
          <w:p w14:paraId="5A366294" w14:textId="0AA365E6" w:rsidR="0014273C" w:rsidRPr="00A113A3" w:rsidRDefault="0014273C" w:rsidP="0014273C">
            <w:pPr>
              <w:rPr>
                <w:i/>
                <w:color w:val="00B050"/>
              </w:rPr>
            </w:pPr>
            <w:proofErr w:type="gramStart"/>
            <w:r w:rsidRPr="00A113A3">
              <w:rPr>
                <w:color w:val="00B050"/>
                <w:kern w:val="28"/>
                <w:sz w:val="18"/>
                <w:szCs w:val="18"/>
                <w:lang w:val="en-US"/>
              </w:rPr>
              <w:t>.</w:t>
            </w:r>
            <w:proofErr w:type="spellStart"/>
            <w:r w:rsidRPr="00A113A3">
              <w:rPr>
                <w:color w:val="00B050"/>
                <w:kern w:val="28"/>
                <w:sz w:val="18"/>
                <w:szCs w:val="18"/>
                <w:lang w:val="en-US"/>
              </w:rPr>
              <w:t>rvt</w:t>
            </w:r>
            <w:proofErr w:type="spellEnd"/>
            <w:proofErr w:type="gramEnd"/>
            <w:r w:rsidRPr="00A113A3">
              <w:rPr>
                <w:color w:val="00B050"/>
                <w:kern w:val="28"/>
                <w:sz w:val="18"/>
                <w:szCs w:val="18"/>
                <w:lang w:val="en-US"/>
              </w:rPr>
              <w:t>; .</w:t>
            </w:r>
            <w:proofErr w:type="spellStart"/>
            <w:r w:rsidRPr="00A113A3">
              <w:rPr>
                <w:color w:val="00B050"/>
                <w:kern w:val="28"/>
                <w:sz w:val="18"/>
                <w:szCs w:val="18"/>
                <w:lang w:val="en-US"/>
              </w:rPr>
              <w:t>ifc</w:t>
            </w:r>
            <w:proofErr w:type="spellEnd"/>
          </w:p>
          <w:p w14:paraId="5C0172ED" w14:textId="77777777" w:rsidR="0014273C" w:rsidRPr="00A113A3" w:rsidRDefault="0014273C" w:rsidP="0014273C">
            <w:pPr>
              <w:rPr>
                <w:color w:val="00B050"/>
              </w:rPr>
            </w:pPr>
          </w:p>
        </w:tc>
        <w:tc>
          <w:tcPr>
            <w:tcW w:w="1896" w:type="dxa"/>
          </w:tcPr>
          <w:p w14:paraId="3EA2C756" w14:textId="1A274D6B" w:rsidR="0014273C" w:rsidRPr="00A113A3" w:rsidRDefault="0014273C" w:rsidP="0014273C">
            <w:pPr>
              <w:rPr>
                <w:i/>
                <w:color w:val="00B050"/>
              </w:rPr>
            </w:pPr>
            <w:r w:rsidRPr="00A113A3">
              <w:rPr>
                <w:color w:val="00B050"/>
                <w:kern w:val="28"/>
                <w:sz w:val="18"/>
                <w:szCs w:val="18"/>
              </w:rPr>
              <w:t xml:space="preserve">3D Modellierung (Geometrie und </w:t>
            </w:r>
            <w:proofErr w:type="spellStart"/>
            <w:r w:rsidRPr="00A113A3">
              <w:rPr>
                <w:color w:val="00B050"/>
                <w:kern w:val="28"/>
                <w:sz w:val="18"/>
                <w:szCs w:val="18"/>
              </w:rPr>
              <w:t>Attributierung</w:t>
            </w:r>
            <w:proofErr w:type="spellEnd"/>
            <w:r w:rsidRPr="00A113A3">
              <w:rPr>
                <w:color w:val="00B050"/>
                <w:kern w:val="28"/>
                <w:sz w:val="18"/>
                <w:szCs w:val="18"/>
              </w:rPr>
              <w:t>)</w:t>
            </w:r>
          </w:p>
        </w:tc>
      </w:tr>
      <w:tr w:rsidR="0014273C" w14:paraId="263224A7" w14:textId="77777777" w:rsidTr="00A113A3">
        <w:trPr>
          <w:trHeight w:val="307"/>
        </w:trPr>
        <w:tc>
          <w:tcPr>
            <w:tcW w:w="703" w:type="dxa"/>
          </w:tcPr>
          <w:p w14:paraId="2BFC21AB" w14:textId="287A53EF" w:rsidR="0014273C" w:rsidRPr="00A113A3" w:rsidRDefault="0014273C" w:rsidP="0014273C">
            <w:pPr>
              <w:rPr>
                <w:iCs/>
                <w:color w:val="00B050"/>
                <w:sz w:val="20"/>
              </w:rPr>
            </w:pPr>
            <w:r w:rsidRPr="00A113A3">
              <w:rPr>
                <w:iCs/>
                <w:color w:val="00B050"/>
                <w:sz w:val="20"/>
              </w:rPr>
              <w:t>03</w:t>
            </w:r>
          </w:p>
        </w:tc>
        <w:tc>
          <w:tcPr>
            <w:tcW w:w="1134" w:type="dxa"/>
          </w:tcPr>
          <w:p w14:paraId="02A45EB0" w14:textId="2378B282" w:rsidR="0014273C" w:rsidRPr="00A113A3" w:rsidRDefault="0014273C" w:rsidP="0014273C">
            <w:pPr>
              <w:rPr>
                <w:i/>
                <w:color w:val="00B050"/>
              </w:rPr>
            </w:pPr>
            <w:proofErr w:type="spellStart"/>
            <w:r w:rsidRPr="00A113A3">
              <w:rPr>
                <w:color w:val="00B050"/>
                <w:kern w:val="28"/>
                <w:sz w:val="18"/>
                <w:szCs w:val="18"/>
                <w:lang w:val="en-US"/>
              </w:rPr>
              <w:t>Objektplaner</w:t>
            </w:r>
            <w:proofErr w:type="spellEnd"/>
            <w:r w:rsidRPr="00A113A3">
              <w:rPr>
                <w:color w:val="00B050"/>
                <w:kern w:val="28"/>
                <w:sz w:val="18"/>
                <w:szCs w:val="18"/>
                <w:lang w:val="en-US"/>
              </w:rPr>
              <w:t xml:space="preserve"> AN</w:t>
            </w:r>
          </w:p>
        </w:tc>
        <w:tc>
          <w:tcPr>
            <w:tcW w:w="1264" w:type="dxa"/>
          </w:tcPr>
          <w:p w14:paraId="2FC36D03" w14:textId="77777777" w:rsidR="0014273C" w:rsidRPr="00A113A3" w:rsidRDefault="0014273C" w:rsidP="0014273C">
            <w:pPr>
              <w:pStyle w:val="Textkrper"/>
              <w:rPr>
                <w:color w:val="00B050"/>
                <w:kern w:val="28"/>
                <w:sz w:val="18"/>
                <w:szCs w:val="18"/>
                <w:lang w:val="en-US"/>
              </w:rPr>
            </w:pPr>
            <w:r w:rsidRPr="00A113A3">
              <w:rPr>
                <w:color w:val="00B050"/>
                <w:kern w:val="28"/>
                <w:sz w:val="18"/>
                <w:szCs w:val="18"/>
                <w:lang w:val="en-US"/>
              </w:rPr>
              <w:t xml:space="preserve">Autodesk </w:t>
            </w:r>
          </w:p>
          <w:p w14:paraId="76D136F0" w14:textId="7739C6E8" w:rsidR="0014273C" w:rsidRPr="00A113A3" w:rsidRDefault="0014273C" w:rsidP="0014273C">
            <w:pPr>
              <w:rPr>
                <w:i/>
                <w:color w:val="00B050"/>
              </w:rPr>
            </w:pPr>
            <w:r w:rsidRPr="00A113A3">
              <w:rPr>
                <w:color w:val="00B050"/>
                <w:kern w:val="28"/>
                <w:sz w:val="18"/>
                <w:szCs w:val="18"/>
                <w:lang w:val="en-US"/>
              </w:rPr>
              <w:t>Revit 2025</w:t>
            </w:r>
          </w:p>
        </w:tc>
        <w:tc>
          <w:tcPr>
            <w:tcW w:w="1126" w:type="dxa"/>
          </w:tcPr>
          <w:p w14:paraId="53358D73" w14:textId="2B434C50" w:rsidR="0014273C" w:rsidRPr="00A113A3" w:rsidRDefault="0014273C" w:rsidP="0014273C">
            <w:pPr>
              <w:rPr>
                <w:i/>
                <w:color w:val="00B050"/>
              </w:rPr>
            </w:pPr>
            <w:proofErr w:type="spellStart"/>
            <w:r w:rsidRPr="00A113A3">
              <w:rPr>
                <w:color w:val="00B050"/>
                <w:kern w:val="28"/>
                <w:sz w:val="18"/>
                <w:szCs w:val="18"/>
                <w:lang w:val="en-US"/>
              </w:rPr>
              <w:t>AutoCad</w:t>
            </w:r>
            <w:proofErr w:type="spellEnd"/>
            <w:r w:rsidRPr="00A113A3">
              <w:rPr>
                <w:color w:val="00B050"/>
                <w:kern w:val="28"/>
                <w:sz w:val="18"/>
                <w:szCs w:val="18"/>
                <w:lang w:val="en-US"/>
              </w:rPr>
              <w:t xml:space="preserve"> 202</w:t>
            </w:r>
            <w:r w:rsidR="00DA0571" w:rsidRPr="00A113A3">
              <w:rPr>
                <w:color w:val="00B050"/>
                <w:kern w:val="28"/>
                <w:sz w:val="18"/>
                <w:szCs w:val="18"/>
                <w:lang w:val="en-US"/>
              </w:rPr>
              <w:t>5</w:t>
            </w:r>
          </w:p>
        </w:tc>
        <w:tc>
          <w:tcPr>
            <w:tcW w:w="2112" w:type="dxa"/>
          </w:tcPr>
          <w:p w14:paraId="671000DF" w14:textId="77777777" w:rsidR="0014273C" w:rsidRPr="00A113A3" w:rsidRDefault="0014273C" w:rsidP="0014273C">
            <w:pPr>
              <w:pStyle w:val="Textkrper"/>
              <w:rPr>
                <w:color w:val="00B050"/>
                <w:kern w:val="28"/>
                <w:sz w:val="18"/>
                <w:szCs w:val="18"/>
                <w:lang w:val="en-US"/>
              </w:rPr>
            </w:pPr>
            <w:r w:rsidRPr="00A113A3">
              <w:rPr>
                <w:color w:val="00B050"/>
                <w:kern w:val="28"/>
                <w:sz w:val="18"/>
                <w:szCs w:val="18"/>
                <w:lang w:val="en-US"/>
              </w:rPr>
              <w:t xml:space="preserve">2D </w:t>
            </w:r>
            <w:proofErr w:type="spellStart"/>
            <w:r w:rsidRPr="00A113A3">
              <w:rPr>
                <w:color w:val="00B050"/>
                <w:kern w:val="28"/>
                <w:sz w:val="18"/>
                <w:szCs w:val="18"/>
                <w:lang w:val="en-US"/>
              </w:rPr>
              <w:t>Planableitung</w:t>
            </w:r>
            <w:proofErr w:type="spellEnd"/>
            <w:r w:rsidRPr="00A113A3">
              <w:rPr>
                <w:color w:val="00B050"/>
                <w:kern w:val="28"/>
                <w:sz w:val="18"/>
                <w:szCs w:val="18"/>
                <w:lang w:val="en-US"/>
              </w:rPr>
              <w:t xml:space="preserve"> – </w:t>
            </w:r>
          </w:p>
          <w:p w14:paraId="488053B6" w14:textId="6BFE534F" w:rsidR="0014273C" w:rsidRPr="00A113A3" w:rsidRDefault="0014273C" w:rsidP="0014273C">
            <w:pPr>
              <w:rPr>
                <w:i/>
                <w:color w:val="00B050"/>
              </w:rPr>
            </w:pPr>
            <w:proofErr w:type="spellStart"/>
            <w:r w:rsidRPr="00A113A3">
              <w:rPr>
                <w:color w:val="00B050"/>
                <w:kern w:val="28"/>
                <w:sz w:val="18"/>
                <w:szCs w:val="18"/>
                <w:lang w:val="en-US"/>
              </w:rPr>
              <w:t>Vorentwurfsplanung</w:t>
            </w:r>
            <w:proofErr w:type="spellEnd"/>
          </w:p>
        </w:tc>
        <w:tc>
          <w:tcPr>
            <w:tcW w:w="1187" w:type="dxa"/>
          </w:tcPr>
          <w:p w14:paraId="7E184C46" w14:textId="24EC71AC" w:rsidR="0014273C" w:rsidRPr="00A113A3" w:rsidRDefault="0014273C" w:rsidP="0014273C">
            <w:pPr>
              <w:rPr>
                <w:i/>
                <w:color w:val="00B050"/>
              </w:rPr>
            </w:pPr>
            <w:r w:rsidRPr="00A113A3">
              <w:rPr>
                <w:color w:val="00B050"/>
                <w:kern w:val="28"/>
                <w:sz w:val="18"/>
                <w:szCs w:val="18"/>
                <w:lang w:val="en-US"/>
              </w:rPr>
              <w:t>.pdf; .dwg</w:t>
            </w:r>
          </w:p>
        </w:tc>
        <w:tc>
          <w:tcPr>
            <w:tcW w:w="1896" w:type="dxa"/>
          </w:tcPr>
          <w:p w14:paraId="05330D7F" w14:textId="3BB133F3" w:rsidR="0014273C" w:rsidRPr="00A113A3" w:rsidRDefault="0014273C" w:rsidP="0014273C">
            <w:pPr>
              <w:rPr>
                <w:i/>
                <w:color w:val="00B050"/>
              </w:rPr>
            </w:pPr>
            <w:r w:rsidRPr="00A113A3">
              <w:rPr>
                <w:color w:val="00B050"/>
                <w:kern w:val="28"/>
                <w:sz w:val="18"/>
                <w:szCs w:val="18"/>
              </w:rPr>
              <w:t>2D-Planableitung aus dem 3D Modell</w:t>
            </w:r>
          </w:p>
        </w:tc>
      </w:tr>
      <w:tr w:rsidR="0014273C" w14:paraId="7F34EA22" w14:textId="77777777" w:rsidTr="00A113A3">
        <w:trPr>
          <w:trHeight w:val="324"/>
        </w:trPr>
        <w:tc>
          <w:tcPr>
            <w:tcW w:w="703" w:type="dxa"/>
          </w:tcPr>
          <w:p w14:paraId="6CB4F4CE" w14:textId="6512F831" w:rsidR="0014273C" w:rsidRPr="00A113A3" w:rsidRDefault="0014273C" w:rsidP="0014273C">
            <w:pPr>
              <w:rPr>
                <w:iCs/>
                <w:color w:val="00B050"/>
                <w:sz w:val="20"/>
              </w:rPr>
            </w:pPr>
            <w:r w:rsidRPr="00A113A3">
              <w:rPr>
                <w:iCs/>
                <w:color w:val="00B050"/>
                <w:sz w:val="20"/>
              </w:rPr>
              <w:t>04</w:t>
            </w:r>
          </w:p>
        </w:tc>
        <w:tc>
          <w:tcPr>
            <w:tcW w:w="1134" w:type="dxa"/>
          </w:tcPr>
          <w:p w14:paraId="75207061" w14:textId="7F09ED45" w:rsidR="0014273C" w:rsidRPr="00A113A3" w:rsidRDefault="0014273C" w:rsidP="0014273C">
            <w:pPr>
              <w:rPr>
                <w:i/>
                <w:color w:val="00B050"/>
              </w:rPr>
            </w:pPr>
            <w:proofErr w:type="spellStart"/>
            <w:r w:rsidRPr="00A113A3">
              <w:rPr>
                <w:color w:val="00B050"/>
                <w:kern w:val="28"/>
                <w:sz w:val="18"/>
                <w:szCs w:val="18"/>
                <w:lang w:val="en-US"/>
              </w:rPr>
              <w:t>Fachplaner</w:t>
            </w:r>
            <w:proofErr w:type="spellEnd"/>
            <w:r w:rsidRPr="00A113A3">
              <w:rPr>
                <w:color w:val="00B050"/>
                <w:kern w:val="28"/>
                <w:sz w:val="18"/>
                <w:szCs w:val="18"/>
                <w:lang w:val="en-US"/>
              </w:rPr>
              <w:t xml:space="preserve"> 50Hz</w:t>
            </w:r>
          </w:p>
        </w:tc>
        <w:tc>
          <w:tcPr>
            <w:tcW w:w="1264" w:type="dxa"/>
          </w:tcPr>
          <w:p w14:paraId="5769BAA1" w14:textId="77777777" w:rsidR="0014273C" w:rsidRPr="00A113A3" w:rsidRDefault="0014273C" w:rsidP="0014273C">
            <w:pPr>
              <w:pStyle w:val="Textkrper"/>
              <w:rPr>
                <w:color w:val="00B050"/>
                <w:kern w:val="28"/>
                <w:sz w:val="18"/>
                <w:szCs w:val="18"/>
                <w:lang w:val="en-US"/>
              </w:rPr>
            </w:pPr>
            <w:r w:rsidRPr="00A113A3">
              <w:rPr>
                <w:color w:val="00B050"/>
                <w:kern w:val="28"/>
                <w:sz w:val="18"/>
                <w:szCs w:val="18"/>
                <w:lang w:val="en-US"/>
              </w:rPr>
              <w:t xml:space="preserve">Autodesk </w:t>
            </w:r>
          </w:p>
          <w:p w14:paraId="788428A7" w14:textId="0E29A761" w:rsidR="0014273C" w:rsidRPr="00A113A3" w:rsidRDefault="0014273C" w:rsidP="0014273C">
            <w:pPr>
              <w:rPr>
                <w:i/>
                <w:color w:val="00B050"/>
              </w:rPr>
            </w:pPr>
            <w:r w:rsidRPr="00A113A3">
              <w:rPr>
                <w:color w:val="00B050"/>
                <w:kern w:val="28"/>
                <w:sz w:val="18"/>
                <w:szCs w:val="18"/>
                <w:lang w:val="en-US"/>
              </w:rPr>
              <w:t>AutoCAD 2021</w:t>
            </w:r>
          </w:p>
        </w:tc>
        <w:tc>
          <w:tcPr>
            <w:tcW w:w="1126" w:type="dxa"/>
          </w:tcPr>
          <w:p w14:paraId="011892C5" w14:textId="1066F705" w:rsidR="0014273C" w:rsidRPr="00A113A3" w:rsidRDefault="0014273C" w:rsidP="0014273C">
            <w:pPr>
              <w:rPr>
                <w:i/>
                <w:color w:val="00B050"/>
              </w:rPr>
            </w:pPr>
            <w:r w:rsidRPr="00A113A3">
              <w:rPr>
                <w:color w:val="00B050"/>
                <w:kern w:val="28"/>
                <w:sz w:val="18"/>
                <w:szCs w:val="18"/>
                <w:lang w:val="en-US"/>
              </w:rPr>
              <w:t>-/-</w:t>
            </w:r>
          </w:p>
        </w:tc>
        <w:tc>
          <w:tcPr>
            <w:tcW w:w="2112" w:type="dxa"/>
          </w:tcPr>
          <w:p w14:paraId="202EA9A5" w14:textId="77777777" w:rsidR="0014273C" w:rsidRPr="00A113A3" w:rsidRDefault="0014273C" w:rsidP="0014273C">
            <w:pPr>
              <w:pStyle w:val="Textkrper"/>
              <w:rPr>
                <w:color w:val="00B050"/>
                <w:kern w:val="28"/>
                <w:sz w:val="18"/>
                <w:szCs w:val="18"/>
              </w:rPr>
            </w:pPr>
            <w:r w:rsidRPr="00A113A3">
              <w:rPr>
                <w:color w:val="00B050"/>
                <w:kern w:val="28"/>
                <w:sz w:val="18"/>
                <w:szCs w:val="18"/>
              </w:rPr>
              <w:t xml:space="preserve">Gesamtmodell </w:t>
            </w:r>
          </w:p>
          <w:p w14:paraId="392EEF44" w14:textId="77777777" w:rsidR="0014273C" w:rsidRPr="00A113A3" w:rsidRDefault="0014273C" w:rsidP="0014273C">
            <w:pPr>
              <w:pStyle w:val="Textkrper"/>
              <w:rPr>
                <w:color w:val="00B050"/>
                <w:kern w:val="28"/>
                <w:sz w:val="18"/>
                <w:szCs w:val="18"/>
              </w:rPr>
            </w:pPr>
            <w:r w:rsidRPr="00A113A3">
              <w:rPr>
                <w:color w:val="00B050"/>
                <w:kern w:val="28"/>
                <w:sz w:val="18"/>
                <w:szCs w:val="18"/>
              </w:rPr>
              <w:t>Stufe 1</w:t>
            </w:r>
          </w:p>
          <w:p w14:paraId="13CB8C7F" w14:textId="589DD2C0" w:rsidR="0014273C" w:rsidRPr="00A113A3" w:rsidRDefault="0014273C" w:rsidP="0014273C">
            <w:pPr>
              <w:rPr>
                <w:i/>
                <w:color w:val="00B050"/>
              </w:rPr>
            </w:pPr>
            <w:r w:rsidRPr="00A113A3">
              <w:rPr>
                <w:color w:val="00B050"/>
                <w:kern w:val="28"/>
                <w:sz w:val="18"/>
                <w:szCs w:val="18"/>
              </w:rPr>
              <w:t>Teil der Objektplanung</w:t>
            </w:r>
          </w:p>
          <w:p w14:paraId="26C34C09" w14:textId="77777777" w:rsidR="0014273C" w:rsidRPr="00A113A3" w:rsidRDefault="0014273C" w:rsidP="0014273C">
            <w:pPr>
              <w:rPr>
                <w:color w:val="00B050"/>
              </w:rPr>
            </w:pPr>
          </w:p>
        </w:tc>
        <w:tc>
          <w:tcPr>
            <w:tcW w:w="1187" w:type="dxa"/>
          </w:tcPr>
          <w:p w14:paraId="2D48BF27" w14:textId="606A04E7" w:rsidR="0014273C" w:rsidRPr="00A113A3" w:rsidRDefault="0014273C" w:rsidP="0014273C">
            <w:pPr>
              <w:rPr>
                <w:i/>
                <w:color w:val="00B050"/>
              </w:rPr>
            </w:pPr>
            <w:r w:rsidRPr="00A113A3">
              <w:rPr>
                <w:color w:val="00B050"/>
                <w:kern w:val="28"/>
                <w:sz w:val="18"/>
                <w:szCs w:val="18"/>
                <w:lang w:val="en-US"/>
              </w:rPr>
              <w:t>.pdf; .dwg</w:t>
            </w:r>
          </w:p>
        </w:tc>
        <w:tc>
          <w:tcPr>
            <w:tcW w:w="1896" w:type="dxa"/>
          </w:tcPr>
          <w:p w14:paraId="5AD9FDE4" w14:textId="7C41E0C9" w:rsidR="0014273C" w:rsidRPr="00A113A3" w:rsidRDefault="0014273C" w:rsidP="0014273C">
            <w:pPr>
              <w:rPr>
                <w:i/>
                <w:color w:val="00B050"/>
              </w:rPr>
            </w:pPr>
            <w:r w:rsidRPr="00A113A3">
              <w:rPr>
                <w:color w:val="00B050"/>
                <w:kern w:val="28"/>
                <w:sz w:val="18"/>
                <w:szCs w:val="18"/>
              </w:rPr>
              <w:t>Geometrische Referenz für die Lichtplanung</w:t>
            </w:r>
          </w:p>
        </w:tc>
      </w:tr>
      <w:tr w:rsidR="0014273C" w14:paraId="66C30AF2" w14:textId="77777777" w:rsidTr="00A113A3">
        <w:trPr>
          <w:trHeight w:val="307"/>
        </w:trPr>
        <w:tc>
          <w:tcPr>
            <w:tcW w:w="703" w:type="dxa"/>
          </w:tcPr>
          <w:p w14:paraId="2C071E27" w14:textId="1A35578D" w:rsidR="0014273C" w:rsidRPr="00A113A3" w:rsidRDefault="0014273C" w:rsidP="0014273C">
            <w:pPr>
              <w:rPr>
                <w:iCs/>
                <w:color w:val="00B050"/>
                <w:sz w:val="20"/>
              </w:rPr>
            </w:pPr>
            <w:r w:rsidRPr="00A113A3">
              <w:rPr>
                <w:iCs/>
                <w:color w:val="00B050"/>
                <w:sz w:val="20"/>
              </w:rPr>
              <w:t>05</w:t>
            </w:r>
          </w:p>
        </w:tc>
        <w:tc>
          <w:tcPr>
            <w:tcW w:w="1134" w:type="dxa"/>
          </w:tcPr>
          <w:p w14:paraId="281C8520" w14:textId="3E18912A" w:rsidR="0014273C" w:rsidRPr="00A113A3" w:rsidRDefault="0014273C" w:rsidP="0014273C">
            <w:pPr>
              <w:rPr>
                <w:i/>
                <w:color w:val="00B050"/>
              </w:rPr>
            </w:pPr>
            <w:proofErr w:type="spellStart"/>
            <w:r w:rsidRPr="00A113A3">
              <w:rPr>
                <w:color w:val="00B050"/>
                <w:kern w:val="28"/>
                <w:sz w:val="18"/>
                <w:szCs w:val="18"/>
                <w:lang w:val="en-US"/>
              </w:rPr>
              <w:t>Objektplaner</w:t>
            </w:r>
            <w:proofErr w:type="spellEnd"/>
            <w:r w:rsidRPr="00A113A3">
              <w:rPr>
                <w:color w:val="00B050"/>
                <w:kern w:val="28"/>
                <w:sz w:val="18"/>
                <w:szCs w:val="18"/>
                <w:lang w:val="en-US"/>
              </w:rPr>
              <w:t xml:space="preserve"> AN</w:t>
            </w:r>
          </w:p>
        </w:tc>
        <w:tc>
          <w:tcPr>
            <w:tcW w:w="1264" w:type="dxa"/>
          </w:tcPr>
          <w:p w14:paraId="36EF36C7" w14:textId="77777777" w:rsidR="0014273C" w:rsidRPr="00A113A3" w:rsidRDefault="0014273C" w:rsidP="0014273C">
            <w:pPr>
              <w:pStyle w:val="Textkrper"/>
              <w:rPr>
                <w:color w:val="00B050"/>
                <w:kern w:val="28"/>
                <w:sz w:val="18"/>
                <w:szCs w:val="18"/>
                <w:lang w:val="en-US"/>
              </w:rPr>
            </w:pPr>
            <w:r w:rsidRPr="00A113A3">
              <w:rPr>
                <w:color w:val="00B050"/>
                <w:kern w:val="28"/>
                <w:sz w:val="18"/>
                <w:szCs w:val="18"/>
                <w:lang w:val="en-US"/>
              </w:rPr>
              <w:t>Autodesk</w:t>
            </w:r>
          </w:p>
          <w:p w14:paraId="692BF6FD" w14:textId="12154CE8" w:rsidR="0014273C" w:rsidRPr="00A113A3" w:rsidRDefault="0014273C" w:rsidP="0014273C">
            <w:pPr>
              <w:rPr>
                <w:i/>
                <w:color w:val="00B050"/>
              </w:rPr>
            </w:pPr>
            <w:r w:rsidRPr="00A113A3">
              <w:rPr>
                <w:color w:val="00B050"/>
                <w:kern w:val="28"/>
                <w:sz w:val="18"/>
                <w:szCs w:val="18"/>
                <w:lang w:val="en-US"/>
              </w:rPr>
              <w:t>Revit 2025</w:t>
            </w:r>
          </w:p>
        </w:tc>
        <w:tc>
          <w:tcPr>
            <w:tcW w:w="1126" w:type="dxa"/>
          </w:tcPr>
          <w:p w14:paraId="56AF23FF" w14:textId="479AD771" w:rsidR="0014273C" w:rsidRPr="00A113A3" w:rsidRDefault="0014273C" w:rsidP="0014273C">
            <w:pPr>
              <w:rPr>
                <w:i/>
                <w:color w:val="00B050"/>
              </w:rPr>
            </w:pPr>
            <w:r w:rsidRPr="00A113A3">
              <w:rPr>
                <w:color w:val="00B050"/>
                <w:kern w:val="28"/>
                <w:sz w:val="18"/>
                <w:szCs w:val="18"/>
                <w:lang w:val="en-US"/>
              </w:rPr>
              <w:t>-/-</w:t>
            </w:r>
          </w:p>
        </w:tc>
        <w:tc>
          <w:tcPr>
            <w:tcW w:w="2112" w:type="dxa"/>
          </w:tcPr>
          <w:p w14:paraId="10FD1AD7" w14:textId="77777777" w:rsidR="0014273C" w:rsidRPr="00A113A3" w:rsidRDefault="0014273C" w:rsidP="0014273C">
            <w:pPr>
              <w:pStyle w:val="Textkrper"/>
              <w:rPr>
                <w:color w:val="00B050"/>
                <w:kern w:val="28"/>
                <w:sz w:val="18"/>
                <w:szCs w:val="18"/>
                <w:lang w:val="en-US"/>
              </w:rPr>
            </w:pPr>
            <w:r w:rsidRPr="00A113A3">
              <w:rPr>
                <w:color w:val="00B050"/>
                <w:kern w:val="28"/>
                <w:sz w:val="18"/>
                <w:szCs w:val="18"/>
                <w:lang w:val="en-US"/>
              </w:rPr>
              <w:t xml:space="preserve">2D </w:t>
            </w:r>
            <w:proofErr w:type="spellStart"/>
            <w:r w:rsidRPr="00A113A3">
              <w:rPr>
                <w:color w:val="00B050"/>
                <w:kern w:val="28"/>
                <w:sz w:val="18"/>
                <w:szCs w:val="18"/>
                <w:lang w:val="en-US"/>
              </w:rPr>
              <w:t>Planableitung</w:t>
            </w:r>
            <w:proofErr w:type="spellEnd"/>
            <w:r w:rsidRPr="00A113A3">
              <w:rPr>
                <w:color w:val="00B050"/>
                <w:kern w:val="28"/>
                <w:sz w:val="18"/>
                <w:szCs w:val="18"/>
                <w:lang w:val="en-US"/>
              </w:rPr>
              <w:t xml:space="preserve"> – </w:t>
            </w:r>
          </w:p>
          <w:p w14:paraId="1804D08B" w14:textId="58FB6CA4" w:rsidR="0014273C" w:rsidRPr="00A113A3" w:rsidRDefault="0014273C" w:rsidP="0014273C">
            <w:pPr>
              <w:rPr>
                <w:i/>
                <w:color w:val="00B050"/>
              </w:rPr>
            </w:pPr>
            <w:proofErr w:type="spellStart"/>
            <w:r w:rsidRPr="00A113A3">
              <w:rPr>
                <w:color w:val="00B050"/>
                <w:kern w:val="28"/>
                <w:sz w:val="18"/>
                <w:szCs w:val="18"/>
                <w:lang w:val="en-US"/>
              </w:rPr>
              <w:t>Entwurfsplanung</w:t>
            </w:r>
            <w:proofErr w:type="spellEnd"/>
          </w:p>
        </w:tc>
        <w:tc>
          <w:tcPr>
            <w:tcW w:w="1187" w:type="dxa"/>
          </w:tcPr>
          <w:p w14:paraId="0BC13559" w14:textId="5FB2ADAD" w:rsidR="0014273C" w:rsidRPr="00A113A3" w:rsidRDefault="0014273C" w:rsidP="0014273C">
            <w:pPr>
              <w:rPr>
                <w:i/>
                <w:color w:val="00B050"/>
              </w:rPr>
            </w:pPr>
            <w:r w:rsidRPr="00A113A3">
              <w:rPr>
                <w:color w:val="00B050"/>
                <w:kern w:val="28"/>
                <w:sz w:val="18"/>
                <w:szCs w:val="18"/>
                <w:lang w:val="en-US"/>
              </w:rPr>
              <w:t>.pdf</w:t>
            </w:r>
          </w:p>
        </w:tc>
        <w:tc>
          <w:tcPr>
            <w:tcW w:w="1896" w:type="dxa"/>
          </w:tcPr>
          <w:p w14:paraId="0E284A70" w14:textId="5DCBEDB1" w:rsidR="0014273C" w:rsidRPr="00A113A3" w:rsidRDefault="0014273C" w:rsidP="0014273C">
            <w:pPr>
              <w:rPr>
                <w:i/>
                <w:color w:val="00B050"/>
              </w:rPr>
            </w:pPr>
            <w:r w:rsidRPr="00A113A3">
              <w:rPr>
                <w:color w:val="00B050"/>
                <w:kern w:val="28"/>
                <w:sz w:val="18"/>
                <w:szCs w:val="18"/>
              </w:rPr>
              <w:t>2D-Planableitung aus dem 3D Modell</w:t>
            </w:r>
          </w:p>
        </w:tc>
      </w:tr>
      <w:tr w:rsidR="0014273C" w14:paraId="7A2E7C96" w14:textId="77777777" w:rsidTr="00A113A3">
        <w:trPr>
          <w:trHeight w:val="307"/>
        </w:trPr>
        <w:tc>
          <w:tcPr>
            <w:tcW w:w="703" w:type="dxa"/>
          </w:tcPr>
          <w:p w14:paraId="6387D8A1" w14:textId="4A2500E5" w:rsidR="0014273C" w:rsidRPr="00A113A3" w:rsidRDefault="0014273C" w:rsidP="0014273C">
            <w:pPr>
              <w:rPr>
                <w:iCs/>
                <w:color w:val="00B050"/>
                <w:sz w:val="20"/>
              </w:rPr>
            </w:pPr>
            <w:r w:rsidRPr="00A113A3">
              <w:rPr>
                <w:iCs/>
                <w:color w:val="00B050"/>
                <w:sz w:val="20"/>
              </w:rPr>
              <w:t>06</w:t>
            </w:r>
          </w:p>
        </w:tc>
        <w:tc>
          <w:tcPr>
            <w:tcW w:w="1134" w:type="dxa"/>
          </w:tcPr>
          <w:p w14:paraId="6D8E75D9" w14:textId="4EA1C469" w:rsidR="0014273C" w:rsidRPr="00A113A3" w:rsidRDefault="0014273C" w:rsidP="0014273C">
            <w:pPr>
              <w:rPr>
                <w:i/>
                <w:color w:val="00B050"/>
              </w:rPr>
            </w:pPr>
            <w:proofErr w:type="spellStart"/>
            <w:r w:rsidRPr="00A113A3">
              <w:rPr>
                <w:color w:val="00B050"/>
                <w:kern w:val="28"/>
                <w:sz w:val="18"/>
                <w:szCs w:val="18"/>
                <w:lang w:val="en-US"/>
              </w:rPr>
              <w:t>Objektplaner</w:t>
            </w:r>
            <w:proofErr w:type="spellEnd"/>
            <w:r w:rsidRPr="00A113A3">
              <w:rPr>
                <w:color w:val="00B050"/>
                <w:kern w:val="28"/>
                <w:sz w:val="18"/>
                <w:szCs w:val="18"/>
                <w:lang w:val="en-US"/>
              </w:rPr>
              <w:t xml:space="preserve"> AN</w:t>
            </w:r>
          </w:p>
        </w:tc>
        <w:tc>
          <w:tcPr>
            <w:tcW w:w="1264" w:type="dxa"/>
          </w:tcPr>
          <w:p w14:paraId="027D5F1B" w14:textId="77777777" w:rsidR="0014273C" w:rsidRPr="00A113A3" w:rsidRDefault="0014273C" w:rsidP="0014273C">
            <w:pPr>
              <w:pStyle w:val="Textkrper"/>
              <w:rPr>
                <w:color w:val="00B050"/>
                <w:kern w:val="28"/>
                <w:sz w:val="18"/>
                <w:szCs w:val="18"/>
                <w:lang w:val="en-US"/>
              </w:rPr>
            </w:pPr>
            <w:r w:rsidRPr="00A113A3">
              <w:rPr>
                <w:color w:val="00B050"/>
                <w:kern w:val="28"/>
                <w:sz w:val="18"/>
                <w:szCs w:val="18"/>
                <w:lang w:val="en-US"/>
              </w:rPr>
              <w:t>Autodesk</w:t>
            </w:r>
          </w:p>
          <w:p w14:paraId="0D4BEC1D" w14:textId="1EB6436A" w:rsidR="0014273C" w:rsidRPr="00A113A3" w:rsidRDefault="0014273C" w:rsidP="0014273C">
            <w:pPr>
              <w:rPr>
                <w:i/>
                <w:color w:val="00B050"/>
              </w:rPr>
            </w:pPr>
            <w:r w:rsidRPr="00A113A3">
              <w:rPr>
                <w:color w:val="00B050"/>
                <w:kern w:val="28"/>
                <w:sz w:val="18"/>
                <w:szCs w:val="18"/>
                <w:lang w:val="en-US"/>
              </w:rPr>
              <w:t>Revit 2025</w:t>
            </w:r>
          </w:p>
        </w:tc>
        <w:tc>
          <w:tcPr>
            <w:tcW w:w="1126" w:type="dxa"/>
          </w:tcPr>
          <w:p w14:paraId="34ADC5C4" w14:textId="650BACCA" w:rsidR="0014273C" w:rsidRPr="00A113A3" w:rsidRDefault="0014273C" w:rsidP="0014273C">
            <w:pPr>
              <w:rPr>
                <w:i/>
                <w:color w:val="00B050"/>
              </w:rPr>
            </w:pPr>
            <w:r w:rsidRPr="00A113A3">
              <w:rPr>
                <w:color w:val="00B050"/>
                <w:kern w:val="28"/>
                <w:sz w:val="18"/>
                <w:szCs w:val="18"/>
                <w:lang w:val="en-US"/>
              </w:rPr>
              <w:t>-/-</w:t>
            </w:r>
          </w:p>
        </w:tc>
        <w:tc>
          <w:tcPr>
            <w:tcW w:w="2112" w:type="dxa"/>
          </w:tcPr>
          <w:p w14:paraId="5FEA0E22" w14:textId="77777777" w:rsidR="0014273C" w:rsidRPr="00A113A3" w:rsidRDefault="0014273C" w:rsidP="0014273C">
            <w:pPr>
              <w:pStyle w:val="Textkrper"/>
              <w:rPr>
                <w:color w:val="00B050"/>
                <w:kern w:val="28"/>
                <w:sz w:val="18"/>
                <w:szCs w:val="18"/>
                <w:lang w:val="en-US"/>
              </w:rPr>
            </w:pPr>
            <w:r w:rsidRPr="00A113A3">
              <w:rPr>
                <w:color w:val="00B050"/>
                <w:kern w:val="28"/>
                <w:sz w:val="18"/>
                <w:szCs w:val="18"/>
                <w:lang w:val="en-US"/>
              </w:rPr>
              <w:t xml:space="preserve">2D </w:t>
            </w:r>
            <w:proofErr w:type="spellStart"/>
            <w:r w:rsidRPr="00A113A3">
              <w:rPr>
                <w:color w:val="00B050"/>
                <w:kern w:val="28"/>
                <w:sz w:val="18"/>
                <w:szCs w:val="18"/>
                <w:lang w:val="en-US"/>
              </w:rPr>
              <w:t>Planableitung</w:t>
            </w:r>
            <w:proofErr w:type="spellEnd"/>
            <w:r w:rsidRPr="00A113A3">
              <w:rPr>
                <w:color w:val="00B050"/>
                <w:kern w:val="28"/>
                <w:sz w:val="18"/>
                <w:szCs w:val="18"/>
                <w:lang w:val="en-US"/>
              </w:rPr>
              <w:t xml:space="preserve"> – </w:t>
            </w:r>
          </w:p>
          <w:p w14:paraId="5CFE58EB" w14:textId="312D27A9" w:rsidR="0014273C" w:rsidRPr="00A113A3" w:rsidRDefault="0014273C" w:rsidP="0014273C">
            <w:pPr>
              <w:rPr>
                <w:i/>
                <w:color w:val="00B050"/>
              </w:rPr>
            </w:pPr>
            <w:proofErr w:type="spellStart"/>
            <w:r w:rsidRPr="00A113A3">
              <w:rPr>
                <w:color w:val="00B050"/>
                <w:kern w:val="28"/>
                <w:sz w:val="18"/>
                <w:szCs w:val="18"/>
                <w:lang w:val="en-US"/>
              </w:rPr>
              <w:t>Genehmigungsplanung</w:t>
            </w:r>
            <w:proofErr w:type="spellEnd"/>
          </w:p>
          <w:p w14:paraId="0988B0A5" w14:textId="77777777" w:rsidR="0014273C" w:rsidRPr="00A113A3" w:rsidRDefault="0014273C" w:rsidP="0014273C">
            <w:pPr>
              <w:jc w:val="center"/>
              <w:rPr>
                <w:color w:val="00B050"/>
              </w:rPr>
            </w:pPr>
          </w:p>
        </w:tc>
        <w:tc>
          <w:tcPr>
            <w:tcW w:w="1187" w:type="dxa"/>
          </w:tcPr>
          <w:p w14:paraId="5BED6582" w14:textId="6D5ABE27" w:rsidR="0014273C" w:rsidRPr="00A113A3" w:rsidRDefault="0014273C" w:rsidP="0014273C">
            <w:pPr>
              <w:rPr>
                <w:i/>
                <w:color w:val="00B050"/>
              </w:rPr>
            </w:pPr>
            <w:r w:rsidRPr="00A113A3">
              <w:rPr>
                <w:color w:val="00B050"/>
                <w:kern w:val="28"/>
                <w:sz w:val="18"/>
                <w:szCs w:val="18"/>
                <w:lang w:val="en-US"/>
              </w:rPr>
              <w:t>.pdf</w:t>
            </w:r>
          </w:p>
        </w:tc>
        <w:tc>
          <w:tcPr>
            <w:tcW w:w="1896" w:type="dxa"/>
          </w:tcPr>
          <w:p w14:paraId="3D5C1594" w14:textId="06B44E8F" w:rsidR="0014273C" w:rsidRPr="00A113A3" w:rsidRDefault="0014273C" w:rsidP="0014273C">
            <w:pPr>
              <w:rPr>
                <w:i/>
                <w:color w:val="00B050"/>
              </w:rPr>
            </w:pPr>
            <w:r w:rsidRPr="00A113A3">
              <w:rPr>
                <w:color w:val="00B050"/>
                <w:kern w:val="28"/>
                <w:sz w:val="18"/>
                <w:szCs w:val="18"/>
              </w:rPr>
              <w:t>2D-Planableitung aus dem 3D Modell</w:t>
            </w:r>
          </w:p>
        </w:tc>
      </w:tr>
      <w:tr w:rsidR="0014273C" w14:paraId="4E0EAB59" w14:textId="77777777" w:rsidTr="00A113A3">
        <w:trPr>
          <w:trHeight w:val="307"/>
        </w:trPr>
        <w:tc>
          <w:tcPr>
            <w:tcW w:w="703" w:type="dxa"/>
          </w:tcPr>
          <w:p w14:paraId="7CCA7395" w14:textId="10589856" w:rsidR="0014273C" w:rsidRPr="00A113A3" w:rsidRDefault="0014273C" w:rsidP="0014273C">
            <w:pPr>
              <w:rPr>
                <w:iCs/>
                <w:color w:val="00B050"/>
                <w:sz w:val="20"/>
              </w:rPr>
            </w:pPr>
            <w:r w:rsidRPr="00A113A3">
              <w:rPr>
                <w:iCs/>
                <w:color w:val="00B050"/>
                <w:sz w:val="20"/>
              </w:rPr>
              <w:t>07</w:t>
            </w:r>
          </w:p>
        </w:tc>
        <w:tc>
          <w:tcPr>
            <w:tcW w:w="1134" w:type="dxa"/>
          </w:tcPr>
          <w:p w14:paraId="7DC11B67" w14:textId="433380DF" w:rsidR="0014273C" w:rsidRPr="00A113A3" w:rsidRDefault="0014273C" w:rsidP="0014273C">
            <w:pPr>
              <w:rPr>
                <w:i/>
                <w:color w:val="00B050"/>
              </w:rPr>
            </w:pPr>
            <w:proofErr w:type="spellStart"/>
            <w:r w:rsidRPr="00A113A3">
              <w:rPr>
                <w:color w:val="00B050"/>
                <w:kern w:val="28"/>
                <w:sz w:val="18"/>
                <w:szCs w:val="18"/>
                <w:lang w:val="en-US"/>
              </w:rPr>
              <w:t>Objektplaner</w:t>
            </w:r>
            <w:proofErr w:type="spellEnd"/>
            <w:r w:rsidRPr="00A113A3">
              <w:rPr>
                <w:color w:val="00B050"/>
                <w:kern w:val="28"/>
                <w:sz w:val="18"/>
                <w:szCs w:val="18"/>
                <w:lang w:val="en-US"/>
              </w:rPr>
              <w:t xml:space="preserve"> AN</w:t>
            </w:r>
          </w:p>
        </w:tc>
        <w:tc>
          <w:tcPr>
            <w:tcW w:w="1264" w:type="dxa"/>
          </w:tcPr>
          <w:p w14:paraId="714B2FC9" w14:textId="77777777" w:rsidR="0014273C" w:rsidRPr="00A113A3" w:rsidRDefault="0014273C" w:rsidP="0014273C">
            <w:pPr>
              <w:pStyle w:val="Textkrper"/>
              <w:rPr>
                <w:color w:val="00B050"/>
                <w:kern w:val="28"/>
                <w:sz w:val="18"/>
                <w:szCs w:val="18"/>
                <w:lang w:val="en-US"/>
              </w:rPr>
            </w:pPr>
            <w:r w:rsidRPr="00A113A3">
              <w:rPr>
                <w:color w:val="00B050"/>
                <w:kern w:val="28"/>
                <w:sz w:val="18"/>
                <w:szCs w:val="18"/>
                <w:lang w:val="en-US"/>
              </w:rPr>
              <w:t>Autodesk</w:t>
            </w:r>
          </w:p>
          <w:p w14:paraId="74453D6B" w14:textId="6C75299A" w:rsidR="0014273C" w:rsidRPr="00A113A3" w:rsidRDefault="0014273C" w:rsidP="0014273C">
            <w:pPr>
              <w:rPr>
                <w:i/>
                <w:color w:val="00B050"/>
              </w:rPr>
            </w:pPr>
            <w:r w:rsidRPr="00A113A3">
              <w:rPr>
                <w:color w:val="00B050"/>
                <w:kern w:val="28"/>
                <w:sz w:val="18"/>
                <w:szCs w:val="18"/>
                <w:lang w:val="en-US"/>
              </w:rPr>
              <w:t>Revit 2025</w:t>
            </w:r>
          </w:p>
        </w:tc>
        <w:tc>
          <w:tcPr>
            <w:tcW w:w="1126" w:type="dxa"/>
          </w:tcPr>
          <w:p w14:paraId="1F522D94" w14:textId="4558424E" w:rsidR="0014273C" w:rsidRPr="00A113A3" w:rsidRDefault="0014273C" w:rsidP="0014273C">
            <w:pPr>
              <w:rPr>
                <w:i/>
                <w:color w:val="00B050"/>
              </w:rPr>
            </w:pPr>
            <w:r w:rsidRPr="00A113A3">
              <w:rPr>
                <w:color w:val="00B050"/>
                <w:kern w:val="28"/>
                <w:sz w:val="18"/>
                <w:szCs w:val="18"/>
                <w:lang w:val="en-US"/>
              </w:rPr>
              <w:t>Autodesk Navisworks Manage 2025</w:t>
            </w:r>
          </w:p>
        </w:tc>
        <w:tc>
          <w:tcPr>
            <w:tcW w:w="2112" w:type="dxa"/>
          </w:tcPr>
          <w:p w14:paraId="3CA4DD21" w14:textId="77777777" w:rsidR="0014273C" w:rsidRPr="00A113A3" w:rsidRDefault="0014273C" w:rsidP="0014273C">
            <w:pPr>
              <w:pStyle w:val="Textkrper"/>
              <w:rPr>
                <w:color w:val="00B050"/>
                <w:kern w:val="28"/>
                <w:sz w:val="18"/>
                <w:szCs w:val="18"/>
              </w:rPr>
            </w:pPr>
            <w:r w:rsidRPr="00A113A3">
              <w:rPr>
                <w:color w:val="00B050"/>
                <w:kern w:val="28"/>
                <w:sz w:val="18"/>
                <w:szCs w:val="18"/>
              </w:rPr>
              <w:t xml:space="preserve">Gesamtmodell </w:t>
            </w:r>
          </w:p>
          <w:p w14:paraId="1BC4174D" w14:textId="77777777" w:rsidR="0014273C" w:rsidRPr="00A113A3" w:rsidRDefault="0014273C" w:rsidP="0014273C">
            <w:pPr>
              <w:pStyle w:val="Textkrper"/>
              <w:rPr>
                <w:color w:val="00B050"/>
                <w:kern w:val="28"/>
                <w:sz w:val="18"/>
                <w:szCs w:val="18"/>
              </w:rPr>
            </w:pPr>
            <w:r w:rsidRPr="00A113A3">
              <w:rPr>
                <w:color w:val="00B050"/>
                <w:kern w:val="28"/>
                <w:sz w:val="18"/>
                <w:szCs w:val="18"/>
              </w:rPr>
              <w:t>Stufe 1/2</w:t>
            </w:r>
          </w:p>
          <w:p w14:paraId="2118675C" w14:textId="4CBEB66B" w:rsidR="0014273C" w:rsidRPr="00A113A3" w:rsidRDefault="0014273C" w:rsidP="0014273C">
            <w:pPr>
              <w:rPr>
                <w:i/>
                <w:color w:val="00B050"/>
              </w:rPr>
            </w:pPr>
            <w:r w:rsidRPr="00A113A3">
              <w:rPr>
                <w:color w:val="00B050"/>
                <w:kern w:val="28"/>
                <w:sz w:val="18"/>
                <w:szCs w:val="18"/>
              </w:rPr>
              <w:t>Teil der Objektplanung</w:t>
            </w:r>
          </w:p>
          <w:p w14:paraId="2EAB5C69" w14:textId="77777777" w:rsidR="0014273C" w:rsidRPr="00A113A3" w:rsidRDefault="0014273C" w:rsidP="0014273C">
            <w:pPr>
              <w:jc w:val="center"/>
              <w:rPr>
                <w:color w:val="00B050"/>
              </w:rPr>
            </w:pPr>
          </w:p>
        </w:tc>
        <w:tc>
          <w:tcPr>
            <w:tcW w:w="1187" w:type="dxa"/>
          </w:tcPr>
          <w:p w14:paraId="7F04F338" w14:textId="42126F78" w:rsidR="0014273C" w:rsidRPr="00A113A3" w:rsidRDefault="0014273C" w:rsidP="0014273C">
            <w:pPr>
              <w:rPr>
                <w:i/>
                <w:color w:val="00B050"/>
              </w:rPr>
            </w:pPr>
            <w:proofErr w:type="gramStart"/>
            <w:r w:rsidRPr="00A113A3">
              <w:rPr>
                <w:color w:val="00B050"/>
                <w:kern w:val="28"/>
                <w:sz w:val="18"/>
                <w:szCs w:val="18"/>
                <w:lang w:val="en-US"/>
              </w:rPr>
              <w:t>.</w:t>
            </w:r>
            <w:proofErr w:type="spellStart"/>
            <w:r w:rsidRPr="00A113A3">
              <w:rPr>
                <w:color w:val="00B050"/>
                <w:kern w:val="28"/>
                <w:sz w:val="18"/>
                <w:szCs w:val="18"/>
                <w:lang w:val="en-US"/>
              </w:rPr>
              <w:t>nwc</w:t>
            </w:r>
            <w:proofErr w:type="spellEnd"/>
            <w:proofErr w:type="gramEnd"/>
            <w:r w:rsidRPr="00A113A3">
              <w:rPr>
                <w:color w:val="00B050"/>
                <w:kern w:val="28"/>
                <w:sz w:val="18"/>
                <w:szCs w:val="18"/>
                <w:lang w:val="en-US"/>
              </w:rPr>
              <w:t>; .</w:t>
            </w:r>
            <w:proofErr w:type="spellStart"/>
            <w:r w:rsidRPr="00A113A3">
              <w:rPr>
                <w:color w:val="00B050"/>
                <w:kern w:val="28"/>
                <w:sz w:val="18"/>
                <w:szCs w:val="18"/>
                <w:lang w:val="en-US"/>
              </w:rPr>
              <w:t>nwd</w:t>
            </w:r>
            <w:proofErr w:type="spellEnd"/>
            <w:r w:rsidRPr="00A113A3">
              <w:rPr>
                <w:color w:val="00B050"/>
                <w:kern w:val="28"/>
                <w:sz w:val="18"/>
                <w:szCs w:val="18"/>
                <w:lang w:val="en-US"/>
              </w:rPr>
              <w:t>; .</w:t>
            </w:r>
            <w:proofErr w:type="spellStart"/>
            <w:r w:rsidRPr="00A113A3">
              <w:rPr>
                <w:color w:val="00B050"/>
                <w:kern w:val="28"/>
                <w:sz w:val="18"/>
                <w:szCs w:val="18"/>
                <w:lang w:val="en-US"/>
              </w:rPr>
              <w:t>nwf</w:t>
            </w:r>
            <w:proofErr w:type="spellEnd"/>
          </w:p>
        </w:tc>
        <w:tc>
          <w:tcPr>
            <w:tcW w:w="1896" w:type="dxa"/>
          </w:tcPr>
          <w:p w14:paraId="229D3FF9" w14:textId="5088C8B7" w:rsidR="0014273C" w:rsidRPr="00A113A3" w:rsidRDefault="0014273C" w:rsidP="0014273C">
            <w:pPr>
              <w:rPr>
                <w:i/>
                <w:color w:val="00B050"/>
              </w:rPr>
            </w:pPr>
            <w:r w:rsidRPr="00A113A3">
              <w:rPr>
                <w:color w:val="00B050"/>
                <w:kern w:val="28"/>
                <w:sz w:val="18"/>
                <w:szCs w:val="18"/>
                <w:lang w:val="en-US"/>
              </w:rPr>
              <w:t>3D-Visualisierung</w:t>
            </w:r>
          </w:p>
          <w:p w14:paraId="7BF3ABB1" w14:textId="77777777" w:rsidR="0014273C" w:rsidRPr="00A113A3" w:rsidRDefault="0014273C" w:rsidP="0014273C">
            <w:pPr>
              <w:jc w:val="center"/>
              <w:rPr>
                <w:color w:val="00B050"/>
              </w:rPr>
            </w:pPr>
          </w:p>
        </w:tc>
      </w:tr>
    </w:tbl>
    <w:p w14:paraId="19EECD91" w14:textId="77777777" w:rsidR="00A4565B" w:rsidRDefault="00A4565B">
      <w:pPr>
        <w:rPr>
          <w:i/>
          <w:color w:val="A6A6A6" w:themeColor="background1" w:themeShade="A6"/>
        </w:rPr>
      </w:pPr>
    </w:p>
    <w:p w14:paraId="1EF1549E" w14:textId="77777777" w:rsidR="00AC615B" w:rsidRDefault="00CC3413">
      <w:pPr>
        <w:pStyle w:val="berschrift3"/>
      </w:pPr>
      <w:bookmarkStart w:id="209" w:name="scroll-bookmark-45"/>
      <w:bookmarkStart w:id="210" w:name="scroll-bookmark-46"/>
      <w:bookmarkStart w:id="211" w:name="_Toc191382631"/>
      <w:bookmarkEnd w:id="209"/>
      <w:r>
        <w:t>6.3 Modellbasierter Informations- und Datenaustausch</w:t>
      </w:r>
      <w:bookmarkEnd w:id="210"/>
      <w:bookmarkEnd w:id="211"/>
    </w:p>
    <w:p w14:paraId="0306F5D0" w14:textId="41FFDDBE" w:rsidR="00AC615B" w:rsidRDefault="00CC3413">
      <w:r>
        <w:t>Nachfolgend sind die eingesetzte Software je Anwendungsfall/-bereich und die Datenformate der Eingangs- und Ausgangsdaten als Grundlage des Datenaustauschs gem. Abschnitt 1.7.3 Modellbasierter Informations- und Datenaustausch und 3.8.3 Software und Datenaustauschformate der Vorgaben zur Anwendung der BIM-Methodik vom Bieter zu beschreiben. Nach Auftragsvergabe ist die Tabelle vom AN fortzuschreiben.</w:t>
      </w:r>
    </w:p>
    <w:p w14:paraId="4DA1EF26" w14:textId="77777777" w:rsidR="00A113A3" w:rsidRDefault="00A113A3"/>
    <w:p w14:paraId="1B2293FF" w14:textId="77777777" w:rsidR="00A113A3" w:rsidRDefault="00A113A3" w:rsidP="00A113A3">
      <w:pPr>
        <w:rPr>
          <w:rStyle w:val="Hyperlink"/>
          <w:u w:val="none"/>
        </w:rPr>
      </w:pPr>
      <w:r w:rsidRPr="00A113A3">
        <w:rPr>
          <w:rStyle w:val="Hyperlink"/>
          <w:u w:val="none"/>
        </w:rPr>
        <w:t>[Weitere projektspezifische Erläuterungen sind durch den AN zu ergänzen.</w:t>
      </w:r>
      <w:r>
        <w:rPr>
          <w:rStyle w:val="Hyperlink"/>
          <w:u w:val="none"/>
        </w:rPr>
        <w:t xml:space="preserve"> Aktuelle Tabelle ist ebenso zu bestätigen</w:t>
      </w:r>
      <w:r w:rsidRPr="00A113A3">
        <w:rPr>
          <w:rStyle w:val="Hyperlink"/>
          <w:u w:val="none"/>
        </w:rPr>
        <w:t>]</w:t>
      </w:r>
    </w:p>
    <w:p w14:paraId="7B8DB40D" w14:textId="77777777" w:rsidR="00A113A3" w:rsidRDefault="00A113A3"/>
    <w:tbl>
      <w:tblPr>
        <w:tblStyle w:val="ScrollTableNormal"/>
        <w:tblW w:w="5000" w:type="pct"/>
        <w:tblLook w:val="0020" w:firstRow="1" w:lastRow="0" w:firstColumn="0" w:lastColumn="0" w:noHBand="0" w:noVBand="0"/>
      </w:tblPr>
      <w:tblGrid>
        <w:gridCol w:w="1196"/>
        <w:gridCol w:w="830"/>
        <w:gridCol w:w="1251"/>
        <w:gridCol w:w="3380"/>
        <w:gridCol w:w="2687"/>
      </w:tblGrid>
      <w:tr w:rsidR="008F6D18" w14:paraId="3A88C9A8" w14:textId="77777777" w:rsidTr="001A5662">
        <w:trPr>
          <w:cnfStyle w:val="100000000000" w:firstRow="1" w:lastRow="0" w:firstColumn="0" w:lastColumn="0" w:oddVBand="0" w:evenVBand="0" w:oddHBand="0" w:evenHBand="0" w:firstRowFirstColumn="0" w:firstRowLastColumn="0" w:lastRowFirstColumn="0" w:lastRowLastColumn="0"/>
          <w:trHeight w:val="358"/>
        </w:trPr>
        <w:tc>
          <w:tcPr>
            <w:tcW w:w="0" w:type="auto"/>
            <w:vMerge w:val="restart"/>
          </w:tcPr>
          <w:p w14:paraId="3D10EEA6" w14:textId="77777777" w:rsidR="00AC615B" w:rsidRDefault="00AC615B">
            <w:pPr>
              <w:jc w:val="left"/>
            </w:pPr>
          </w:p>
          <w:p w14:paraId="4DA03817" w14:textId="77777777" w:rsidR="00AC615B" w:rsidRDefault="00CC3413">
            <w:pPr>
              <w:jc w:val="left"/>
            </w:pPr>
            <w:r>
              <w:t>Software</w:t>
            </w:r>
          </w:p>
        </w:tc>
        <w:tc>
          <w:tcPr>
            <w:tcW w:w="0" w:type="auto"/>
            <w:vMerge w:val="restart"/>
          </w:tcPr>
          <w:p w14:paraId="16949669" w14:textId="77777777" w:rsidR="00AC615B" w:rsidRDefault="00AC615B">
            <w:pPr>
              <w:jc w:val="left"/>
            </w:pPr>
          </w:p>
          <w:p w14:paraId="5D5AFBA1" w14:textId="77777777" w:rsidR="00AC615B" w:rsidRDefault="00CC3413">
            <w:pPr>
              <w:jc w:val="left"/>
            </w:pPr>
            <w:r>
              <w:t>Version</w:t>
            </w:r>
          </w:p>
        </w:tc>
        <w:tc>
          <w:tcPr>
            <w:tcW w:w="0" w:type="auto"/>
          </w:tcPr>
          <w:p w14:paraId="06744641" w14:textId="77777777" w:rsidR="00AC615B" w:rsidRDefault="00CC3413">
            <w:pPr>
              <w:jc w:val="left"/>
            </w:pPr>
            <w:r>
              <w:t>Input</w:t>
            </w:r>
          </w:p>
        </w:tc>
        <w:tc>
          <w:tcPr>
            <w:tcW w:w="0" w:type="auto"/>
            <w:vMerge w:val="restart"/>
          </w:tcPr>
          <w:p w14:paraId="35B7DB45" w14:textId="77777777" w:rsidR="00AC615B" w:rsidRDefault="00CC3413">
            <w:pPr>
              <w:jc w:val="left"/>
            </w:pPr>
            <w:r>
              <w:t> </w:t>
            </w:r>
          </w:p>
          <w:p w14:paraId="6963AD9F" w14:textId="77777777" w:rsidR="00AC615B" w:rsidRDefault="00CC3413">
            <w:pPr>
              <w:jc w:val="left"/>
            </w:pPr>
            <w:r>
              <w:t>Inhalt</w:t>
            </w:r>
          </w:p>
        </w:tc>
        <w:tc>
          <w:tcPr>
            <w:tcW w:w="0" w:type="auto"/>
            <w:vMerge w:val="restart"/>
          </w:tcPr>
          <w:p w14:paraId="30089883" w14:textId="77777777" w:rsidR="00AC615B" w:rsidRDefault="00AC615B">
            <w:pPr>
              <w:jc w:val="left"/>
            </w:pPr>
          </w:p>
          <w:p w14:paraId="54CF94B5" w14:textId="77777777" w:rsidR="00AC615B" w:rsidRDefault="00CC3413">
            <w:pPr>
              <w:jc w:val="left"/>
            </w:pPr>
            <w:r>
              <w:t>Anwendungsbereich</w:t>
            </w:r>
          </w:p>
        </w:tc>
      </w:tr>
      <w:tr w:rsidR="00BA7B5F" w14:paraId="053DE4F6" w14:textId="77777777" w:rsidTr="00AC615B">
        <w:tc>
          <w:tcPr>
            <w:tcW w:w="0" w:type="auto"/>
            <w:vMerge/>
          </w:tcPr>
          <w:p w14:paraId="2CAD0D12" w14:textId="77777777" w:rsidR="00AC615B" w:rsidRDefault="00AC615B">
            <w:pPr>
              <w:jc w:val="left"/>
            </w:pPr>
          </w:p>
        </w:tc>
        <w:tc>
          <w:tcPr>
            <w:tcW w:w="0" w:type="auto"/>
            <w:vMerge/>
          </w:tcPr>
          <w:p w14:paraId="05DB399E" w14:textId="77777777" w:rsidR="00AC615B" w:rsidRDefault="00AC615B">
            <w:pPr>
              <w:jc w:val="left"/>
            </w:pPr>
          </w:p>
        </w:tc>
        <w:tc>
          <w:tcPr>
            <w:tcW w:w="0" w:type="auto"/>
          </w:tcPr>
          <w:p w14:paraId="463E2037" w14:textId="77777777" w:rsidR="00AC615B" w:rsidRDefault="00CC3413">
            <w:pPr>
              <w:jc w:val="left"/>
            </w:pPr>
            <w:r>
              <w:rPr>
                <w:b/>
              </w:rPr>
              <w:t>Output</w:t>
            </w:r>
          </w:p>
        </w:tc>
        <w:tc>
          <w:tcPr>
            <w:tcW w:w="0" w:type="auto"/>
            <w:vMerge/>
          </w:tcPr>
          <w:p w14:paraId="5866B233" w14:textId="77777777" w:rsidR="00AC615B" w:rsidRDefault="00AC615B">
            <w:pPr>
              <w:jc w:val="left"/>
            </w:pPr>
          </w:p>
        </w:tc>
        <w:tc>
          <w:tcPr>
            <w:tcW w:w="0" w:type="auto"/>
            <w:vMerge/>
          </w:tcPr>
          <w:p w14:paraId="76CF2EA8" w14:textId="77777777" w:rsidR="00AC615B" w:rsidRDefault="00AC615B">
            <w:pPr>
              <w:jc w:val="left"/>
            </w:pPr>
          </w:p>
        </w:tc>
      </w:tr>
      <w:tr w:rsidR="00BA7B5F" w14:paraId="4CF2746E" w14:textId="77777777" w:rsidTr="00AC615B">
        <w:tc>
          <w:tcPr>
            <w:tcW w:w="0" w:type="auto"/>
            <w:vMerge w:val="restart"/>
          </w:tcPr>
          <w:p w14:paraId="328563A5" w14:textId="77777777" w:rsidR="00AC615B" w:rsidRPr="00A113A3" w:rsidRDefault="00CC3413">
            <w:pPr>
              <w:jc w:val="left"/>
              <w:rPr>
                <w:color w:val="00B050"/>
              </w:rPr>
            </w:pPr>
            <w:r w:rsidRPr="00A113A3">
              <w:rPr>
                <w:i/>
                <w:color w:val="00B050"/>
              </w:rPr>
              <w:t xml:space="preserve">Autodesk </w:t>
            </w:r>
            <w:proofErr w:type="spellStart"/>
            <w:r w:rsidRPr="00A113A3">
              <w:rPr>
                <w:i/>
                <w:color w:val="00B050"/>
              </w:rPr>
              <w:t>Revit</w:t>
            </w:r>
            <w:proofErr w:type="spellEnd"/>
          </w:p>
          <w:p w14:paraId="424C8636" w14:textId="77777777" w:rsidR="00AC615B" w:rsidRPr="00A113A3" w:rsidRDefault="00AC615B">
            <w:pPr>
              <w:jc w:val="left"/>
              <w:rPr>
                <w:color w:val="00B050"/>
              </w:rPr>
            </w:pPr>
          </w:p>
          <w:p w14:paraId="0CC59438" w14:textId="77777777" w:rsidR="00AC615B" w:rsidRPr="00A113A3" w:rsidRDefault="00AC615B">
            <w:pPr>
              <w:jc w:val="left"/>
              <w:rPr>
                <w:color w:val="00B050"/>
              </w:rPr>
            </w:pPr>
          </w:p>
          <w:p w14:paraId="12D3F094" w14:textId="77777777" w:rsidR="00AC615B" w:rsidRPr="00A113A3" w:rsidRDefault="00AC615B">
            <w:pPr>
              <w:jc w:val="left"/>
              <w:rPr>
                <w:color w:val="00B050"/>
              </w:rPr>
            </w:pPr>
          </w:p>
          <w:p w14:paraId="67C11523" w14:textId="77777777" w:rsidR="00AC615B" w:rsidRPr="00A113A3" w:rsidRDefault="00AC615B">
            <w:pPr>
              <w:jc w:val="left"/>
              <w:rPr>
                <w:color w:val="00B050"/>
              </w:rPr>
            </w:pPr>
          </w:p>
        </w:tc>
        <w:tc>
          <w:tcPr>
            <w:tcW w:w="0" w:type="auto"/>
            <w:vMerge w:val="restart"/>
          </w:tcPr>
          <w:p w14:paraId="7554C278" w14:textId="5EF1BD8F" w:rsidR="00AC615B" w:rsidRPr="00A113A3" w:rsidRDefault="00CC3413">
            <w:pPr>
              <w:jc w:val="left"/>
              <w:rPr>
                <w:color w:val="00B050"/>
              </w:rPr>
            </w:pPr>
            <w:r w:rsidRPr="00A113A3">
              <w:rPr>
                <w:i/>
                <w:color w:val="00B050"/>
              </w:rPr>
              <w:t>20</w:t>
            </w:r>
            <w:r w:rsidR="00756D64" w:rsidRPr="00A113A3">
              <w:rPr>
                <w:i/>
                <w:color w:val="00B050"/>
              </w:rPr>
              <w:t>25</w:t>
            </w:r>
          </w:p>
        </w:tc>
        <w:tc>
          <w:tcPr>
            <w:tcW w:w="0" w:type="auto"/>
          </w:tcPr>
          <w:p w14:paraId="4FB55EDE" w14:textId="77777777" w:rsidR="00AC615B" w:rsidRPr="00A113A3" w:rsidRDefault="00CC3413">
            <w:pPr>
              <w:jc w:val="left"/>
              <w:rPr>
                <w:color w:val="00B050"/>
              </w:rPr>
            </w:pPr>
            <w:r w:rsidRPr="00A113A3">
              <w:rPr>
                <w:i/>
                <w:color w:val="00B050"/>
              </w:rPr>
              <w:t>.</w:t>
            </w:r>
            <w:proofErr w:type="spellStart"/>
            <w:r w:rsidRPr="00A113A3">
              <w:rPr>
                <w:i/>
                <w:color w:val="00B050"/>
              </w:rPr>
              <w:t>dwg</w:t>
            </w:r>
            <w:proofErr w:type="spellEnd"/>
            <w:r w:rsidRPr="00A113A3">
              <w:rPr>
                <w:i/>
                <w:color w:val="00B050"/>
              </w:rPr>
              <w:t xml:space="preserve"> </w:t>
            </w:r>
            <w:proofErr w:type="gramStart"/>
            <w:r w:rsidRPr="00A113A3">
              <w:rPr>
                <w:i/>
                <w:color w:val="00B050"/>
              </w:rPr>
              <w:t>/ .</w:t>
            </w:r>
            <w:proofErr w:type="spellStart"/>
            <w:r w:rsidRPr="00A113A3">
              <w:rPr>
                <w:i/>
                <w:color w:val="00B050"/>
              </w:rPr>
              <w:t>rvt</w:t>
            </w:r>
            <w:proofErr w:type="spellEnd"/>
            <w:proofErr w:type="gramEnd"/>
          </w:p>
        </w:tc>
        <w:tc>
          <w:tcPr>
            <w:tcW w:w="0" w:type="auto"/>
            <w:vMerge w:val="restart"/>
          </w:tcPr>
          <w:p w14:paraId="7C054C6D" w14:textId="77777777" w:rsidR="00AC615B" w:rsidRPr="00A113A3" w:rsidRDefault="00CC3413">
            <w:pPr>
              <w:jc w:val="left"/>
              <w:rPr>
                <w:color w:val="00B050"/>
              </w:rPr>
            </w:pPr>
            <w:r w:rsidRPr="00A113A3">
              <w:rPr>
                <w:i/>
                <w:color w:val="00B050"/>
              </w:rPr>
              <w:t xml:space="preserve">Bestand als Lageplan im </w:t>
            </w:r>
            <w:proofErr w:type="spellStart"/>
            <w:r w:rsidRPr="00A113A3">
              <w:rPr>
                <w:i/>
                <w:color w:val="00B050"/>
              </w:rPr>
              <w:t>dwg</w:t>
            </w:r>
            <w:proofErr w:type="spellEnd"/>
            <w:r w:rsidRPr="00A113A3">
              <w:rPr>
                <w:i/>
                <w:color w:val="00B050"/>
              </w:rPr>
              <w:t>-Format inkl. Höhenpunkte und DGM</w:t>
            </w:r>
          </w:p>
        </w:tc>
        <w:tc>
          <w:tcPr>
            <w:tcW w:w="0" w:type="auto"/>
            <w:vMerge w:val="restart"/>
          </w:tcPr>
          <w:p w14:paraId="7251F35F" w14:textId="77777777" w:rsidR="00AC615B" w:rsidRPr="00A113A3" w:rsidRDefault="00CC3413">
            <w:pPr>
              <w:jc w:val="left"/>
              <w:rPr>
                <w:color w:val="00B050"/>
              </w:rPr>
            </w:pPr>
            <w:r w:rsidRPr="00A113A3">
              <w:rPr>
                <w:i/>
                <w:color w:val="00B050"/>
              </w:rPr>
              <w:t>3D-Fachmodelle (alle in 3D geplanten Gewerke)</w:t>
            </w:r>
          </w:p>
        </w:tc>
      </w:tr>
      <w:tr w:rsidR="00BA7B5F" w14:paraId="3076B884" w14:textId="77777777" w:rsidTr="00172E40">
        <w:trPr>
          <w:trHeight w:val="547"/>
        </w:trPr>
        <w:tc>
          <w:tcPr>
            <w:tcW w:w="0" w:type="auto"/>
            <w:vMerge/>
          </w:tcPr>
          <w:p w14:paraId="0C696F9D" w14:textId="77777777" w:rsidR="00AC615B" w:rsidRPr="00A113A3" w:rsidRDefault="00AC615B">
            <w:pPr>
              <w:jc w:val="left"/>
              <w:rPr>
                <w:color w:val="00B050"/>
              </w:rPr>
            </w:pPr>
          </w:p>
        </w:tc>
        <w:tc>
          <w:tcPr>
            <w:tcW w:w="0" w:type="auto"/>
            <w:vMerge/>
          </w:tcPr>
          <w:p w14:paraId="43EB90BC" w14:textId="77777777" w:rsidR="00AC615B" w:rsidRPr="00A113A3" w:rsidRDefault="00AC615B">
            <w:pPr>
              <w:jc w:val="left"/>
              <w:rPr>
                <w:color w:val="00B050"/>
              </w:rPr>
            </w:pPr>
          </w:p>
        </w:tc>
        <w:tc>
          <w:tcPr>
            <w:tcW w:w="0" w:type="auto"/>
          </w:tcPr>
          <w:p w14:paraId="3F1C46B3" w14:textId="77777777" w:rsidR="00AC615B" w:rsidRPr="00A113A3" w:rsidRDefault="00CC3413">
            <w:pPr>
              <w:jc w:val="left"/>
              <w:rPr>
                <w:color w:val="00B050"/>
              </w:rPr>
            </w:pPr>
            <w:proofErr w:type="gramStart"/>
            <w:r w:rsidRPr="00A113A3">
              <w:rPr>
                <w:i/>
                <w:color w:val="00B050"/>
              </w:rPr>
              <w:t>.</w:t>
            </w:r>
            <w:proofErr w:type="spellStart"/>
            <w:r w:rsidRPr="00A113A3">
              <w:rPr>
                <w:i/>
                <w:color w:val="00B050"/>
              </w:rPr>
              <w:t>rvt</w:t>
            </w:r>
            <w:proofErr w:type="spellEnd"/>
            <w:proofErr w:type="gramEnd"/>
            <w:r w:rsidRPr="00A113A3">
              <w:rPr>
                <w:i/>
                <w:color w:val="00B050"/>
              </w:rPr>
              <w:t xml:space="preserve"> / .</w:t>
            </w:r>
            <w:proofErr w:type="spellStart"/>
            <w:r w:rsidRPr="00A113A3">
              <w:rPr>
                <w:i/>
                <w:color w:val="00B050"/>
              </w:rPr>
              <w:t>ifc</w:t>
            </w:r>
            <w:proofErr w:type="spellEnd"/>
          </w:p>
        </w:tc>
        <w:tc>
          <w:tcPr>
            <w:tcW w:w="0" w:type="auto"/>
            <w:vMerge/>
          </w:tcPr>
          <w:p w14:paraId="3AD12907" w14:textId="77777777" w:rsidR="00AC615B" w:rsidRPr="00A113A3" w:rsidRDefault="00AC615B">
            <w:pPr>
              <w:jc w:val="left"/>
              <w:rPr>
                <w:color w:val="00B050"/>
              </w:rPr>
            </w:pPr>
          </w:p>
        </w:tc>
        <w:tc>
          <w:tcPr>
            <w:tcW w:w="0" w:type="auto"/>
            <w:vMerge/>
          </w:tcPr>
          <w:p w14:paraId="051FCFE2" w14:textId="77777777" w:rsidR="00AC615B" w:rsidRPr="00A113A3" w:rsidRDefault="00AC615B">
            <w:pPr>
              <w:jc w:val="left"/>
              <w:rPr>
                <w:color w:val="00B050"/>
              </w:rPr>
            </w:pPr>
          </w:p>
        </w:tc>
      </w:tr>
      <w:tr w:rsidR="00BA7B5F" w14:paraId="6753F35D" w14:textId="77777777" w:rsidTr="00AC615B">
        <w:tc>
          <w:tcPr>
            <w:tcW w:w="0" w:type="auto"/>
            <w:vMerge w:val="restart"/>
          </w:tcPr>
          <w:p w14:paraId="088C352E" w14:textId="684EDD62" w:rsidR="00172E40" w:rsidRPr="00A113A3" w:rsidRDefault="00172E40" w:rsidP="00172E40">
            <w:pPr>
              <w:jc w:val="left"/>
              <w:rPr>
                <w:color w:val="00B050"/>
              </w:rPr>
            </w:pPr>
            <w:r w:rsidRPr="00A113A3">
              <w:rPr>
                <w:i/>
                <w:color w:val="00B050"/>
              </w:rPr>
              <w:t>Autodesk Navisworks</w:t>
            </w:r>
          </w:p>
          <w:p w14:paraId="05E0C9E8" w14:textId="77777777" w:rsidR="00172E40" w:rsidRPr="00A113A3" w:rsidRDefault="00172E40" w:rsidP="00172E40">
            <w:pPr>
              <w:jc w:val="left"/>
              <w:rPr>
                <w:color w:val="00B050"/>
              </w:rPr>
            </w:pPr>
          </w:p>
          <w:p w14:paraId="1BF48E3C" w14:textId="77777777" w:rsidR="00172E40" w:rsidRPr="00A113A3" w:rsidRDefault="00172E40" w:rsidP="00172E40">
            <w:pPr>
              <w:jc w:val="left"/>
              <w:rPr>
                <w:color w:val="00B050"/>
              </w:rPr>
            </w:pPr>
          </w:p>
        </w:tc>
        <w:tc>
          <w:tcPr>
            <w:tcW w:w="0" w:type="auto"/>
            <w:vMerge w:val="restart"/>
          </w:tcPr>
          <w:p w14:paraId="10016193" w14:textId="625734C1" w:rsidR="00172E40" w:rsidRPr="00A113A3" w:rsidRDefault="00172E40" w:rsidP="00172E40">
            <w:pPr>
              <w:jc w:val="left"/>
              <w:rPr>
                <w:color w:val="00B050"/>
              </w:rPr>
            </w:pPr>
            <w:r w:rsidRPr="00A113A3">
              <w:rPr>
                <w:i/>
                <w:color w:val="00B050"/>
              </w:rPr>
              <w:t> </w:t>
            </w:r>
            <w:r w:rsidR="008F6D18" w:rsidRPr="00A113A3">
              <w:rPr>
                <w:i/>
                <w:color w:val="00B050"/>
              </w:rPr>
              <w:t>2025</w:t>
            </w:r>
          </w:p>
        </w:tc>
        <w:tc>
          <w:tcPr>
            <w:tcW w:w="0" w:type="auto"/>
          </w:tcPr>
          <w:p w14:paraId="20090CB6" w14:textId="42A6D292" w:rsidR="00172E40" w:rsidRPr="00A113A3" w:rsidRDefault="00172E40" w:rsidP="00172E40">
            <w:pPr>
              <w:jc w:val="left"/>
              <w:rPr>
                <w:color w:val="00B050"/>
              </w:rPr>
            </w:pPr>
            <w:proofErr w:type="gramStart"/>
            <w:r w:rsidRPr="00A113A3">
              <w:rPr>
                <w:i/>
                <w:color w:val="00B050"/>
              </w:rPr>
              <w:t>.</w:t>
            </w:r>
            <w:proofErr w:type="spellStart"/>
            <w:r w:rsidRPr="00A113A3">
              <w:rPr>
                <w:i/>
                <w:color w:val="00B050"/>
              </w:rPr>
              <w:t>rvt</w:t>
            </w:r>
            <w:proofErr w:type="spellEnd"/>
            <w:proofErr w:type="gramEnd"/>
            <w:r w:rsidRPr="00A113A3">
              <w:rPr>
                <w:i/>
                <w:color w:val="00B050"/>
              </w:rPr>
              <w:t xml:space="preserve"> / .</w:t>
            </w:r>
            <w:proofErr w:type="spellStart"/>
            <w:r w:rsidRPr="00A113A3">
              <w:rPr>
                <w:i/>
                <w:color w:val="00B050"/>
              </w:rPr>
              <w:t>dwg</w:t>
            </w:r>
            <w:proofErr w:type="spellEnd"/>
            <w:r w:rsidRPr="00A113A3">
              <w:rPr>
                <w:i/>
                <w:color w:val="00B050"/>
              </w:rPr>
              <w:t xml:space="preserve"> / .</w:t>
            </w:r>
            <w:proofErr w:type="spellStart"/>
            <w:r w:rsidRPr="00A113A3">
              <w:rPr>
                <w:i/>
                <w:color w:val="00B050"/>
              </w:rPr>
              <w:t>ifc</w:t>
            </w:r>
            <w:proofErr w:type="spellEnd"/>
          </w:p>
        </w:tc>
        <w:tc>
          <w:tcPr>
            <w:tcW w:w="0" w:type="auto"/>
            <w:vMerge w:val="restart"/>
          </w:tcPr>
          <w:p w14:paraId="16396076" w14:textId="3F5CBCDB" w:rsidR="00172E40" w:rsidRPr="00A113A3" w:rsidRDefault="00172E40" w:rsidP="00172E40">
            <w:pPr>
              <w:jc w:val="left"/>
              <w:rPr>
                <w:color w:val="00B050"/>
              </w:rPr>
            </w:pPr>
            <w:r w:rsidRPr="00A113A3">
              <w:rPr>
                <w:i/>
                <w:color w:val="00B050"/>
              </w:rPr>
              <w:t> </w:t>
            </w:r>
          </w:p>
        </w:tc>
        <w:tc>
          <w:tcPr>
            <w:tcW w:w="0" w:type="auto"/>
            <w:vMerge w:val="restart"/>
          </w:tcPr>
          <w:p w14:paraId="32364724" w14:textId="2892737E" w:rsidR="00172E40" w:rsidRPr="00A113A3" w:rsidRDefault="00172E40" w:rsidP="00172E40">
            <w:pPr>
              <w:jc w:val="left"/>
              <w:rPr>
                <w:color w:val="00B050"/>
              </w:rPr>
            </w:pPr>
            <w:r w:rsidRPr="00A113A3">
              <w:rPr>
                <w:i/>
                <w:color w:val="00B050"/>
              </w:rPr>
              <w:t>3D-Koordinationsmodell</w:t>
            </w:r>
          </w:p>
        </w:tc>
      </w:tr>
      <w:tr w:rsidR="00BA7B5F" w14:paraId="3EC801B4" w14:textId="77777777" w:rsidTr="00AC615B">
        <w:tc>
          <w:tcPr>
            <w:tcW w:w="0" w:type="auto"/>
            <w:vMerge/>
          </w:tcPr>
          <w:p w14:paraId="1AAC14F9" w14:textId="77777777" w:rsidR="00172E40" w:rsidRPr="00A113A3" w:rsidRDefault="00172E40" w:rsidP="00172E40">
            <w:pPr>
              <w:jc w:val="left"/>
              <w:rPr>
                <w:color w:val="00B050"/>
              </w:rPr>
            </w:pPr>
          </w:p>
        </w:tc>
        <w:tc>
          <w:tcPr>
            <w:tcW w:w="0" w:type="auto"/>
            <w:vMerge/>
          </w:tcPr>
          <w:p w14:paraId="56AD544B" w14:textId="77777777" w:rsidR="00172E40" w:rsidRPr="00A113A3" w:rsidRDefault="00172E40" w:rsidP="00172E40">
            <w:pPr>
              <w:jc w:val="left"/>
              <w:rPr>
                <w:color w:val="00B050"/>
              </w:rPr>
            </w:pPr>
          </w:p>
        </w:tc>
        <w:tc>
          <w:tcPr>
            <w:tcW w:w="0" w:type="auto"/>
          </w:tcPr>
          <w:p w14:paraId="5287B828" w14:textId="5376652C" w:rsidR="00172E40" w:rsidRPr="00A113A3" w:rsidRDefault="00172E40" w:rsidP="00172E40">
            <w:pPr>
              <w:jc w:val="left"/>
              <w:rPr>
                <w:color w:val="00B050"/>
              </w:rPr>
            </w:pPr>
            <w:proofErr w:type="gramStart"/>
            <w:r w:rsidRPr="00A113A3">
              <w:rPr>
                <w:i/>
                <w:color w:val="00B050"/>
              </w:rPr>
              <w:t>.</w:t>
            </w:r>
            <w:proofErr w:type="spellStart"/>
            <w:r w:rsidRPr="00A113A3">
              <w:rPr>
                <w:i/>
                <w:color w:val="00B050"/>
              </w:rPr>
              <w:t>nwc</w:t>
            </w:r>
            <w:proofErr w:type="spellEnd"/>
            <w:proofErr w:type="gramEnd"/>
            <w:r w:rsidRPr="00A113A3">
              <w:rPr>
                <w:i/>
                <w:color w:val="00B050"/>
              </w:rPr>
              <w:t xml:space="preserve"> / .</w:t>
            </w:r>
            <w:proofErr w:type="spellStart"/>
            <w:r w:rsidRPr="00A113A3">
              <w:rPr>
                <w:i/>
                <w:color w:val="00B050"/>
              </w:rPr>
              <w:t>nwd</w:t>
            </w:r>
            <w:proofErr w:type="spellEnd"/>
          </w:p>
        </w:tc>
        <w:tc>
          <w:tcPr>
            <w:tcW w:w="0" w:type="auto"/>
            <w:vMerge/>
          </w:tcPr>
          <w:p w14:paraId="3BB0BA7C" w14:textId="77777777" w:rsidR="00172E40" w:rsidRPr="00A113A3" w:rsidRDefault="00172E40" w:rsidP="00172E40">
            <w:pPr>
              <w:jc w:val="left"/>
              <w:rPr>
                <w:color w:val="00B050"/>
              </w:rPr>
            </w:pPr>
          </w:p>
        </w:tc>
        <w:tc>
          <w:tcPr>
            <w:tcW w:w="0" w:type="auto"/>
            <w:vMerge/>
          </w:tcPr>
          <w:p w14:paraId="05EF0CBA" w14:textId="77777777" w:rsidR="00172E40" w:rsidRPr="00A113A3" w:rsidRDefault="00172E40" w:rsidP="00172E40">
            <w:pPr>
              <w:jc w:val="left"/>
              <w:rPr>
                <w:color w:val="00B050"/>
              </w:rPr>
            </w:pPr>
          </w:p>
        </w:tc>
      </w:tr>
      <w:tr w:rsidR="00BA7B5F" w14:paraId="089E4D4B" w14:textId="77777777" w:rsidTr="00AC615B">
        <w:tc>
          <w:tcPr>
            <w:tcW w:w="0" w:type="auto"/>
            <w:vMerge w:val="restart"/>
          </w:tcPr>
          <w:p w14:paraId="14BC1813" w14:textId="1115FCB4" w:rsidR="00172E40" w:rsidRPr="00A113A3" w:rsidRDefault="008F6D18" w:rsidP="00172E40">
            <w:pPr>
              <w:jc w:val="left"/>
              <w:rPr>
                <w:color w:val="00B050"/>
              </w:rPr>
            </w:pPr>
            <w:proofErr w:type="spellStart"/>
            <w:r w:rsidRPr="00A113A3">
              <w:rPr>
                <w:i/>
                <w:color w:val="00B050"/>
              </w:rPr>
              <w:t>ProVI</w:t>
            </w:r>
            <w:proofErr w:type="spellEnd"/>
          </w:p>
          <w:p w14:paraId="0EF44954" w14:textId="77777777" w:rsidR="00172E40" w:rsidRPr="00A113A3" w:rsidRDefault="00172E40" w:rsidP="00172E40">
            <w:pPr>
              <w:jc w:val="left"/>
              <w:rPr>
                <w:color w:val="00B050"/>
              </w:rPr>
            </w:pPr>
          </w:p>
          <w:p w14:paraId="4CADC660" w14:textId="77777777" w:rsidR="00172E40" w:rsidRPr="00A113A3" w:rsidRDefault="00172E40" w:rsidP="00172E40">
            <w:pPr>
              <w:jc w:val="left"/>
              <w:rPr>
                <w:color w:val="00B050"/>
              </w:rPr>
            </w:pPr>
          </w:p>
          <w:p w14:paraId="41A026D1" w14:textId="77777777" w:rsidR="00172E40" w:rsidRPr="00A113A3" w:rsidRDefault="00172E40" w:rsidP="00172E40">
            <w:pPr>
              <w:jc w:val="left"/>
              <w:rPr>
                <w:color w:val="00B050"/>
              </w:rPr>
            </w:pPr>
          </w:p>
        </w:tc>
        <w:tc>
          <w:tcPr>
            <w:tcW w:w="0" w:type="auto"/>
            <w:vMerge w:val="restart"/>
          </w:tcPr>
          <w:p w14:paraId="37FE06E1" w14:textId="0728C1EF" w:rsidR="00172E40" w:rsidRPr="00A113A3" w:rsidRDefault="00172E40" w:rsidP="00172E40">
            <w:pPr>
              <w:jc w:val="left"/>
              <w:rPr>
                <w:i/>
                <w:color w:val="00B050"/>
              </w:rPr>
            </w:pPr>
            <w:r w:rsidRPr="00A113A3">
              <w:rPr>
                <w:i/>
                <w:color w:val="00B050"/>
              </w:rPr>
              <w:t> </w:t>
            </w:r>
            <w:r w:rsidR="008F6D18" w:rsidRPr="00A113A3">
              <w:rPr>
                <w:i/>
                <w:color w:val="00B050"/>
              </w:rPr>
              <w:t>7.3</w:t>
            </w:r>
          </w:p>
        </w:tc>
        <w:tc>
          <w:tcPr>
            <w:tcW w:w="0" w:type="auto"/>
          </w:tcPr>
          <w:p w14:paraId="275AAF3F" w14:textId="4C2FDD13" w:rsidR="00172E40" w:rsidRPr="00A113A3" w:rsidRDefault="008F6D18" w:rsidP="00172E40">
            <w:pPr>
              <w:jc w:val="left"/>
              <w:rPr>
                <w:color w:val="00B050"/>
              </w:rPr>
            </w:pPr>
            <w:r w:rsidRPr="00A113A3">
              <w:rPr>
                <w:i/>
                <w:color w:val="00B050"/>
              </w:rPr>
              <w:t>.</w:t>
            </w:r>
            <w:proofErr w:type="spellStart"/>
            <w:r w:rsidRPr="00A113A3">
              <w:rPr>
                <w:i/>
                <w:color w:val="00B050"/>
              </w:rPr>
              <w:t>dwg</w:t>
            </w:r>
            <w:proofErr w:type="spellEnd"/>
            <w:r w:rsidRPr="00A113A3">
              <w:rPr>
                <w:i/>
                <w:color w:val="00B050"/>
              </w:rPr>
              <w:t xml:space="preserve"> / </w:t>
            </w:r>
            <w:proofErr w:type="spellStart"/>
            <w:proofErr w:type="gramStart"/>
            <w:r w:rsidRPr="00A113A3">
              <w:rPr>
                <w:i/>
                <w:color w:val="00B050"/>
              </w:rPr>
              <w:t>gra</w:t>
            </w:r>
            <w:proofErr w:type="spellEnd"/>
            <w:r w:rsidRPr="00A113A3">
              <w:rPr>
                <w:i/>
                <w:color w:val="00B050"/>
              </w:rPr>
              <w:t>;.</w:t>
            </w:r>
            <w:proofErr w:type="spellStart"/>
            <w:proofErr w:type="gramEnd"/>
            <w:r w:rsidRPr="00A113A3">
              <w:rPr>
                <w:i/>
                <w:color w:val="00B050"/>
              </w:rPr>
              <w:t>tra</w:t>
            </w:r>
            <w:proofErr w:type="spellEnd"/>
          </w:p>
        </w:tc>
        <w:tc>
          <w:tcPr>
            <w:tcW w:w="0" w:type="auto"/>
            <w:vMerge w:val="restart"/>
          </w:tcPr>
          <w:p w14:paraId="5D01BEA1" w14:textId="01372B39" w:rsidR="00172E40" w:rsidRPr="00A113A3" w:rsidRDefault="00172E40" w:rsidP="00172E40">
            <w:pPr>
              <w:jc w:val="left"/>
              <w:rPr>
                <w:color w:val="00B050"/>
              </w:rPr>
            </w:pPr>
            <w:r w:rsidRPr="00A113A3">
              <w:rPr>
                <w:i/>
                <w:color w:val="00B050"/>
              </w:rPr>
              <w:t> </w:t>
            </w:r>
            <w:r w:rsidR="008F6D18" w:rsidRPr="00A113A3">
              <w:rPr>
                <w:i/>
                <w:color w:val="00B050"/>
              </w:rPr>
              <w:t xml:space="preserve">Trassierung modellieren, Fachmodelle Oberbau, Bahnsteig (inkl. Zuwegung erstellen) und an </w:t>
            </w:r>
            <w:proofErr w:type="spellStart"/>
            <w:r w:rsidR="008F6D18" w:rsidRPr="00A113A3">
              <w:rPr>
                <w:i/>
                <w:color w:val="00B050"/>
              </w:rPr>
              <w:t>Revit</w:t>
            </w:r>
            <w:proofErr w:type="spellEnd"/>
            <w:r w:rsidR="008F6D18" w:rsidRPr="00A113A3">
              <w:rPr>
                <w:i/>
                <w:color w:val="00B050"/>
              </w:rPr>
              <w:t xml:space="preserve"> übergeben</w:t>
            </w:r>
          </w:p>
        </w:tc>
        <w:tc>
          <w:tcPr>
            <w:tcW w:w="0" w:type="auto"/>
            <w:vMerge w:val="restart"/>
          </w:tcPr>
          <w:p w14:paraId="26FB0FEA" w14:textId="045F82F1" w:rsidR="00172E40" w:rsidRPr="00A113A3" w:rsidRDefault="008F6D18" w:rsidP="00172E40">
            <w:pPr>
              <w:jc w:val="left"/>
              <w:rPr>
                <w:color w:val="00B050"/>
              </w:rPr>
            </w:pPr>
            <w:r w:rsidRPr="00A113A3">
              <w:rPr>
                <w:i/>
                <w:color w:val="00B050"/>
              </w:rPr>
              <w:t>3D-Fachmodelle (Oberbau, Bahnsteig inkl. Zuwegung)</w:t>
            </w:r>
          </w:p>
        </w:tc>
      </w:tr>
      <w:tr w:rsidR="00BA7B5F" w14:paraId="1C5DA04E" w14:textId="77777777" w:rsidTr="00AC615B">
        <w:tc>
          <w:tcPr>
            <w:tcW w:w="0" w:type="auto"/>
            <w:vMerge/>
          </w:tcPr>
          <w:p w14:paraId="3C07DC16" w14:textId="77777777" w:rsidR="00172E40" w:rsidRPr="00A113A3" w:rsidRDefault="00172E40" w:rsidP="00172E40">
            <w:pPr>
              <w:jc w:val="left"/>
              <w:rPr>
                <w:color w:val="00B050"/>
              </w:rPr>
            </w:pPr>
          </w:p>
        </w:tc>
        <w:tc>
          <w:tcPr>
            <w:tcW w:w="0" w:type="auto"/>
            <w:vMerge/>
          </w:tcPr>
          <w:p w14:paraId="1493076B" w14:textId="77777777" w:rsidR="00172E40" w:rsidRPr="00A113A3" w:rsidRDefault="00172E40" w:rsidP="00172E40">
            <w:pPr>
              <w:jc w:val="left"/>
              <w:rPr>
                <w:color w:val="00B050"/>
              </w:rPr>
            </w:pPr>
          </w:p>
        </w:tc>
        <w:tc>
          <w:tcPr>
            <w:tcW w:w="0" w:type="auto"/>
          </w:tcPr>
          <w:p w14:paraId="67905C06" w14:textId="664461B8" w:rsidR="00172E40" w:rsidRPr="00A113A3" w:rsidRDefault="008F6D18" w:rsidP="00172E40">
            <w:pPr>
              <w:jc w:val="left"/>
              <w:rPr>
                <w:color w:val="00B050"/>
              </w:rPr>
            </w:pPr>
            <w:r w:rsidRPr="00A113A3">
              <w:rPr>
                <w:i/>
                <w:color w:val="00B050"/>
              </w:rPr>
              <w:t>.xlsx / .</w:t>
            </w:r>
            <w:proofErr w:type="spellStart"/>
            <w:r w:rsidRPr="00A113A3">
              <w:rPr>
                <w:i/>
                <w:color w:val="00B050"/>
              </w:rPr>
              <w:t>ifc</w:t>
            </w:r>
            <w:proofErr w:type="spellEnd"/>
            <w:r w:rsidRPr="00A113A3">
              <w:rPr>
                <w:i/>
                <w:color w:val="00B050"/>
              </w:rPr>
              <w:t xml:space="preserve"> </w:t>
            </w:r>
          </w:p>
        </w:tc>
        <w:tc>
          <w:tcPr>
            <w:tcW w:w="0" w:type="auto"/>
            <w:vMerge/>
          </w:tcPr>
          <w:p w14:paraId="28274F50" w14:textId="77777777" w:rsidR="00172E40" w:rsidRPr="00A113A3" w:rsidRDefault="00172E40" w:rsidP="00172E40">
            <w:pPr>
              <w:jc w:val="left"/>
              <w:rPr>
                <w:color w:val="00B050"/>
              </w:rPr>
            </w:pPr>
          </w:p>
        </w:tc>
        <w:tc>
          <w:tcPr>
            <w:tcW w:w="0" w:type="auto"/>
            <w:vMerge/>
          </w:tcPr>
          <w:p w14:paraId="071A7094" w14:textId="77777777" w:rsidR="00172E40" w:rsidRPr="00A113A3" w:rsidRDefault="00172E40" w:rsidP="00172E40">
            <w:pPr>
              <w:jc w:val="left"/>
              <w:rPr>
                <w:color w:val="00B050"/>
              </w:rPr>
            </w:pPr>
          </w:p>
        </w:tc>
      </w:tr>
      <w:tr w:rsidR="00BA7B5F" w14:paraId="14490365" w14:textId="77777777" w:rsidTr="00AC615B">
        <w:tc>
          <w:tcPr>
            <w:tcW w:w="0" w:type="auto"/>
            <w:vMerge w:val="restart"/>
          </w:tcPr>
          <w:p w14:paraId="58118093" w14:textId="62F0C359" w:rsidR="00172E40" w:rsidRPr="00A113A3" w:rsidRDefault="008F6D18" w:rsidP="00172E40">
            <w:pPr>
              <w:jc w:val="left"/>
              <w:rPr>
                <w:color w:val="00B050"/>
              </w:rPr>
            </w:pPr>
            <w:proofErr w:type="spellStart"/>
            <w:r w:rsidRPr="00A113A3">
              <w:rPr>
                <w:i/>
                <w:color w:val="00B050"/>
              </w:rPr>
              <w:t>ProVI</w:t>
            </w:r>
            <w:proofErr w:type="spellEnd"/>
            <w:r w:rsidRPr="00A113A3">
              <w:rPr>
                <w:i/>
                <w:color w:val="00B050"/>
              </w:rPr>
              <w:t xml:space="preserve"> CSV-Import</w:t>
            </w:r>
          </w:p>
          <w:p w14:paraId="25137B9A" w14:textId="77777777" w:rsidR="00172E40" w:rsidRPr="00A113A3" w:rsidRDefault="00172E40" w:rsidP="00172E40">
            <w:pPr>
              <w:jc w:val="left"/>
              <w:rPr>
                <w:color w:val="00B050"/>
              </w:rPr>
            </w:pPr>
          </w:p>
        </w:tc>
        <w:tc>
          <w:tcPr>
            <w:tcW w:w="0" w:type="auto"/>
            <w:vMerge w:val="restart"/>
          </w:tcPr>
          <w:p w14:paraId="77797658" w14:textId="3EB57E70" w:rsidR="00172E40" w:rsidRPr="00A113A3" w:rsidRDefault="00172E40" w:rsidP="00172E40">
            <w:pPr>
              <w:jc w:val="left"/>
              <w:rPr>
                <w:color w:val="00B050"/>
              </w:rPr>
            </w:pPr>
            <w:r w:rsidRPr="00A113A3">
              <w:rPr>
                <w:i/>
                <w:color w:val="00B050"/>
              </w:rPr>
              <w:t> </w:t>
            </w:r>
            <w:r w:rsidR="008F6D18" w:rsidRPr="00A113A3">
              <w:rPr>
                <w:i/>
                <w:color w:val="00B050"/>
              </w:rPr>
              <w:t>7.3</w:t>
            </w:r>
          </w:p>
        </w:tc>
        <w:tc>
          <w:tcPr>
            <w:tcW w:w="0" w:type="auto"/>
          </w:tcPr>
          <w:p w14:paraId="09BDFF0A" w14:textId="187193F1" w:rsidR="00172E40" w:rsidRPr="00A113A3" w:rsidRDefault="008F6D18" w:rsidP="00172E40">
            <w:pPr>
              <w:jc w:val="left"/>
              <w:rPr>
                <w:color w:val="00B050"/>
              </w:rPr>
            </w:pPr>
            <w:r w:rsidRPr="00A113A3">
              <w:rPr>
                <w:i/>
                <w:color w:val="00B050"/>
              </w:rPr>
              <w:t xml:space="preserve">.xlsx </w:t>
            </w:r>
            <w:proofErr w:type="gramStart"/>
            <w:r w:rsidRPr="00A113A3">
              <w:rPr>
                <w:i/>
                <w:color w:val="00B050"/>
              </w:rPr>
              <w:t>/ .</w:t>
            </w:r>
            <w:proofErr w:type="spellStart"/>
            <w:r w:rsidRPr="00A113A3">
              <w:rPr>
                <w:i/>
                <w:color w:val="00B050"/>
              </w:rPr>
              <w:t>rfa</w:t>
            </w:r>
            <w:proofErr w:type="spellEnd"/>
            <w:proofErr w:type="gramEnd"/>
          </w:p>
        </w:tc>
        <w:tc>
          <w:tcPr>
            <w:tcW w:w="0" w:type="auto"/>
            <w:vMerge w:val="restart"/>
          </w:tcPr>
          <w:p w14:paraId="58EDD9DB" w14:textId="77777777" w:rsidR="00172E40" w:rsidRPr="00A113A3" w:rsidRDefault="00172E40" w:rsidP="00172E40">
            <w:pPr>
              <w:jc w:val="left"/>
              <w:rPr>
                <w:color w:val="00B050"/>
              </w:rPr>
            </w:pPr>
            <w:r w:rsidRPr="00A113A3">
              <w:rPr>
                <w:i/>
                <w:color w:val="00B050"/>
              </w:rPr>
              <w:t> </w:t>
            </w:r>
          </w:p>
        </w:tc>
        <w:tc>
          <w:tcPr>
            <w:tcW w:w="0" w:type="auto"/>
            <w:vMerge w:val="restart"/>
          </w:tcPr>
          <w:p w14:paraId="37CB7B61" w14:textId="69416026" w:rsidR="00172E40" w:rsidRPr="00A113A3" w:rsidRDefault="008F6D18" w:rsidP="00172E40">
            <w:pPr>
              <w:jc w:val="left"/>
              <w:rPr>
                <w:color w:val="00B050"/>
              </w:rPr>
            </w:pPr>
            <w:proofErr w:type="spellStart"/>
            <w:r w:rsidRPr="00A113A3">
              <w:rPr>
                <w:i/>
                <w:color w:val="00B050"/>
              </w:rPr>
              <w:t>Revit</w:t>
            </w:r>
            <w:proofErr w:type="spellEnd"/>
            <w:r w:rsidRPr="00A113A3">
              <w:rPr>
                <w:i/>
                <w:color w:val="00B050"/>
              </w:rPr>
              <w:t>-(AutoCad-) AddOn für Lichtplanung</w:t>
            </w:r>
          </w:p>
        </w:tc>
      </w:tr>
      <w:tr w:rsidR="00BA7B5F" w14:paraId="1E26EDED" w14:textId="77777777" w:rsidTr="00AC615B">
        <w:tc>
          <w:tcPr>
            <w:tcW w:w="0" w:type="auto"/>
            <w:vMerge/>
          </w:tcPr>
          <w:p w14:paraId="5013F449" w14:textId="77777777" w:rsidR="00172E40" w:rsidRPr="00A113A3" w:rsidRDefault="00172E40" w:rsidP="00172E40">
            <w:pPr>
              <w:jc w:val="left"/>
              <w:rPr>
                <w:color w:val="00B050"/>
              </w:rPr>
            </w:pPr>
          </w:p>
        </w:tc>
        <w:tc>
          <w:tcPr>
            <w:tcW w:w="0" w:type="auto"/>
            <w:vMerge/>
          </w:tcPr>
          <w:p w14:paraId="288F7002" w14:textId="77777777" w:rsidR="00172E40" w:rsidRPr="00A113A3" w:rsidRDefault="00172E40" w:rsidP="00172E40">
            <w:pPr>
              <w:jc w:val="left"/>
              <w:rPr>
                <w:color w:val="00B050"/>
              </w:rPr>
            </w:pPr>
          </w:p>
        </w:tc>
        <w:tc>
          <w:tcPr>
            <w:tcW w:w="0" w:type="auto"/>
          </w:tcPr>
          <w:p w14:paraId="21C8CE40" w14:textId="77777777" w:rsidR="00172E40" w:rsidRPr="00A113A3" w:rsidRDefault="00172E40" w:rsidP="00172E40">
            <w:pPr>
              <w:jc w:val="left"/>
              <w:rPr>
                <w:color w:val="00B050"/>
              </w:rPr>
            </w:pPr>
            <w:proofErr w:type="gramStart"/>
            <w:r w:rsidRPr="00A113A3">
              <w:rPr>
                <w:i/>
                <w:color w:val="00B050"/>
              </w:rPr>
              <w:t>.</w:t>
            </w:r>
            <w:proofErr w:type="spellStart"/>
            <w:r w:rsidRPr="00A113A3">
              <w:rPr>
                <w:i/>
                <w:color w:val="00B050"/>
              </w:rPr>
              <w:t>rvt</w:t>
            </w:r>
            <w:proofErr w:type="spellEnd"/>
            <w:proofErr w:type="gramEnd"/>
          </w:p>
        </w:tc>
        <w:tc>
          <w:tcPr>
            <w:tcW w:w="0" w:type="auto"/>
            <w:vMerge/>
          </w:tcPr>
          <w:p w14:paraId="2F9D38B4" w14:textId="77777777" w:rsidR="00172E40" w:rsidRPr="00A113A3" w:rsidRDefault="00172E40" w:rsidP="00172E40">
            <w:pPr>
              <w:jc w:val="left"/>
              <w:rPr>
                <w:color w:val="00B050"/>
              </w:rPr>
            </w:pPr>
          </w:p>
        </w:tc>
        <w:tc>
          <w:tcPr>
            <w:tcW w:w="0" w:type="auto"/>
            <w:vMerge/>
          </w:tcPr>
          <w:p w14:paraId="3D9527DC" w14:textId="77777777" w:rsidR="00172E40" w:rsidRPr="00A113A3" w:rsidRDefault="00172E40" w:rsidP="00172E40">
            <w:pPr>
              <w:jc w:val="left"/>
              <w:rPr>
                <w:color w:val="00B050"/>
              </w:rPr>
            </w:pPr>
          </w:p>
        </w:tc>
      </w:tr>
      <w:tr w:rsidR="00BA7B5F" w14:paraId="639F3899" w14:textId="77777777" w:rsidTr="00AC615B">
        <w:tc>
          <w:tcPr>
            <w:tcW w:w="0" w:type="auto"/>
            <w:vMerge w:val="restart"/>
          </w:tcPr>
          <w:p w14:paraId="4BA3AA64" w14:textId="77777777" w:rsidR="001D44BB" w:rsidRPr="00A113A3" w:rsidRDefault="001D44BB" w:rsidP="001D44BB">
            <w:pPr>
              <w:jc w:val="left"/>
              <w:rPr>
                <w:color w:val="00B050"/>
              </w:rPr>
            </w:pPr>
            <w:r w:rsidRPr="00A113A3">
              <w:rPr>
                <w:i/>
                <w:color w:val="00B050"/>
              </w:rPr>
              <w:t>RELUX</w:t>
            </w:r>
          </w:p>
          <w:p w14:paraId="0F548BD7" w14:textId="77777777" w:rsidR="00172E40" w:rsidRPr="00A113A3" w:rsidRDefault="00172E40" w:rsidP="00172E40">
            <w:pPr>
              <w:jc w:val="left"/>
              <w:rPr>
                <w:color w:val="00B050"/>
              </w:rPr>
            </w:pPr>
          </w:p>
          <w:p w14:paraId="39856A0F" w14:textId="77777777" w:rsidR="00172E40" w:rsidRPr="00A113A3" w:rsidRDefault="00172E40" w:rsidP="00172E40">
            <w:pPr>
              <w:jc w:val="left"/>
              <w:rPr>
                <w:color w:val="00B050"/>
              </w:rPr>
            </w:pPr>
          </w:p>
        </w:tc>
        <w:tc>
          <w:tcPr>
            <w:tcW w:w="0" w:type="auto"/>
            <w:vMerge w:val="restart"/>
          </w:tcPr>
          <w:p w14:paraId="4E4288B5" w14:textId="77777777" w:rsidR="00172E40" w:rsidRPr="00A113A3" w:rsidRDefault="00172E40" w:rsidP="00172E40">
            <w:pPr>
              <w:jc w:val="left"/>
              <w:rPr>
                <w:color w:val="00B050"/>
              </w:rPr>
            </w:pPr>
            <w:r w:rsidRPr="00A113A3">
              <w:rPr>
                <w:i/>
                <w:color w:val="00B050"/>
              </w:rPr>
              <w:t> </w:t>
            </w:r>
          </w:p>
        </w:tc>
        <w:tc>
          <w:tcPr>
            <w:tcW w:w="0" w:type="auto"/>
          </w:tcPr>
          <w:p w14:paraId="698357A0" w14:textId="0364DEB3" w:rsidR="00172E40" w:rsidRPr="00A113A3" w:rsidRDefault="001D44BB" w:rsidP="00172E40">
            <w:pPr>
              <w:jc w:val="left"/>
              <w:rPr>
                <w:color w:val="00B050"/>
              </w:rPr>
            </w:pPr>
            <w:proofErr w:type="gramStart"/>
            <w:r w:rsidRPr="00A113A3">
              <w:rPr>
                <w:i/>
                <w:color w:val="00B050"/>
              </w:rPr>
              <w:t>.</w:t>
            </w:r>
            <w:proofErr w:type="spellStart"/>
            <w:r w:rsidRPr="00A113A3">
              <w:rPr>
                <w:i/>
                <w:color w:val="00B050"/>
              </w:rPr>
              <w:t>rvt</w:t>
            </w:r>
            <w:proofErr w:type="spellEnd"/>
            <w:proofErr w:type="gramEnd"/>
            <w:r w:rsidRPr="00A113A3">
              <w:rPr>
                <w:i/>
                <w:color w:val="00B050"/>
              </w:rPr>
              <w:t>, .</w:t>
            </w:r>
            <w:proofErr w:type="spellStart"/>
            <w:r w:rsidRPr="00A113A3">
              <w:rPr>
                <w:i/>
                <w:color w:val="00B050"/>
              </w:rPr>
              <w:t>dwg</w:t>
            </w:r>
            <w:proofErr w:type="spellEnd"/>
          </w:p>
        </w:tc>
        <w:tc>
          <w:tcPr>
            <w:tcW w:w="0" w:type="auto"/>
            <w:vMerge w:val="restart"/>
          </w:tcPr>
          <w:p w14:paraId="6EC58717" w14:textId="77777777" w:rsidR="00172E40" w:rsidRPr="00A113A3" w:rsidRDefault="00172E40" w:rsidP="00172E40">
            <w:pPr>
              <w:jc w:val="left"/>
              <w:rPr>
                <w:color w:val="00B050"/>
              </w:rPr>
            </w:pPr>
            <w:r w:rsidRPr="00A113A3">
              <w:rPr>
                <w:i/>
                <w:color w:val="00B050"/>
              </w:rPr>
              <w:t> </w:t>
            </w:r>
          </w:p>
        </w:tc>
        <w:tc>
          <w:tcPr>
            <w:tcW w:w="0" w:type="auto"/>
            <w:vMerge w:val="restart"/>
          </w:tcPr>
          <w:p w14:paraId="4D51179D" w14:textId="77777777" w:rsidR="001D44BB" w:rsidRPr="00A113A3" w:rsidRDefault="001D44BB" w:rsidP="00172E40">
            <w:pPr>
              <w:jc w:val="left"/>
              <w:rPr>
                <w:i/>
                <w:color w:val="00B050"/>
              </w:rPr>
            </w:pPr>
            <w:proofErr w:type="spellStart"/>
            <w:r w:rsidRPr="00A113A3">
              <w:rPr>
                <w:i/>
                <w:color w:val="00B050"/>
              </w:rPr>
              <w:t>Revit-AddOn</w:t>
            </w:r>
            <w:proofErr w:type="spellEnd"/>
            <w:r w:rsidRPr="00A113A3">
              <w:rPr>
                <w:i/>
                <w:color w:val="00B050"/>
              </w:rPr>
              <w:t xml:space="preserve"> für Lichtplanung </w:t>
            </w:r>
          </w:p>
          <w:p w14:paraId="2ADC61C3" w14:textId="498FCA87" w:rsidR="00172E40" w:rsidRPr="00A113A3" w:rsidRDefault="00172E40" w:rsidP="00172E40">
            <w:pPr>
              <w:jc w:val="left"/>
              <w:rPr>
                <w:color w:val="00B050"/>
              </w:rPr>
            </w:pPr>
          </w:p>
        </w:tc>
      </w:tr>
      <w:tr w:rsidR="00BA7B5F" w14:paraId="52DA50DE" w14:textId="77777777" w:rsidTr="00AC615B">
        <w:tc>
          <w:tcPr>
            <w:tcW w:w="0" w:type="auto"/>
            <w:vMerge/>
          </w:tcPr>
          <w:p w14:paraId="6E4B3FB6" w14:textId="77777777" w:rsidR="00172E40" w:rsidRPr="00A113A3" w:rsidRDefault="00172E40" w:rsidP="00172E40">
            <w:pPr>
              <w:jc w:val="left"/>
              <w:rPr>
                <w:color w:val="00B050"/>
              </w:rPr>
            </w:pPr>
          </w:p>
        </w:tc>
        <w:tc>
          <w:tcPr>
            <w:tcW w:w="0" w:type="auto"/>
            <w:vMerge/>
          </w:tcPr>
          <w:p w14:paraId="57D82C2A" w14:textId="77777777" w:rsidR="00172E40" w:rsidRPr="00A113A3" w:rsidRDefault="00172E40" w:rsidP="00172E40">
            <w:pPr>
              <w:jc w:val="left"/>
              <w:rPr>
                <w:color w:val="00B050"/>
              </w:rPr>
            </w:pPr>
          </w:p>
        </w:tc>
        <w:tc>
          <w:tcPr>
            <w:tcW w:w="0" w:type="auto"/>
          </w:tcPr>
          <w:p w14:paraId="1B233BA0" w14:textId="2D72FFAA" w:rsidR="00172E40" w:rsidRPr="00A113A3" w:rsidRDefault="001D44BB" w:rsidP="00172E40">
            <w:pPr>
              <w:jc w:val="left"/>
              <w:rPr>
                <w:color w:val="00B050"/>
              </w:rPr>
            </w:pPr>
            <w:proofErr w:type="gramStart"/>
            <w:r w:rsidRPr="00A113A3">
              <w:rPr>
                <w:i/>
                <w:color w:val="00B050"/>
              </w:rPr>
              <w:t>.</w:t>
            </w:r>
            <w:proofErr w:type="spellStart"/>
            <w:r w:rsidRPr="00A113A3">
              <w:rPr>
                <w:i/>
                <w:color w:val="00B050"/>
              </w:rPr>
              <w:t>rvt</w:t>
            </w:r>
            <w:proofErr w:type="spellEnd"/>
            <w:proofErr w:type="gramEnd"/>
            <w:r w:rsidRPr="00A113A3">
              <w:rPr>
                <w:i/>
                <w:color w:val="00B050"/>
              </w:rPr>
              <w:t>, .</w:t>
            </w:r>
            <w:proofErr w:type="spellStart"/>
            <w:r w:rsidRPr="00A113A3">
              <w:rPr>
                <w:i/>
                <w:color w:val="00B050"/>
              </w:rPr>
              <w:t>dwg</w:t>
            </w:r>
            <w:proofErr w:type="spellEnd"/>
          </w:p>
        </w:tc>
        <w:tc>
          <w:tcPr>
            <w:tcW w:w="0" w:type="auto"/>
            <w:vMerge/>
          </w:tcPr>
          <w:p w14:paraId="31B31FF9" w14:textId="77777777" w:rsidR="00172E40" w:rsidRPr="00A113A3" w:rsidRDefault="00172E40" w:rsidP="00172E40">
            <w:pPr>
              <w:jc w:val="left"/>
              <w:rPr>
                <w:color w:val="00B050"/>
              </w:rPr>
            </w:pPr>
          </w:p>
        </w:tc>
        <w:tc>
          <w:tcPr>
            <w:tcW w:w="0" w:type="auto"/>
            <w:vMerge/>
          </w:tcPr>
          <w:p w14:paraId="3FDE6BCC" w14:textId="77777777" w:rsidR="00172E40" w:rsidRPr="00A113A3" w:rsidRDefault="00172E40" w:rsidP="00172E40">
            <w:pPr>
              <w:jc w:val="left"/>
              <w:rPr>
                <w:color w:val="00B050"/>
              </w:rPr>
            </w:pPr>
          </w:p>
        </w:tc>
      </w:tr>
      <w:tr w:rsidR="00BA7B5F" w14:paraId="5B7128FD" w14:textId="77777777" w:rsidTr="00AC615B">
        <w:tc>
          <w:tcPr>
            <w:tcW w:w="0" w:type="auto"/>
            <w:vMerge w:val="restart"/>
          </w:tcPr>
          <w:p w14:paraId="077AD4B2" w14:textId="77777777" w:rsidR="001D44BB" w:rsidRPr="00A113A3" w:rsidRDefault="001D44BB" w:rsidP="001D44BB">
            <w:pPr>
              <w:jc w:val="left"/>
              <w:rPr>
                <w:color w:val="00B050"/>
              </w:rPr>
            </w:pPr>
            <w:r w:rsidRPr="00A113A3">
              <w:rPr>
                <w:i/>
                <w:color w:val="00B050"/>
              </w:rPr>
              <w:t>iTWO 5D</w:t>
            </w:r>
          </w:p>
          <w:p w14:paraId="3E967A08" w14:textId="77777777" w:rsidR="00172E40" w:rsidRPr="00A113A3" w:rsidRDefault="00172E40" w:rsidP="00172E40">
            <w:pPr>
              <w:jc w:val="left"/>
              <w:rPr>
                <w:color w:val="00B050"/>
              </w:rPr>
            </w:pPr>
          </w:p>
          <w:p w14:paraId="2DD44A5E" w14:textId="77777777" w:rsidR="00172E40" w:rsidRPr="00A113A3" w:rsidRDefault="00172E40" w:rsidP="00172E40">
            <w:pPr>
              <w:jc w:val="left"/>
              <w:rPr>
                <w:color w:val="00B050"/>
              </w:rPr>
            </w:pPr>
          </w:p>
          <w:p w14:paraId="4435BA3C" w14:textId="77777777" w:rsidR="00172E40" w:rsidRPr="00A113A3" w:rsidRDefault="00172E40" w:rsidP="00172E40">
            <w:pPr>
              <w:jc w:val="left"/>
              <w:rPr>
                <w:color w:val="00B050"/>
              </w:rPr>
            </w:pPr>
          </w:p>
          <w:p w14:paraId="5C367194" w14:textId="77777777" w:rsidR="00172E40" w:rsidRPr="00A113A3" w:rsidRDefault="00172E40" w:rsidP="00172E40">
            <w:pPr>
              <w:jc w:val="left"/>
              <w:rPr>
                <w:color w:val="00B050"/>
              </w:rPr>
            </w:pPr>
          </w:p>
        </w:tc>
        <w:tc>
          <w:tcPr>
            <w:tcW w:w="0" w:type="auto"/>
            <w:vMerge w:val="restart"/>
          </w:tcPr>
          <w:p w14:paraId="2FB0162E" w14:textId="77777777" w:rsidR="00172E40" w:rsidRPr="00A113A3" w:rsidRDefault="00172E40" w:rsidP="00172E40">
            <w:pPr>
              <w:jc w:val="left"/>
              <w:rPr>
                <w:color w:val="00B050"/>
              </w:rPr>
            </w:pPr>
            <w:r w:rsidRPr="00A113A3">
              <w:rPr>
                <w:i/>
                <w:color w:val="00B050"/>
              </w:rPr>
              <w:t> </w:t>
            </w:r>
          </w:p>
        </w:tc>
        <w:tc>
          <w:tcPr>
            <w:tcW w:w="0" w:type="auto"/>
          </w:tcPr>
          <w:p w14:paraId="114FAD45" w14:textId="23FD3BDF" w:rsidR="00172E40" w:rsidRPr="00A113A3" w:rsidRDefault="001D44BB" w:rsidP="00172E40">
            <w:pPr>
              <w:jc w:val="left"/>
              <w:rPr>
                <w:color w:val="00B050"/>
              </w:rPr>
            </w:pPr>
            <w:proofErr w:type="gramStart"/>
            <w:r w:rsidRPr="00A113A3">
              <w:rPr>
                <w:i/>
                <w:color w:val="00B050"/>
              </w:rPr>
              <w:t>.</w:t>
            </w:r>
            <w:proofErr w:type="spellStart"/>
            <w:r w:rsidRPr="00A113A3">
              <w:rPr>
                <w:i/>
                <w:color w:val="00B050"/>
              </w:rPr>
              <w:t>cpixml</w:t>
            </w:r>
            <w:proofErr w:type="spellEnd"/>
            <w:proofErr w:type="gramEnd"/>
          </w:p>
        </w:tc>
        <w:tc>
          <w:tcPr>
            <w:tcW w:w="0" w:type="auto"/>
            <w:vMerge w:val="restart"/>
          </w:tcPr>
          <w:p w14:paraId="38B6D947" w14:textId="77777777" w:rsidR="00172E40" w:rsidRPr="00A113A3" w:rsidRDefault="00172E40" w:rsidP="00172E40">
            <w:pPr>
              <w:jc w:val="left"/>
              <w:rPr>
                <w:color w:val="00B050"/>
              </w:rPr>
            </w:pPr>
            <w:r w:rsidRPr="00A113A3">
              <w:rPr>
                <w:i/>
                <w:color w:val="00B050"/>
              </w:rPr>
              <w:t> </w:t>
            </w:r>
          </w:p>
        </w:tc>
        <w:tc>
          <w:tcPr>
            <w:tcW w:w="0" w:type="auto"/>
            <w:vMerge w:val="restart"/>
          </w:tcPr>
          <w:p w14:paraId="59BA4EE2" w14:textId="7D347FDD" w:rsidR="00172E40" w:rsidRPr="00A113A3" w:rsidRDefault="001D44BB" w:rsidP="00172E40">
            <w:pPr>
              <w:jc w:val="left"/>
              <w:rPr>
                <w:color w:val="00B050"/>
              </w:rPr>
            </w:pPr>
            <w:r w:rsidRPr="00A113A3">
              <w:rPr>
                <w:i/>
                <w:color w:val="00B050"/>
              </w:rPr>
              <w:t>Kostenermittlung / LV-Erstellung</w:t>
            </w:r>
          </w:p>
        </w:tc>
      </w:tr>
      <w:tr w:rsidR="00BA7B5F" w14:paraId="4FA92C9D" w14:textId="77777777" w:rsidTr="00AC615B">
        <w:tc>
          <w:tcPr>
            <w:tcW w:w="0" w:type="auto"/>
            <w:vMerge/>
          </w:tcPr>
          <w:p w14:paraId="1F3E598A" w14:textId="77777777" w:rsidR="00172E40" w:rsidRPr="00A113A3" w:rsidRDefault="00172E40" w:rsidP="00172E40">
            <w:pPr>
              <w:jc w:val="left"/>
              <w:rPr>
                <w:color w:val="00B050"/>
              </w:rPr>
            </w:pPr>
          </w:p>
        </w:tc>
        <w:tc>
          <w:tcPr>
            <w:tcW w:w="0" w:type="auto"/>
            <w:vMerge/>
          </w:tcPr>
          <w:p w14:paraId="35FDBEA0" w14:textId="77777777" w:rsidR="00172E40" w:rsidRPr="00A113A3" w:rsidRDefault="00172E40" w:rsidP="00172E40">
            <w:pPr>
              <w:jc w:val="left"/>
              <w:rPr>
                <w:color w:val="00B050"/>
              </w:rPr>
            </w:pPr>
          </w:p>
        </w:tc>
        <w:tc>
          <w:tcPr>
            <w:tcW w:w="0" w:type="auto"/>
          </w:tcPr>
          <w:p w14:paraId="6286E281" w14:textId="71913F03" w:rsidR="00172E40" w:rsidRPr="00A113A3" w:rsidRDefault="001D44BB" w:rsidP="00172E40">
            <w:pPr>
              <w:jc w:val="left"/>
              <w:rPr>
                <w:color w:val="00B050"/>
              </w:rPr>
            </w:pPr>
            <w:proofErr w:type="gramStart"/>
            <w:r w:rsidRPr="00A113A3">
              <w:rPr>
                <w:i/>
                <w:color w:val="00B050"/>
              </w:rPr>
              <w:t>.GAEB</w:t>
            </w:r>
            <w:proofErr w:type="gramEnd"/>
            <w:r w:rsidRPr="00A113A3">
              <w:rPr>
                <w:i/>
                <w:color w:val="00B050"/>
              </w:rPr>
              <w:t xml:space="preserve"> / .ribx51 / .</w:t>
            </w:r>
            <w:proofErr w:type="spellStart"/>
            <w:r w:rsidRPr="00A113A3">
              <w:rPr>
                <w:i/>
                <w:color w:val="00B050"/>
              </w:rPr>
              <w:t>pdf</w:t>
            </w:r>
            <w:proofErr w:type="spellEnd"/>
          </w:p>
        </w:tc>
        <w:tc>
          <w:tcPr>
            <w:tcW w:w="0" w:type="auto"/>
            <w:vMerge/>
          </w:tcPr>
          <w:p w14:paraId="6BAC5BA8" w14:textId="77777777" w:rsidR="00172E40" w:rsidRPr="00A113A3" w:rsidRDefault="00172E40" w:rsidP="00172E40">
            <w:pPr>
              <w:jc w:val="left"/>
              <w:rPr>
                <w:color w:val="00B050"/>
              </w:rPr>
            </w:pPr>
          </w:p>
        </w:tc>
        <w:tc>
          <w:tcPr>
            <w:tcW w:w="0" w:type="auto"/>
            <w:vMerge/>
          </w:tcPr>
          <w:p w14:paraId="4E453258" w14:textId="77777777" w:rsidR="00172E40" w:rsidRPr="00A113A3" w:rsidRDefault="00172E40" w:rsidP="00172E40">
            <w:pPr>
              <w:jc w:val="left"/>
              <w:rPr>
                <w:color w:val="00B050"/>
              </w:rPr>
            </w:pPr>
          </w:p>
        </w:tc>
      </w:tr>
      <w:tr w:rsidR="00BA7B5F" w14:paraId="2A0A8074" w14:textId="77777777" w:rsidTr="00AC615B">
        <w:tc>
          <w:tcPr>
            <w:tcW w:w="0" w:type="auto"/>
          </w:tcPr>
          <w:p w14:paraId="3979F245" w14:textId="6ACDDF17" w:rsidR="00BA7B5F" w:rsidRPr="00A113A3" w:rsidRDefault="00BA7B5F" w:rsidP="00172E40">
            <w:pPr>
              <w:jc w:val="left"/>
              <w:rPr>
                <w:color w:val="00B050"/>
              </w:rPr>
            </w:pPr>
            <w:r w:rsidRPr="00A113A3">
              <w:rPr>
                <w:i/>
                <w:color w:val="00B050"/>
              </w:rPr>
              <w:t>MS Project</w:t>
            </w:r>
          </w:p>
        </w:tc>
        <w:tc>
          <w:tcPr>
            <w:tcW w:w="0" w:type="auto"/>
          </w:tcPr>
          <w:p w14:paraId="165003D5" w14:textId="428A54CA" w:rsidR="00BA7B5F" w:rsidRPr="00A113A3" w:rsidRDefault="00BA7B5F" w:rsidP="00172E40">
            <w:pPr>
              <w:jc w:val="left"/>
              <w:rPr>
                <w:i/>
                <w:iCs/>
                <w:color w:val="00B050"/>
              </w:rPr>
            </w:pPr>
            <w:r w:rsidRPr="00A113A3">
              <w:rPr>
                <w:i/>
                <w:iCs/>
                <w:color w:val="00B050"/>
              </w:rPr>
              <w:t>2010</w:t>
            </w:r>
          </w:p>
        </w:tc>
        <w:tc>
          <w:tcPr>
            <w:tcW w:w="0" w:type="auto"/>
          </w:tcPr>
          <w:p w14:paraId="16AFAFCA" w14:textId="766407E0" w:rsidR="00BA7B5F" w:rsidRPr="00A113A3" w:rsidRDefault="00BA7B5F" w:rsidP="00172E40">
            <w:pPr>
              <w:jc w:val="left"/>
              <w:rPr>
                <w:i/>
                <w:color w:val="00B050"/>
              </w:rPr>
            </w:pPr>
            <w:r w:rsidRPr="00A113A3">
              <w:rPr>
                <w:i/>
                <w:color w:val="00B050"/>
              </w:rPr>
              <w:t>.</w:t>
            </w:r>
            <w:proofErr w:type="spellStart"/>
            <w:r w:rsidRPr="00A113A3">
              <w:rPr>
                <w:i/>
                <w:color w:val="00B050"/>
              </w:rPr>
              <w:t>mpp</w:t>
            </w:r>
            <w:proofErr w:type="spellEnd"/>
          </w:p>
        </w:tc>
        <w:tc>
          <w:tcPr>
            <w:tcW w:w="0" w:type="auto"/>
          </w:tcPr>
          <w:p w14:paraId="6CF78EB4" w14:textId="77777777" w:rsidR="00BA7B5F" w:rsidRPr="00A113A3" w:rsidRDefault="00BA7B5F" w:rsidP="00172E40">
            <w:pPr>
              <w:jc w:val="left"/>
              <w:rPr>
                <w:color w:val="00B050"/>
              </w:rPr>
            </w:pPr>
          </w:p>
        </w:tc>
        <w:tc>
          <w:tcPr>
            <w:tcW w:w="0" w:type="auto"/>
          </w:tcPr>
          <w:p w14:paraId="702A83AD" w14:textId="10658C49" w:rsidR="00BA7B5F" w:rsidRPr="00A113A3" w:rsidRDefault="00BA7B5F" w:rsidP="00BA7B5F">
            <w:pPr>
              <w:jc w:val="left"/>
              <w:rPr>
                <w:color w:val="00B050"/>
              </w:rPr>
            </w:pPr>
            <w:r w:rsidRPr="00A113A3">
              <w:rPr>
                <w:i/>
                <w:color w:val="00B050"/>
              </w:rPr>
              <w:t>Terminplanung</w:t>
            </w:r>
          </w:p>
        </w:tc>
      </w:tr>
      <w:tr w:rsidR="00BA7B5F" w14:paraId="730D6D7B" w14:textId="77777777" w:rsidTr="00AC615B">
        <w:tc>
          <w:tcPr>
            <w:tcW w:w="0" w:type="auto"/>
          </w:tcPr>
          <w:p w14:paraId="417CE8B0" w14:textId="77777777" w:rsidR="00BA7B5F" w:rsidRPr="00A113A3" w:rsidRDefault="00BA7B5F" w:rsidP="00BA7B5F">
            <w:pPr>
              <w:rPr>
                <w:color w:val="00B050"/>
              </w:rPr>
            </w:pPr>
            <w:proofErr w:type="spellStart"/>
            <w:r w:rsidRPr="00A113A3">
              <w:rPr>
                <w:i/>
                <w:color w:val="00B050"/>
              </w:rPr>
              <w:t>Thinkproject</w:t>
            </w:r>
            <w:proofErr w:type="spellEnd"/>
            <w:r w:rsidRPr="00A113A3">
              <w:rPr>
                <w:i/>
                <w:color w:val="00B050"/>
              </w:rPr>
              <w:t>!</w:t>
            </w:r>
          </w:p>
          <w:p w14:paraId="42141621" w14:textId="77777777" w:rsidR="00BA7B5F" w:rsidRPr="00A113A3" w:rsidRDefault="00BA7B5F" w:rsidP="00172E40">
            <w:pPr>
              <w:jc w:val="left"/>
              <w:rPr>
                <w:i/>
                <w:color w:val="00B050"/>
              </w:rPr>
            </w:pPr>
          </w:p>
        </w:tc>
        <w:tc>
          <w:tcPr>
            <w:tcW w:w="0" w:type="auto"/>
          </w:tcPr>
          <w:p w14:paraId="17A1D3B8" w14:textId="77777777" w:rsidR="00BA7B5F" w:rsidRPr="00A113A3" w:rsidRDefault="00BA7B5F" w:rsidP="00172E40">
            <w:pPr>
              <w:jc w:val="left"/>
              <w:rPr>
                <w:i/>
                <w:iCs/>
                <w:color w:val="00B050"/>
              </w:rPr>
            </w:pPr>
          </w:p>
        </w:tc>
        <w:tc>
          <w:tcPr>
            <w:tcW w:w="0" w:type="auto"/>
          </w:tcPr>
          <w:p w14:paraId="36440A9E" w14:textId="77777777" w:rsidR="00BA7B5F" w:rsidRPr="00A113A3" w:rsidRDefault="00BA7B5F" w:rsidP="00172E40">
            <w:pPr>
              <w:jc w:val="left"/>
              <w:rPr>
                <w:i/>
                <w:color w:val="00B050"/>
              </w:rPr>
            </w:pPr>
          </w:p>
        </w:tc>
        <w:tc>
          <w:tcPr>
            <w:tcW w:w="0" w:type="auto"/>
          </w:tcPr>
          <w:p w14:paraId="6B5821E4" w14:textId="77777777" w:rsidR="00BA7B5F" w:rsidRPr="00A113A3" w:rsidRDefault="00BA7B5F" w:rsidP="00172E40">
            <w:pPr>
              <w:jc w:val="left"/>
              <w:rPr>
                <w:color w:val="00B050"/>
              </w:rPr>
            </w:pPr>
          </w:p>
        </w:tc>
        <w:tc>
          <w:tcPr>
            <w:tcW w:w="0" w:type="auto"/>
          </w:tcPr>
          <w:p w14:paraId="2F192782" w14:textId="5DC4F6E4" w:rsidR="00BA7B5F" w:rsidRPr="00A113A3" w:rsidRDefault="00BA7B5F" w:rsidP="00BA7B5F">
            <w:pPr>
              <w:jc w:val="left"/>
              <w:rPr>
                <w:i/>
                <w:color w:val="00B050"/>
              </w:rPr>
            </w:pPr>
            <w:r w:rsidRPr="00A113A3">
              <w:rPr>
                <w:i/>
                <w:color w:val="00B050"/>
              </w:rPr>
              <w:t>CDE des AG/ Planmanagement / Ablage und Freigabe / Archivierung</w:t>
            </w:r>
          </w:p>
        </w:tc>
      </w:tr>
      <w:tr w:rsidR="00BA7B5F" w14:paraId="35758E7A" w14:textId="77777777" w:rsidTr="00AC615B">
        <w:tc>
          <w:tcPr>
            <w:tcW w:w="0" w:type="auto"/>
            <w:vMerge w:val="restart"/>
          </w:tcPr>
          <w:p w14:paraId="79936509" w14:textId="77777777" w:rsidR="00BA7B5F" w:rsidRPr="00A113A3" w:rsidRDefault="00BA7B5F" w:rsidP="00BA7B5F">
            <w:pPr>
              <w:rPr>
                <w:color w:val="00B050"/>
              </w:rPr>
            </w:pPr>
            <w:proofErr w:type="spellStart"/>
            <w:r w:rsidRPr="00A113A3">
              <w:rPr>
                <w:i/>
                <w:color w:val="00B050"/>
              </w:rPr>
              <w:t>Caneco</w:t>
            </w:r>
            <w:proofErr w:type="spellEnd"/>
            <w:r w:rsidRPr="00A113A3">
              <w:rPr>
                <w:i/>
                <w:color w:val="00B050"/>
              </w:rPr>
              <w:t xml:space="preserve"> BIM</w:t>
            </w:r>
          </w:p>
          <w:p w14:paraId="243438A2" w14:textId="77777777" w:rsidR="00172E40" w:rsidRPr="00A113A3" w:rsidRDefault="00172E40" w:rsidP="00172E40">
            <w:pPr>
              <w:jc w:val="left"/>
              <w:rPr>
                <w:color w:val="00B050"/>
              </w:rPr>
            </w:pPr>
          </w:p>
        </w:tc>
        <w:tc>
          <w:tcPr>
            <w:tcW w:w="0" w:type="auto"/>
            <w:vMerge w:val="restart"/>
          </w:tcPr>
          <w:p w14:paraId="026D75D9" w14:textId="77777777" w:rsidR="00172E40" w:rsidRPr="00A113A3" w:rsidRDefault="00172E40" w:rsidP="00172E40">
            <w:pPr>
              <w:jc w:val="left"/>
              <w:rPr>
                <w:color w:val="00B050"/>
              </w:rPr>
            </w:pPr>
            <w:r w:rsidRPr="00A113A3">
              <w:rPr>
                <w:i/>
                <w:color w:val="00B050"/>
              </w:rPr>
              <w:t> </w:t>
            </w:r>
          </w:p>
        </w:tc>
        <w:tc>
          <w:tcPr>
            <w:tcW w:w="0" w:type="auto"/>
          </w:tcPr>
          <w:p w14:paraId="3C4EB4E3" w14:textId="1DFFE5BC" w:rsidR="00172E40" w:rsidRPr="00A113A3" w:rsidRDefault="00172E40" w:rsidP="00172E40">
            <w:pPr>
              <w:jc w:val="left"/>
              <w:rPr>
                <w:color w:val="00B050"/>
              </w:rPr>
            </w:pPr>
            <w:proofErr w:type="gramStart"/>
            <w:r w:rsidRPr="00A113A3">
              <w:rPr>
                <w:i/>
                <w:color w:val="00B050"/>
              </w:rPr>
              <w:t>.</w:t>
            </w:r>
            <w:proofErr w:type="spellStart"/>
            <w:r w:rsidR="00BA7B5F" w:rsidRPr="00A113A3">
              <w:rPr>
                <w:i/>
                <w:color w:val="00B050"/>
              </w:rPr>
              <w:t>rvt</w:t>
            </w:r>
            <w:proofErr w:type="spellEnd"/>
            <w:proofErr w:type="gramEnd"/>
          </w:p>
        </w:tc>
        <w:tc>
          <w:tcPr>
            <w:tcW w:w="0" w:type="auto"/>
            <w:vMerge w:val="restart"/>
          </w:tcPr>
          <w:p w14:paraId="327E4501" w14:textId="77777777" w:rsidR="00172E40" w:rsidRPr="00A113A3" w:rsidRDefault="00172E40" w:rsidP="00172E40">
            <w:pPr>
              <w:jc w:val="left"/>
              <w:rPr>
                <w:color w:val="00B050"/>
              </w:rPr>
            </w:pPr>
            <w:r w:rsidRPr="00A113A3">
              <w:rPr>
                <w:i/>
                <w:color w:val="00B050"/>
              </w:rPr>
              <w:t> </w:t>
            </w:r>
          </w:p>
        </w:tc>
        <w:tc>
          <w:tcPr>
            <w:tcW w:w="0" w:type="auto"/>
            <w:vMerge w:val="restart"/>
          </w:tcPr>
          <w:p w14:paraId="312A0E5B" w14:textId="3FC7F517" w:rsidR="00385531" w:rsidRPr="00A113A3" w:rsidRDefault="00BA7B5F" w:rsidP="00172E40">
            <w:pPr>
              <w:jc w:val="left"/>
              <w:rPr>
                <w:i/>
                <w:color w:val="00B050"/>
              </w:rPr>
            </w:pPr>
            <w:proofErr w:type="spellStart"/>
            <w:r w:rsidRPr="00A113A3">
              <w:rPr>
                <w:i/>
                <w:color w:val="00B050"/>
              </w:rPr>
              <w:t>Revit-AddOn</w:t>
            </w:r>
            <w:proofErr w:type="spellEnd"/>
            <w:r w:rsidRPr="00A113A3">
              <w:rPr>
                <w:i/>
                <w:color w:val="00B050"/>
              </w:rPr>
              <w:t xml:space="preserve"> für Elektrotechnik</w:t>
            </w:r>
          </w:p>
        </w:tc>
      </w:tr>
      <w:tr w:rsidR="00BA7B5F" w14:paraId="2DF79813" w14:textId="77777777" w:rsidTr="00AC615B">
        <w:tc>
          <w:tcPr>
            <w:tcW w:w="0" w:type="auto"/>
            <w:vMerge/>
          </w:tcPr>
          <w:p w14:paraId="79E7BADB" w14:textId="77777777" w:rsidR="00172E40" w:rsidRPr="00A113A3" w:rsidRDefault="00172E40" w:rsidP="00172E40">
            <w:pPr>
              <w:jc w:val="left"/>
              <w:rPr>
                <w:color w:val="00B050"/>
              </w:rPr>
            </w:pPr>
          </w:p>
        </w:tc>
        <w:tc>
          <w:tcPr>
            <w:tcW w:w="0" w:type="auto"/>
            <w:vMerge/>
          </w:tcPr>
          <w:p w14:paraId="49F849E9" w14:textId="77777777" w:rsidR="00172E40" w:rsidRPr="00A113A3" w:rsidRDefault="00172E40" w:rsidP="00172E40">
            <w:pPr>
              <w:jc w:val="left"/>
              <w:rPr>
                <w:color w:val="00B050"/>
              </w:rPr>
            </w:pPr>
          </w:p>
        </w:tc>
        <w:tc>
          <w:tcPr>
            <w:tcW w:w="0" w:type="auto"/>
          </w:tcPr>
          <w:p w14:paraId="55384E47" w14:textId="6397FF10" w:rsidR="00172E40" w:rsidRPr="00A113A3" w:rsidRDefault="00172E40" w:rsidP="00172E40">
            <w:pPr>
              <w:jc w:val="left"/>
              <w:rPr>
                <w:color w:val="00B050"/>
              </w:rPr>
            </w:pPr>
            <w:proofErr w:type="gramStart"/>
            <w:r w:rsidRPr="00A113A3">
              <w:rPr>
                <w:i/>
                <w:color w:val="00B050"/>
              </w:rPr>
              <w:t>.</w:t>
            </w:r>
            <w:proofErr w:type="spellStart"/>
            <w:r w:rsidR="00BA7B5F" w:rsidRPr="00A113A3">
              <w:rPr>
                <w:i/>
                <w:color w:val="00B050"/>
              </w:rPr>
              <w:t>rvt</w:t>
            </w:r>
            <w:proofErr w:type="spellEnd"/>
            <w:proofErr w:type="gramEnd"/>
          </w:p>
        </w:tc>
        <w:tc>
          <w:tcPr>
            <w:tcW w:w="0" w:type="auto"/>
            <w:vMerge/>
          </w:tcPr>
          <w:p w14:paraId="6C1FE371" w14:textId="77777777" w:rsidR="00172E40" w:rsidRPr="00A113A3" w:rsidRDefault="00172E40" w:rsidP="00172E40">
            <w:pPr>
              <w:jc w:val="left"/>
              <w:rPr>
                <w:color w:val="00B050"/>
              </w:rPr>
            </w:pPr>
          </w:p>
        </w:tc>
        <w:tc>
          <w:tcPr>
            <w:tcW w:w="0" w:type="auto"/>
            <w:vMerge/>
          </w:tcPr>
          <w:p w14:paraId="1E65443D" w14:textId="77777777" w:rsidR="00172E40" w:rsidRPr="00A113A3" w:rsidRDefault="00172E40" w:rsidP="00172E40">
            <w:pPr>
              <w:jc w:val="left"/>
              <w:rPr>
                <w:color w:val="00B050"/>
              </w:rPr>
            </w:pPr>
          </w:p>
        </w:tc>
      </w:tr>
      <w:tr w:rsidR="00BA7B5F" w14:paraId="5231439E" w14:textId="77777777" w:rsidTr="00AC615B">
        <w:tc>
          <w:tcPr>
            <w:tcW w:w="0" w:type="auto"/>
            <w:vMerge w:val="restart"/>
          </w:tcPr>
          <w:p w14:paraId="1EFA2A12" w14:textId="77777777" w:rsidR="00BA7B5F" w:rsidRPr="00A113A3" w:rsidRDefault="00BA7B5F" w:rsidP="00BA7B5F">
            <w:pPr>
              <w:rPr>
                <w:color w:val="00B050"/>
              </w:rPr>
            </w:pPr>
            <w:proofErr w:type="spellStart"/>
            <w:r w:rsidRPr="00A113A3">
              <w:rPr>
                <w:i/>
                <w:color w:val="00B050"/>
              </w:rPr>
              <w:t>Caneco</w:t>
            </w:r>
            <w:proofErr w:type="spellEnd"/>
            <w:r w:rsidRPr="00A113A3">
              <w:rPr>
                <w:i/>
                <w:color w:val="00B050"/>
              </w:rPr>
              <w:t xml:space="preserve"> BT</w:t>
            </w:r>
          </w:p>
          <w:p w14:paraId="742D5173" w14:textId="77777777" w:rsidR="00172E40" w:rsidRPr="00A113A3" w:rsidRDefault="00172E40" w:rsidP="00172E40">
            <w:pPr>
              <w:jc w:val="left"/>
              <w:rPr>
                <w:color w:val="00B050"/>
              </w:rPr>
            </w:pPr>
          </w:p>
        </w:tc>
        <w:tc>
          <w:tcPr>
            <w:tcW w:w="0" w:type="auto"/>
            <w:vMerge w:val="restart"/>
          </w:tcPr>
          <w:p w14:paraId="099A94AD" w14:textId="08DA9C96" w:rsidR="00172E40" w:rsidRPr="00A113A3" w:rsidRDefault="00172E40" w:rsidP="00172E40">
            <w:pPr>
              <w:jc w:val="left"/>
              <w:rPr>
                <w:color w:val="00B050"/>
              </w:rPr>
            </w:pPr>
          </w:p>
        </w:tc>
        <w:tc>
          <w:tcPr>
            <w:tcW w:w="0" w:type="auto"/>
          </w:tcPr>
          <w:p w14:paraId="0A4679E8" w14:textId="1CC2D734" w:rsidR="00172E40" w:rsidRPr="00A113A3" w:rsidRDefault="00BA7B5F" w:rsidP="00172E40">
            <w:pPr>
              <w:jc w:val="left"/>
              <w:rPr>
                <w:color w:val="00B050"/>
              </w:rPr>
            </w:pPr>
            <w:r w:rsidRPr="00A113A3">
              <w:rPr>
                <w:i/>
                <w:color w:val="00B050"/>
              </w:rPr>
              <w:t>proprietär</w:t>
            </w:r>
          </w:p>
        </w:tc>
        <w:tc>
          <w:tcPr>
            <w:tcW w:w="0" w:type="auto"/>
            <w:vMerge w:val="restart"/>
          </w:tcPr>
          <w:p w14:paraId="4CBF7094" w14:textId="77777777" w:rsidR="00172E40" w:rsidRPr="00A113A3" w:rsidRDefault="00172E40" w:rsidP="00172E40">
            <w:pPr>
              <w:jc w:val="left"/>
              <w:rPr>
                <w:color w:val="00B050"/>
              </w:rPr>
            </w:pPr>
            <w:r w:rsidRPr="00A113A3">
              <w:rPr>
                <w:i/>
                <w:color w:val="00B050"/>
              </w:rPr>
              <w:t> </w:t>
            </w:r>
          </w:p>
        </w:tc>
        <w:tc>
          <w:tcPr>
            <w:tcW w:w="0" w:type="auto"/>
            <w:vMerge w:val="restart"/>
          </w:tcPr>
          <w:p w14:paraId="1CB64C20" w14:textId="77777777" w:rsidR="00172E40" w:rsidRPr="00A113A3" w:rsidRDefault="00BA7B5F" w:rsidP="00172E40">
            <w:pPr>
              <w:jc w:val="left"/>
              <w:rPr>
                <w:i/>
                <w:color w:val="00B050"/>
              </w:rPr>
            </w:pPr>
            <w:r w:rsidRPr="00A113A3">
              <w:rPr>
                <w:i/>
                <w:color w:val="00B050"/>
              </w:rPr>
              <w:t>Planung Elektrotechnik</w:t>
            </w:r>
          </w:p>
          <w:p w14:paraId="674EB98D" w14:textId="1BBD60F5" w:rsidR="0014273C" w:rsidRPr="00A113A3" w:rsidRDefault="0014273C" w:rsidP="00172E40">
            <w:pPr>
              <w:jc w:val="left"/>
              <w:rPr>
                <w:color w:val="00B050"/>
              </w:rPr>
            </w:pPr>
          </w:p>
        </w:tc>
      </w:tr>
      <w:tr w:rsidR="00BA7B5F" w14:paraId="5E25A21F" w14:textId="77777777" w:rsidTr="00AC615B">
        <w:tc>
          <w:tcPr>
            <w:tcW w:w="0" w:type="auto"/>
            <w:vMerge/>
          </w:tcPr>
          <w:p w14:paraId="46FBE5BB" w14:textId="77777777" w:rsidR="00172E40" w:rsidRPr="00A113A3" w:rsidRDefault="00172E40" w:rsidP="00172E40">
            <w:pPr>
              <w:jc w:val="left"/>
              <w:rPr>
                <w:color w:val="00B050"/>
              </w:rPr>
            </w:pPr>
          </w:p>
        </w:tc>
        <w:tc>
          <w:tcPr>
            <w:tcW w:w="0" w:type="auto"/>
            <w:vMerge/>
          </w:tcPr>
          <w:p w14:paraId="48A90EE6" w14:textId="77777777" w:rsidR="00172E40" w:rsidRPr="00A113A3" w:rsidRDefault="00172E40" w:rsidP="00172E40">
            <w:pPr>
              <w:jc w:val="left"/>
              <w:rPr>
                <w:color w:val="00B050"/>
              </w:rPr>
            </w:pPr>
          </w:p>
        </w:tc>
        <w:tc>
          <w:tcPr>
            <w:tcW w:w="0" w:type="auto"/>
          </w:tcPr>
          <w:p w14:paraId="18AD70D6" w14:textId="4A0D029F" w:rsidR="00172E40" w:rsidRPr="00A113A3" w:rsidRDefault="00BA7B5F" w:rsidP="00172E40">
            <w:pPr>
              <w:jc w:val="left"/>
              <w:rPr>
                <w:color w:val="00B050"/>
              </w:rPr>
            </w:pPr>
            <w:r w:rsidRPr="00A113A3">
              <w:rPr>
                <w:i/>
                <w:color w:val="00B050"/>
              </w:rPr>
              <w:t xml:space="preserve"> proprietär</w:t>
            </w:r>
          </w:p>
        </w:tc>
        <w:tc>
          <w:tcPr>
            <w:tcW w:w="0" w:type="auto"/>
            <w:vMerge/>
          </w:tcPr>
          <w:p w14:paraId="50CE8F11" w14:textId="77777777" w:rsidR="00172E40" w:rsidRPr="00A113A3" w:rsidRDefault="00172E40" w:rsidP="00172E40">
            <w:pPr>
              <w:jc w:val="left"/>
              <w:rPr>
                <w:color w:val="00B050"/>
              </w:rPr>
            </w:pPr>
          </w:p>
        </w:tc>
        <w:tc>
          <w:tcPr>
            <w:tcW w:w="0" w:type="auto"/>
            <w:vMerge/>
          </w:tcPr>
          <w:p w14:paraId="1F536A67" w14:textId="77777777" w:rsidR="00172E40" w:rsidRPr="00A113A3" w:rsidRDefault="00172E40" w:rsidP="00172E40">
            <w:pPr>
              <w:jc w:val="left"/>
              <w:rPr>
                <w:color w:val="00B050"/>
              </w:rPr>
            </w:pPr>
          </w:p>
        </w:tc>
      </w:tr>
      <w:tr w:rsidR="00BA7B5F" w14:paraId="262B2E5A" w14:textId="77777777" w:rsidTr="00AC615B">
        <w:tc>
          <w:tcPr>
            <w:tcW w:w="0" w:type="auto"/>
            <w:vMerge w:val="restart"/>
          </w:tcPr>
          <w:p w14:paraId="39790F66" w14:textId="77777777" w:rsidR="00BA7B5F" w:rsidRPr="00A113A3" w:rsidRDefault="00BA7B5F" w:rsidP="00BA7B5F">
            <w:pPr>
              <w:rPr>
                <w:color w:val="00B050"/>
              </w:rPr>
            </w:pPr>
            <w:proofErr w:type="spellStart"/>
            <w:r w:rsidRPr="00A113A3">
              <w:rPr>
                <w:i/>
                <w:color w:val="00B050"/>
              </w:rPr>
              <w:t>liNear</w:t>
            </w:r>
            <w:proofErr w:type="spellEnd"/>
          </w:p>
          <w:p w14:paraId="6D2C1D78" w14:textId="77777777" w:rsidR="00172E40" w:rsidRPr="00A113A3" w:rsidRDefault="00172E40" w:rsidP="00172E40">
            <w:pPr>
              <w:jc w:val="left"/>
              <w:rPr>
                <w:color w:val="00B050"/>
              </w:rPr>
            </w:pPr>
          </w:p>
        </w:tc>
        <w:tc>
          <w:tcPr>
            <w:tcW w:w="0" w:type="auto"/>
            <w:vMerge w:val="restart"/>
          </w:tcPr>
          <w:p w14:paraId="50736CE5" w14:textId="5C3A46E6" w:rsidR="00172E40" w:rsidRPr="00A113A3" w:rsidRDefault="00172E40" w:rsidP="00172E40">
            <w:pPr>
              <w:jc w:val="left"/>
              <w:rPr>
                <w:color w:val="00B050"/>
              </w:rPr>
            </w:pPr>
          </w:p>
        </w:tc>
        <w:tc>
          <w:tcPr>
            <w:tcW w:w="0" w:type="auto"/>
          </w:tcPr>
          <w:p w14:paraId="77256108" w14:textId="131E2E22" w:rsidR="00172E40" w:rsidRPr="00A113A3" w:rsidRDefault="00172E40" w:rsidP="00172E40">
            <w:pPr>
              <w:jc w:val="left"/>
              <w:rPr>
                <w:color w:val="00B050"/>
              </w:rPr>
            </w:pPr>
            <w:r w:rsidRPr="00A113A3">
              <w:rPr>
                <w:i/>
                <w:color w:val="00B050"/>
              </w:rPr>
              <w:t> </w:t>
            </w:r>
            <w:proofErr w:type="gramStart"/>
            <w:r w:rsidR="00BA7B5F" w:rsidRPr="00A113A3">
              <w:rPr>
                <w:i/>
                <w:color w:val="00B050"/>
              </w:rPr>
              <w:t>.</w:t>
            </w:r>
            <w:proofErr w:type="spellStart"/>
            <w:r w:rsidR="00BA7B5F" w:rsidRPr="00A113A3">
              <w:rPr>
                <w:i/>
                <w:color w:val="00B050"/>
              </w:rPr>
              <w:t>rvt</w:t>
            </w:r>
            <w:proofErr w:type="spellEnd"/>
            <w:proofErr w:type="gramEnd"/>
          </w:p>
        </w:tc>
        <w:tc>
          <w:tcPr>
            <w:tcW w:w="0" w:type="auto"/>
            <w:vMerge w:val="restart"/>
          </w:tcPr>
          <w:p w14:paraId="700879EC" w14:textId="77777777" w:rsidR="00172E40" w:rsidRPr="00A113A3" w:rsidRDefault="00172E40" w:rsidP="00172E40">
            <w:pPr>
              <w:jc w:val="left"/>
              <w:rPr>
                <w:color w:val="00B050"/>
              </w:rPr>
            </w:pPr>
            <w:r w:rsidRPr="00A113A3">
              <w:rPr>
                <w:i/>
                <w:color w:val="00B050"/>
              </w:rPr>
              <w:t> </w:t>
            </w:r>
          </w:p>
        </w:tc>
        <w:tc>
          <w:tcPr>
            <w:tcW w:w="0" w:type="auto"/>
            <w:vMerge w:val="restart"/>
          </w:tcPr>
          <w:p w14:paraId="103A430E" w14:textId="4F691051" w:rsidR="00172E40" w:rsidRPr="00A113A3" w:rsidRDefault="00BA7B5F" w:rsidP="00172E40">
            <w:pPr>
              <w:jc w:val="left"/>
              <w:rPr>
                <w:color w:val="00B050"/>
              </w:rPr>
            </w:pPr>
            <w:proofErr w:type="spellStart"/>
            <w:r w:rsidRPr="00A113A3">
              <w:rPr>
                <w:i/>
                <w:color w:val="00B050"/>
              </w:rPr>
              <w:t>Revit-AddOn</w:t>
            </w:r>
            <w:proofErr w:type="spellEnd"/>
            <w:r w:rsidRPr="00A113A3">
              <w:rPr>
                <w:i/>
                <w:color w:val="00B050"/>
              </w:rPr>
              <w:t xml:space="preserve"> für Gebäudetechnik</w:t>
            </w:r>
          </w:p>
        </w:tc>
      </w:tr>
      <w:tr w:rsidR="00BA7B5F" w14:paraId="686A978C" w14:textId="77777777" w:rsidTr="00AC615B">
        <w:tc>
          <w:tcPr>
            <w:tcW w:w="0" w:type="auto"/>
            <w:vMerge/>
          </w:tcPr>
          <w:p w14:paraId="619E0A5C" w14:textId="77777777" w:rsidR="00172E40" w:rsidRPr="00A113A3" w:rsidRDefault="00172E40" w:rsidP="00172E40">
            <w:pPr>
              <w:jc w:val="left"/>
              <w:rPr>
                <w:color w:val="00B050"/>
              </w:rPr>
            </w:pPr>
          </w:p>
        </w:tc>
        <w:tc>
          <w:tcPr>
            <w:tcW w:w="0" w:type="auto"/>
            <w:vMerge/>
          </w:tcPr>
          <w:p w14:paraId="07005932" w14:textId="77777777" w:rsidR="00172E40" w:rsidRPr="00A113A3" w:rsidRDefault="00172E40" w:rsidP="00172E40">
            <w:pPr>
              <w:jc w:val="left"/>
              <w:rPr>
                <w:color w:val="00B050"/>
              </w:rPr>
            </w:pPr>
          </w:p>
        </w:tc>
        <w:tc>
          <w:tcPr>
            <w:tcW w:w="0" w:type="auto"/>
          </w:tcPr>
          <w:p w14:paraId="336A8A9D" w14:textId="04061D52" w:rsidR="00172E40" w:rsidRPr="00A113A3" w:rsidRDefault="00172E40" w:rsidP="00172E40">
            <w:pPr>
              <w:jc w:val="left"/>
              <w:rPr>
                <w:color w:val="00B050"/>
              </w:rPr>
            </w:pPr>
            <w:proofErr w:type="gramStart"/>
            <w:r w:rsidRPr="00A113A3">
              <w:rPr>
                <w:i/>
                <w:color w:val="00B050"/>
              </w:rPr>
              <w:t>.</w:t>
            </w:r>
            <w:proofErr w:type="spellStart"/>
            <w:r w:rsidR="00BA7B5F" w:rsidRPr="00A113A3">
              <w:rPr>
                <w:i/>
                <w:color w:val="00B050"/>
              </w:rPr>
              <w:t>rvt</w:t>
            </w:r>
            <w:proofErr w:type="spellEnd"/>
            <w:proofErr w:type="gramEnd"/>
          </w:p>
        </w:tc>
        <w:tc>
          <w:tcPr>
            <w:tcW w:w="0" w:type="auto"/>
            <w:vMerge/>
          </w:tcPr>
          <w:p w14:paraId="19546C66" w14:textId="77777777" w:rsidR="00172E40" w:rsidRPr="00A113A3" w:rsidRDefault="00172E40" w:rsidP="00172E40">
            <w:pPr>
              <w:jc w:val="left"/>
              <w:rPr>
                <w:color w:val="00B050"/>
              </w:rPr>
            </w:pPr>
          </w:p>
        </w:tc>
        <w:tc>
          <w:tcPr>
            <w:tcW w:w="0" w:type="auto"/>
            <w:vMerge/>
          </w:tcPr>
          <w:p w14:paraId="56CF43D8" w14:textId="77777777" w:rsidR="00172E40" w:rsidRPr="00A113A3" w:rsidRDefault="00172E40" w:rsidP="00172E40">
            <w:pPr>
              <w:jc w:val="left"/>
              <w:rPr>
                <w:color w:val="00B050"/>
              </w:rPr>
            </w:pPr>
          </w:p>
        </w:tc>
      </w:tr>
      <w:tr w:rsidR="00BA7B5F" w14:paraId="791DA50E" w14:textId="77777777" w:rsidTr="00AC615B">
        <w:tc>
          <w:tcPr>
            <w:tcW w:w="0" w:type="auto"/>
          </w:tcPr>
          <w:p w14:paraId="148E61DB" w14:textId="5C5A4344" w:rsidR="00BA7B5F" w:rsidRPr="00A113A3" w:rsidRDefault="00BA7B5F" w:rsidP="00377AA0">
            <w:pPr>
              <w:rPr>
                <w:color w:val="00B050"/>
              </w:rPr>
            </w:pPr>
            <w:proofErr w:type="spellStart"/>
            <w:r w:rsidRPr="00A113A3">
              <w:rPr>
                <w:i/>
                <w:color w:val="00B050"/>
              </w:rPr>
              <w:t>digipara</w:t>
            </w:r>
            <w:proofErr w:type="spellEnd"/>
            <w:r w:rsidRPr="00A113A3">
              <w:rPr>
                <w:i/>
                <w:color w:val="00B050"/>
              </w:rPr>
              <w:t xml:space="preserve"> </w:t>
            </w:r>
            <w:proofErr w:type="spellStart"/>
            <w:r w:rsidRPr="00A113A3">
              <w:rPr>
                <w:i/>
                <w:color w:val="00B050"/>
              </w:rPr>
              <w:t>liftdesigner</w:t>
            </w:r>
            <w:proofErr w:type="spellEnd"/>
          </w:p>
        </w:tc>
        <w:tc>
          <w:tcPr>
            <w:tcW w:w="0" w:type="auto"/>
          </w:tcPr>
          <w:p w14:paraId="354CD178" w14:textId="77777777" w:rsidR="00BA7B5F" w:rsidRPr="00A113A3" w:rsidRDefault="00BA7B5F" w:rsidP="00172E40">
            <w:pPr>
              <w:jc w:val="left"/>
              <w:rPr>
                <w:color w:val="00B050"/>
              </w:rPr>
            </w:pPr>
          </w:p>
        </w:tc>
        <w:tc>
          <w:tcPr>
            <w:tcW w:w="0" w:type="auto"/>
          </w:tcPr>
          <w:p w14:paraId="5F0CCA4C" w14:textId="75121C26" w:rsidR="00BA7B5F" w:rsidRPr="00A113A3" w:rsidRDefault="00BA7B5F" w:rsidP="00172E40">
            <w:pPr>
              <w:jc w:val="left"/>
              <w:rPr>
                <w:i/>
                <w:color w:val="00B050"/>
              </w:rPr>
            </w:pPr>
            <w:r w:rsidRPr="00A113A3">
              <w:rPr>
                <w:i/>
                <w:color w:val="00B050"/>
              </w:rPr>
              <w:t>.</w:t>
            </w:r>
            <w:proofErr w:type="spellStart"/>
            <w:r w:rsidRPr="00A113A3">
              <w:rPr>
                <w:i/>
                <w:color w:val="00B050"/>
              </w:rPr>
              <w:t>ifc</w:t>
            </w:r>
            <w:proofErr w:type="spellEnd"/>
          </w:p>
        </w:tc>
        <w:tc>
          <w:tcPr>
            <w:tcW w:w="0" w:type="auto"/>
          </w:tcPr>
          <w:p w14:paraId="08B9C06C" w14:textId="77777777" w:rsidR="00BA7B5F" w:rsidRPr="00A113A3" w:rsidRDefault="00BA7B5F" w:rsidP="00172E40">
            <w:pPr>
              <w:jc w:val="left"/>
              <w:rPr>
                <w:color w:val="00B050"/>
              </w:rPr>
            </w:pPr>
          </w:p>
        </w:tc>
        <w:tc>
          <w:tcPr>
            <w:tcW w:w="0" w:type="auto"/>
          </w:tcPr>
          <w:p w14:paraId="5917978B" w14:textId="5A104C79" w:rsidR="00BA7B5F" w:rsidRPr="00A113A3" w:rsidRDefault="00BA7B5F" w:rsidP="00172E40">
            <w:pPr>
              <w:jc w:val="left"/>
              <w:rPr>
                <w:color w:val="00B050"/>
              </w:rPr>
            </w:pPr>
            <w:r w:rsidRPr="00A113A3">
              <w:rPr>
                <w:i/>
                <w:color w:val="00B050"/>
              </w:rPr>
              <w:t>Planung Aufzugstechnik</w:t>
            </w:r>
          </w:p>
        </w:tc>
      </w:tr>
      <w:tr w:rsidR="00BA7B5F" w14:paraId="3E584DEA" w14:textId="77777777" w:rsidTr="00AC615B">
        <w:tc>
          <w:tcPr>
            <w:tcW w:w="0" w:type="auto"/>
            <w:vMerge w:val="restart"/>
          </w:tcPr>
          <w:p w14:paraId="5C44CD25" w14:textId="77777777" w:rsidR="00172E40" w:rsidRPr="00A113A3" w:rsidRDefault="00172E40" w:rsidP="00172E40">
            <w:pPr>
              <w:jc w:val="left"/>
              <w:rPr>
                <w:color w:val="00B050"/>
              </w:rPr>
            </w:pPr>
            <w:r w:rsidRPr="00A113A3">
              <w:rPr>
                <w:i/>
                <w:color w:val="00B050"/>
              </w:rPr>
              <w:t>iTWO 5D</w:t>
            </w:r>
          </w:p>
          <w:p w14:paraId="5BE364D9" w14:textId="77777777" w:rsidR="00172E40" w:rsidRPr="00A113A3" w:rsidRDefault="00172E40" w:rsidP="00172E40">
            <w:pPr>
              <w:jc w:val="left"/>
              <w:rPr>
                <w:color w:val="00B050"/>
              </w:rPr>
            </w:pPr>
          </w:p>
        </w:tc>
        <w:tc>
          <w:tcPr>
            <w:tcW w:w="0" w:type="auto"/>
            <w:vMerge w:val="restart"/>
          </w:tcPr>
          <w:p w14:paraId="3DA0C7F3" w14:textId="77777777" w:rsidR="00172E40" w:rsidRPr="00A113A3" w:rsidRDefault="00172E40" w:rsidP="00172E40">
            <w:pPr>
              <w:jc w:val="left"/>
              <w:rPr>
                <w:color w:val="00B050"/>
              </w:rPr>
            </w:pPr>
            <w:r w:rsidRPr="00A113A3">
              <w:rPr>
                <w:i/>
                <w:color w:val="00B050"/>
              </w:rPr>
              <w:t> </w:t>
            </w:r>
          </w:p>
        </w:tc>
        <w:tc>
          <w:tcPr>
            <w:tcW w:w="0" w:type="auto"/>
          </w:tcPr>
          <w:p w14:paraId="5C239D6D" w14:textId="77777777" w:rsidR="00172E40" w:rsidRPr="00A113A3" w:rsidRDefault="00172E40" w:rsidP="00172E40">
            <w:pPr>
              <w:jc w:val="left"/>
              <w:rPr>
                <w:color w:val="00B050"/>
              </w:rPr>
            </w:pPr>
            <w:proofErr w:type="gramStart"/>
            <w:r w:rsidRPr="00A113A3">
              <w:rPr>
                <w:i/>
                <w:color w:val="00B050"/>
              </w:rPr>
              <w:t>.</w:t>
            </w:r>
            <w:proofErr w:type="spellStart"/>
            <w:r w:rsidRPr="00A113A3">
              <w:rPr>
                <w:i/>
                <w:color w:val="00B050"/>
              </w:rPr>
              <w:t>cpixml</w:t>
            </w:r>
            <w:proofErr w:type="spellEnd"/>
            <w:proofErr w:type="gramEnd"/>
          </w:p>
        </w:tc>
        <w:tc>
          <w:tcPr>
            <w:tcW w:w="0" w:type="auto"/>
            <w:vMerge w:val="restart"/>
          </w:tcPr>
          <w:p w14:paraId="5D5B4ADE" w14:textId="77777777" w:rsidR="00172E40" w:rsidRPr="00A113A3" w:rsidRDefault="00172E40" w:rsidP="00172E40">
            <w:pPr>
              <w:jc w:val="left"/>
              <w:rPr>
                <w:color w:val="00B050"/>
              </w:rPr>
            </w:pPr>
            <w:r w:rsidRPr="00A113A3">
              <w:rPr>
                <w:i/>
                <w:color w:val="00B050"/>
              </w:rPr>
              <w:t> </w:t>
            </w:r>
          </w:p>
        </w:tc>
        <w:tc>
          <w:tcPr>
            <w:tcW w:w="0" w:type="auto"/>
            <w:vMerge w:val="restart"/>
          </w:tcPr>
          <w:p w14:paraId="1254128C" w14:textId="77777777" w:rsidR="00172E40" w:rsidRPr="00A113A3" w:rsidRDefault="00172E40" w:rsidP="00172E40">
            <w:pPr>
              <w:jc w:val="left"/>
              <w:rPr>
                <w:color w:val="00B050"/>
              </w:rPr>
            </w:pPr>
            <w:r w:rsidRPr="00A113A3">
              <w:rPr>
                <w:i/>
                <w:color w:val="00B050"/>
              </w:rPr>
              <w:t>Kostenermittlung / LV-Erstellung</w:t>
            </w:r>
          </w:p>
        </w:tc>
      </w:tr>
      <w:tr w:rsidR="00BA7B5F" w14:paraId="343C9521" w14:textId="77777777" w:rsidTr="00AC615B">
        <w:tc>
          <w:tcPr>
            <w:tcW w:w="0" w:type="auto"/>
            <w:vMerge/>
          </w:tcPr>
          <w:p w14:paraId="5CB1E7AB" w14:textId="77777777" w:rsidR="00172E40" w:rsidRPr="00A113A3" w:rsidRDefault="00172E40" w:rsidP="00172E40">
            <w:pPr>
              <w:jc w:val="left"/>
              <w:rPr>
                <w:color w:val="00B050"/>
              </w:rPr>
            </w:pPr>
          </w:p>
        </w:tc>
        <w:tc>
          <w:tcPr>
            <w:tcW w:w="0" w:type="auto"/>
            <w:vMerge/>
          </w:tcPr>
          <w:p w14:paraId="301166E9" w14:textId="77777777" w:rsidR="00172E40" w:rsidRPr="00A113A3" w:rsidRDefault="00172E40" w:rsidP="00172E40">
            <w:pPr>
              <w:jc w:val="left"/>
              <w:rPr>
                <w:color w:val="00B050"/>
              </w:rPr>
            </w:pPr>
          </w:p>
        </w:tc>
        <w:tc>
          <w:tcPr>
            <w:tcW w:w="0" w:type="auto"/>
          </w:tcPr>
          <w:p w14:paraId="26A5BFAE" w14:textId="77777777" w:rsidR="00172E40" w:rsidRPr="00A113A3" w:rsidRDefault="00172E40" w:rsidP="00172E40">
            <w:pPr>
              <w:jc w:val="left"/>
              <w:rPr>
                <w:color w:val="00B050"/>
              </w:rPr>
            </w:pPr>
            <w:proofErr w:type="gramStart"/>
            <w:r w:rsidRPr="00A113A3">
              <w:rPr>
                <w:i/>
                <w:color w:val="00B050"/>
              </w:rPr>
              <w:t>.GAEB</w:t>
            </w:r>
            <w:proofErr w:type="gramEnd"/>
          </w:p>
        </w:tc>
        <w:tc>
          <w:tcPr>
            <w:tcW w:w="0" w:type="auto"/>
            <w:vMerge/>
          </w:tcPr>
          <w:p w14:paraId="3FB7312E" w14:textId="77777777" w:rsidR="00172E40" w:rsidRPr="00A113A3" w:rsidRDefault="00172E40" w:rsidP="00172E40">
            <w:pPr>
              <w:jc w:val="left"/>
              <w:rPr>
                <w:color w:val="00B050"/>
              </w:rPr>
            </w:pPr>
          </w:p>
        </w:tc>
        <w:tc>
          <w:tcPr>
            <w:tcW w:w="0" w:type="auto"/>
            <w:vMerge/>
          </w:tcPr>
          <w:p w14:paraId="71E689AD" w14:textId="77777777" w:rsidR="00172E40" w:rsidRPr="00A113A3" w:rsidRDefault="00172E40" w:rsidP="00172E40">
            <w:pPr>
              <w:jc w:val="left"/>
              <w:rPr>
                <w:color w:val="00B050"/>
              </w:rPr>
            </w:pPr>
          </w:p>
        </w:tc>
      </w:tr>
      <w:tr w:rsidR="00BA7B5F" w14:paraId="701351A1" w14:textId="77777777" w:rsidTr="00AC615B">
        <w:tc>
          <w:tcPr>
            <w:tcW w:w="0" w:type="auto"/>
          </w:tcPr>
          <w:p w14:paraId="1863597B" w14:textId="79E721E5" w:rsidR="00172E40" w:rsidRPr="00A113A3" w:rsidRDefault="00172E40" w:rsidP="00172E40">
            <w:pPr>
              <w:jc w:val="left"/>
              <w:rPr>
                <w:color w:val="00B050"/>
              </w:rPr>
            </w:pPr>
            <w:r w:rsidRPr="00A113A3">
              <w:rPr>
                <w:i/>
                <w:color w:val="00B050"/>
              </w:rPr>
              <w:t xml:space="preserve">Autodesk </w:t>
            </w:r>
            <w:proofErr w:type="spellStart"/>
            <w:r w:rsidRPr="00A113A3">
              <w:rPr>
                <w:i/>
                <w:color w:val="00B050"/>
              </w:rPr>
              <w:t>Vault</w:t>
            </w:r>
            <w:proofErr w:type="spellEnd"/>
          </w:p>
          <w:p w14:paraId="366C7A28" w14:textId="77777777" w:rsidR="00172E40" w:rsidRPr="00A113A3" w:rsidRDefault="00172E40" w:rsidP="00172E40">
            <w:pPr>
              <w:jc w:val="left"/>
              <w:rPr>
                <w:color w:val="00B050"/>
              </w:rPr>
            </w:pPr>
          </w:p>
          <w:p w14:paraId="7A972C64" w14:textId="77777777" w:rsidR="00172E40" w:rsidRPr="00A113A3" w:rsidRDefault="00172E40" w:rsidP="00172E40">
            <w:pPr>
              <w:jc w:val="left"/>
              <w:rPr>
                <w:color w:val="00B050"/>
              </w:rPr>
            </w:pPr>
          </w:p>
        </w:tc>
        <w:tc>
          <w:tcPr>
            <w:tcW w:w="0" w:type="auto"/>
          </w:tcPr>
          <w:p w14:paraId="148EECB2" w14:textId="77777777" w:rsidR="00172E40" w:rsidRPr="00A113A3" w:rsidRDefault="00172E40" w:rsidP="00172E40">
            <w:pPr>
              <w:jc w:val="left"/>
              <w:rPr>
                <w:color w:val="00B050"/>
              </w:rPr>
            </w:pPr>
            <w:r w:rsidRPr="00A113A3">
              <w:rPr>
                <w:i/>
                <w:color w:val="00B050"/>
              </w:rPr>
              <w:t>20xx</w:t>
            </w:r>
          </w:p>
        </w:tc>
        <w:tc>
          <w:tcPr>
            <w:tcW w:w="0" w:type="auto"/>
          </w:tcPr>
          <w:p w14:paraId="4A1B1F96" w14:textId="77777777" w:rsidR="00172E40" w:rsidRPr="00A113A3" w:rsidRDefault="00172E40" w:rsidP="00172E40">
            <w:pPr>
              <w:jc w:val="left"/>
              <w:rPr>
                <w:color w:val="00B050"/>
              </w:rPr>
            </w:pPr>
            <w:r w:rsidRPr="00A113A3">
              <w:rPr>
                <w:i/>
                <w:color w:val="00B050"/>
              </w:rPr>
              <w:t> </w:t>
            </w:r>
          </w:p>
        </w:tc>
        <w:tc>
          <w:tcPr>
            <w:tcW w:w="0" w:type="auto"/>
          </w:tcPr>
          <w:p w14:paraId="0D979CCE" w14:textId="77777777" w:rsidR="00172E40" w:rsidRPr="00A113A3" w:rsidRDefault="00172E40" w:rsidP="00172E40">
            <w:pPr>
              <w:jc w:val="left"/>
              <w:rPr>
                <w:color w:val="00B050"/>
              </w:rPr>
            </w:pPr>
            <w:r w:rsidRPr="00A113A3">
              <w:rPr>
                <w:i/>
                <w:color w:val="00B050"/>
              </w:rPr>
              <w:t> </w:t>
            </w:r>
          </w:p>
        </w:tc>
        <w:tc>
          <w:tcPr>
            <w:tcW w:w="0" w:type="auto"/>
          </w:tcPr>
          <w:p w14:paraId="0C67401D" w14:textId="77777777" w:rsidR="00172E40" w:rsidRPr="00A113A3" w:rsidRDefault="00172E40" w:rsidP="00172E40">
            <w:pPr>
              <w:jc w:val="left"/>
              <w:rPr>
                <w:color w:val="00B050"/>
              </w:rPr>
            </w:pPr>
            <w:r w:rsidRPr="00A113A3">
              <w:rPr>
                <w:i/>
                <w:color w:val="00B050"/>
              </w:rPr>
              <w:t xml:space="preserve">Teil der CDE / </w:t>
            </w:r>
            <w:proofErr w:type="spellStart"/>
            <w:r w:rsidRPr="00A113A3">
              <w:rPr>
                <w:i/>
                <w:color w:val="00B050"/>
              </w:rPr>
              <w:t>Planlauf</w:t>
            </w:r>
            <w:proofErr w:type="spellEnd"/>
            <w:r w:rsidRPr="00A113A3">
              <w:rPr>
                <w:i/>
                <w:color w:val="00B050"/>
              </w:rPr>
              <w:t xml:space="preserve"> / Ablage und Freigabe der Eingangsdaten / Archivierung</w:t>
            </w:r>
          </w:p>
        </w:tc>
      </w:tr>
      <w:tr w:rsidR="00BA7B5F" w14:paraId="04309A88" w14:textId="77777777" w:rsidTr="00AC615B">
        <w:tc>
          <w:tcPr>
            <w:tcW w:w="0" w:type="auto"/>
          </w:tcPr>
          <w:p w14:paraId="2E5A77B1" w14:textId="77777777" w:rsidR="00AD0A5C" w:rsidRPr="00A113A3" w:rsidRDefault="00AD0A5C" w:rsidP="00AD0A5C">
            <w:pPr>
              <w:rPr>
                <w:color w:val="00B050"/>
              </w:rPr>
            </w:pPr>
            <w:proofErr w:type="spellStart"/>
            <w:r w:rsidRPr="00A113A3">
              <w:rPr>
                <w:i/>
                <w:color w:val="00B050"/>
              </w:rPr>
              <w:t>InfoCAD</w:t>
            </w:r>
            <w:proofErr w:type="spellEnd"/>
          </w:p>
          <w:p w14:paraId="0CF014B7" w14:textId="77777777" w:rsidR="00172E40" w:rsidRPr="00A113A3" w:rsidRDefault="00172E40" w:rsidP="00172E40">
            <w:pPr>
              <w:jc w:val="left"/>
              <w:rPr>
                <w:color w:val="00B050"/>
              </w:rPr>
            </w:pPr>
          </w:p>
          <w:p w14:paraId="715771F7" w14:textId="77777777" w:rsidR="00172E40" w:rsidRPr="00A113A3" w:rsidRDefault="00172E40" w:rsidP="00172E40">
            <w:pPr>
              <w:jc w:val="left"/>
              <w:rPr>
                <w:color w:val="00B050"/>
              </w:rPr>
            </w:pPr>
          </w:p>
        </w:tc>
        <w:tc>
          <w:tcPr>
            <w:tcW w:w="0" w:type="auto"/>
          </w:tcPr>
          <w:p w14:paraId="42BC077E" w14:textId="77777777" w:rsidR="00172E40" w:rsidRPr="00A113A3" w:rsidRDefault="00172E40" w:rsidP="00172E40">
            <w:pPr>
              <w:jc w:val="left"/>
              <w:rPr>
                <w:color w:val="00B050"/>
              </w:rPr>
            </w:pPr>
            <w:r w:rsidRPr="00A113A3">
              <w:rPr>
                <w:i/>
                <w:color w:val="00B050"/>
              </w:rPr>
              <w:t> </w:t>
            </w:r>
          </w:p>
        </w:tc>
        <w:tc>
          <w:tcPr>
            <w:tcW w:w="0" w:type="auto"/>
          </w:tcPr>
          <w:p w14:paraId="427842DE" w14:textId="77777777" w:rsidR="00172E40" w:rsidRPr="00A113A3" w:rsidRDefault="00172E40" w:rsidP="00172E40">
            <w:pPr>
              <w:jc w:val="left"/>
              <w:rPr>
                <w:color w:val="00B050"/>
              </w:rPr>
            </w:pPr>
            <w:r w:rsidRPr="00A113A3">
              <w:rPr>
                <w:i/>
                <w:color w:val="00B050"/>
              </w:rPr>
              <w:t> </w:t>
            </w:r>
          </w:p>
        </w:tc>
        <w:tc>
          <w:tcPr>
            <w:tcW w:w="0" w:type="auto"/>
          </w:tcPr>
          <w:p w14:paraId="1AAA0D2D" w14:textId="77777777" w:rsidR="00172E40" w:rsidRPr="00A113A3" w:rsidRDefault="00172E40" w:rsidP="00172E40">
            <w:pPr>
              <w:jc w:val="left"/>
              <w:rPr>
                <w:color w:val="00B050"/>
              </w:rPr>
            </w:pPr>
            <w:r w:rsidRPr="00A113A3">
              <w:rPr>
                <w:i/>
                <w:color w:val="00B050"/>
              </w:rPr>
              <w:t> </w:t>
            </w:r>
          </w:p>
        </w:tc>
        <w:tc>
          <w:tcPr>
            <w:tcW w:w="0" w:type="auto"/>
          </w:tcPr>
          <w:p w14:paraId="08C8389D" w14:textId="2A41B97D" w:rsidR="00172E40" w:rsidRPr="00A113A3" w:rsidRDefault="00AD0A5C" w:rsidP="00172E40">
            <w:pPr>
              <w:jc w:val="left"/>
              <w:rPr>
                <w:color w:val="00B050"/>
              </w:rPr>
            </w:pPr>
            <w:r w:rsidRPr="00A113A3">
              <w:rPr>
                <w:i/>
                <w:color w:val="00B050"/>
                <w:sz w:val="20"/>
                <w:szCs w:val="18"/>
              </w:rPr>
              <w:t xml:space="preserve">Teil der CDE / </w:t>
            </w:r>
            <w:proofErr w:type="spellStart"/>
            <w:r w:rsidRPr="00A113A3">
              <w:rPr>
                <w:i/>
                <w:color w:val="00B050"/>
                <w:sz w:val="20"/>
                <w:szCs w:val="18"/>
              </w:rPr>
              <w:t>Planlauf</w:t>
            </w:r>
            <w:proofErr w:type="spellEnd"/>
            <w:r w:rsidRPr="00A113A3">
              <w:rPr>
                <w:i/>
                <w:color w:val="00B050"/>
                <w:sz w:val="20"/>
                <w:szCs w:val="18"/>
              </w:rPr>
              <w:t xml:space="preserve"> / Ablage und Freigabe der Eingangsdaten / Archivierung</w:t>
            </w:r>
          </w:p>
        </w:tc>
      </w:tr>
    </w:tbl>
    <w:p w14:paraId="2F278704" w14:textId="77777777" w:rsidR="00903420" w:rsidRDefault="00903420" w:rsidP="00903420">
      <w:pPr>
        <w:pStyle w:val="Textkrper"/>
      </w:pPr>
      <w:bookmarkStart w:id="212" w:name="scroll-bookmark-47"/>
      <w:bookmarkEnd w:id="212"/>
    </w:p>
    <w:p w14:paraId="08339F25" w14:textId="77777777" w:rsidR="00903420" w:rsidRDefault="00903420" w:rsidP="00903420">
      <w:pPr>
        <w:pStyle w:val="berschrift3"/>
      </w:pPr>
      <w:bookmarkStart w:id="213" w:name="scroll-bookmark-48"/>
      <w:bookmarkStart w:id="214" w:name="_Toc191382632"/>
      <w:r>
        <w:lastRenderedPageBreak/>
        <w:t>6.4 Datenlieferungsplan</w:t>
      </w:r>
      <w:bookmarkEnd w:id="213"/>
      <w:bookmarkEnd w:id="214"/>
    </w:p>
    <w:p w14:paraId="2474F5DB" w14:textId="3EC399D9" w:rsidR="00AC615B" w:rsidRDefault="00CC3413">
      <w:r>
        <w:t>Als Grundlage für den modellbasierten Informations- und Datenaustausch zwischen AN und AG sowie weiteren Projektbeteiligten sind Übergabefrequenzen/Abgabetermine der BIM-Modelle einschließlich Fachmodelle zu planen. Grundlage des Datenlieferungsplans stellen die Vorgaben gem. 3.8.1 Datenlieferungsplan der Vorgaben zur Anwendung der BIM-Methodik dar.</w:t>
      </w:r>
    </w:p>
    <w:p w14:paraId="660EF6A0" w14:textId="77777777" w:rsidR="00A113A3" w:rsidRDefault="00A113A3" w:rsidP="00A113A3">
      <w:pPr>
        <w:rPr>
          <w:rStyle w:val="Hyperlink"/>
          <w:u w:val="none"/>
        </w:rPr>
      </w:pPr>
    </w:p>
    <w:p w14:paraId="1F561161" w14:textId="05B49115" w:rsidR="00A113A3" w:rsidRDefault="00A113A3" w:rsidP="00A113A3">
      <w:pPr>
        <w:rPr>
          <w:rStyle w:val="Hyperlink"/>
          <w:u w:val="none"/>
        </w:rPr>
      </w:pPr>
      <w:r w:rsidRPr="00A113A3">
        <w:rPr>
          <w:rStyle w:val="Hyperlink"/>
          <w:u w:val="none"/>
        </w:rPr>
        <w:t>[</w:t>
      </w:r>
      <w:r>
        <w:rPr>
          <w:rStyle w:val="Hyperlink"/>
          <w:u w:val="none"/>
        </w:rPr>
        <w:t>unten Tabelle ist AN-Seite zu überarbeiten</w:t>
      </w:r>
      <w:r w:rsidRPr="00A113A3">
        <w:rPr>
          <w:rStyle w:val="Hyperlink"/>
          <w:u w:val="none"/>
        </w:rPr>
        <w:t>]</w:t>
      </w:r>
    </w:p>
    <w:p w14:paraId="1D1F820A" w14:textId="77777777" w:rsidR="00A113A3" w:rsidRPr="00637BA4" w:rsidRDefault="00A113A3"/>
    <w:tbl>
      <w:tblPr>
        <w:tblStyle w:val="ScrollTableNormal"/>
        <w:tblW w:w="5080" w:type="pct"/>
        <w:tblLook w:val="0000" w:firstRow="0" w:lastRow="0" w:firstColumn="0" w:lastColumn="0" w:noHBand="0" w:noVBand="0"/>
      </w:tblPr>
      <w:tblGrid>
        <w:gridCol w:w="3758"/>
        <w:gridCol w:w="620"/>
        <w:gridCol w:w="2729"/>
        <w:gridCol w:w="2387"/>
      </w:tblGrid>
      <w:tr w:rsidR="00AC615B" w:rsidRPr="00456ED2" w14:paraId="2EF9606B" w14:textId="77777777" w:rsidTr="009832E9">
        <w:tc>
          <w:tcPr>
            <w:tcW w:w="1992" w:type="pct"/>
          </w:tcPr>
          <w:p w14:paraId="3608A535" w14:textId="77777777" w:rsidR="00AC615B" w:rsidRDefault="00CC3413">
            <w:pPr>
              <w:jc w:val="left"/>
            </w:pPr>
            <w:r>
              <w:rPr>
                <w:b/>
              </w:rPr>
              <w:t>KATEGORIE</w:t>
            </w:r>
          </w:p>
        </w:tc>
        <w:tc>
          <w:tcPr>
            <w:tcW w:w="288" w:type="pct"/>
          </w:tcPr>
          <w:p w14:paraId="04B6A325" w14:textId="69D9DF3C" w:rsidR="00AC615B" w:rsidRDefault="008401DC">
            <w:pPr>
              <w:jc w:val="left"/>
            </w:pPr>
            <w:proofErr w:type="spellStart"/>
            <w:r>
              <w:rPr>
                <w:b/>
              </w:rPr>
              <w:t>Lph</w:t>
            </w:r>
            <w:proofErr w:type="spellEnd"/>
          </w:p>
        </w:tc>
        <w:tc>
          <w:tcPr>
            <w:tcW w:w="1450" w:type="pct"/>
          </w:tcPr>
          <w:p w14:paraId="6D9D8174" w14:textId="77777777" w:rsidR="00AC615B" w:rsidRDefault="00CC3413">
            <w:pPr>
              <w:jc w:val="left"/>
            </w:pPr>
            <w:r>
              <w:rPr>
                <w:b/>
              </w:rPr>
              <w:t>FREQUENZ/MEILENSTEINE</w:t>
            </w:r>
          </w:p>
        </w:tc>
        <w:tc>
          <w:tcPr>
            <w:tcW w:w="1270" w:type="pct"/>
          </w:tcPr>
          <w:p w14:paraId="4E7C3620" w14:textId="77777777" w:rsidR="00AC615B" w:rsidRPr="005021D3" w:rsidRDefault="00CC3413">
            <w:pPr>
              <w:jc w:val="left"/>
              <w:rPr>
                <w:lang w:val="en-US"/>
              </w:rPr>
            </w:pPr>
            <w:r w:rsidRPr="005021D3">
              <w:rPr>
                <w:b/>
                <w:lang w:val="en-US"/>
              </w:rPr>
              <w:t>Format</w:t>
            </w:r>
          </w:p>
          <w:p w14:paraId="0E35548D" w14:textId="11C5242F" w:rsidR="00AC615B" w:rsidRPr="005021D3" w:rsidRDefault="00CC3413">
            <w:pPr>
              <w:jc w:val="left"/>
              <w:rPr>
                <w:lang w:val="en-US"/>
              </w:rPr>
            </w:pPr>
            <w:r w:rsidRPr="005021D3">
              <w:rPr>
                <w:b/>
                <w:lang w:val="en-US"/>
              </w:rPr>
              <w:t xml:space="preserve">DB </w:t>
            </w:r>
            <w:proofErr w:type="spellStart"/>
            <w:r w:rsidR="009832E9">
              <w:rPr>
                <w:b/>
                <w:lang w:val="en-US"/>
              </w:rPr>
              <w:t>Personenbahnhöfe</w:t>
            </w:r>
            <w:proofErr w:type="spellEnd"/>
          </w:p>
        </w:tc>
      </w:tr>
      <w:tr w:rsidR="008401DC" w:rsidRPr="00557FA1" w14:paraId="55257215" w14:textId="77777777" w:rsidTr="009832E9">
        <w:tc>
          <w:tcPr>
            <w:tcW w:w="1992" w:type="pct"/>
          </w:tcPr>
          <w:p w14:paraId="2FF4AF61" w14:textId="177FE4B3" w:rsidR="008401DC" w:rsidRPr="005021D3" w:rsidRDefault="008401DC" w:rsidP="008401DC">
            <w:pPr>
              <w:jc w:val="left"/>
              <w:rPr>
                <w:lang w:val="en-US"/>
              </w:rPr>
            </w:pPr>
          </w:p>
        </w:tc>
        <w:tc>
          <w:tcPr>
            <w:tcW w:w="288" w:type="pct"/>
          </w:tcPr>
          <w:p w14:paraId="58F8F327" w14:textId="45DBACC5" w:rsidR="008401DC" w:rsidRPr="005021D3" w:rsidRDefault="008401DC" w:rsidP="008401DC">
            <w:pPr>
              <w:jc w:val="left"/>
              <w:rPr>
                <w:lang w:val="en-US"/>
              </w:rPr>
            </w:pPr>
          </w:p>
        </w:tc>
        <w:tc>
          <w:tcPr>
            <w:tcW w:w="1450" w:type="pct"/>
            <w:vAlign w:val="center"/>
          </w:tcPr>
          <w:p w14:paraId="619513FB" w14:textId="12619D49" w:rsidR="008401DC" w:rsidRPr="00F138E0" w:rsidRDefault="008401DC" w:rsidP="008401DC">
            <w:pPr>
              <w:jc w:val="left"/>
            </w:pPr>
          </w:p>
        </w:tc>
        <w:tc>
          <w:tcPr>
            <w:tcW w:w="1270" w:type="pct"/>
          </w:tcPr>
          <w:p w14:paraId="2F2C64D8" w14:textId="59865B18" w:rsidR="008401DC" w:rsidRPr="005021D3" w:rsidRDefault="008401DC" w:rsidP="008401DC">
            <w:pPr>
              <w:jc w:val="left"/>
              <w:rPr>
                <w:lang w:val="en-US"/>
              </w:rPr>
            </w:pPr>
          </w:p>
        </w:tc>
      </w:tr>
      <w:tr w:rsidR="008401DC" w:rsidRPr="00557FA1" w14:paraId="350B64E3" w14:textId="77777777" w:rsidTr="009832E9">
        <w:tc>
          <w:tcPr>
            <w:tcW w:w="1992" w:type="pct"/>
          </w:tcPr>
          <w:p w14:paraId="189671A3" w14:textId="57E5985C" w:rsidR="008401DC" w:rsidRPr="005021D3" w:rsidRDefault="008401DC" w:rsidP="008401DC">
            <w:pPr>
              <w:jc w:val="left"/>
              <w:rPr>
                <w:lang w:val="en-US"/>
              </w:rPr>
            </w:pPr>
          </w:p>
        </w:tc>
        <w:tc>
          <w:tcPr>
            <w:tcW w:w="288" w:type="pct"/>
          </w:tcPr>
          <w:p w14:paraId="5E92442B" w14:textId="7EC49DC5" w:rsidR="008401DC" w:rsidRPr="005021D3" w:rsidRDefault="008401DC" w:rsidP="008401DC">
            <w:pPr>
              <w:jc w:val="left"/>
              <w:rPr>
                <w:lang w:val="en-US"/>
              </w:rPr>
            </w:pPr>
          </w:p>
        </w:tc>
        <w:tc>
          <w:tcPr>
            <w:tcW w:w="1450" w:type="pct"/>
          </w:tcPr>
          <w:p w14:paraId="2C4E0A2D" w14:textId="52E6E3F9" w:rsidR="008401DC" w:rsidRPr="00F138E0" w:rsidRDefault="008401DC" w:rsidP="008401DC">
            <w:pPr>
              <w:jc w:val="left"/>
            </w:pPr>
          </w:p>
        </w:tc>
        <w:tc>
          <w:tcPr>
            <w:tcW w:w="1270" w:type="pct"/>
          </w:tcPr>
          <w:p w14:paraId="48E9310C" w14:textId="2075666B" w:rsidR="008401DC" w:rsidRPr="005021D3" w:rsidRDefault="008401DC" w:rsidP="008401DC">
            <w:pPr>
              <w:jc w:val="left"/>
              <w:rPr>
                <w:lang w:val="en-US"/>
              </w:rPr>
            </w:pPr>
          </w:p>
        </w:tc>
      </w:tr>
      <w:tr w:rsidR="008401DC" w:rsidRPr="00557FA1" w14:paraId="1CED2417" w14:textId="77777777" w:rsidTr="009832E9">
        <w:tc>
          <w:tcPr>
            <w:tcW w:w="1992" w:type="pct"/>
          </w:tcPr>
          <w:p w14:paraId="112A35E7" w14:textId="46071FF7" w:rsidR="008401DC" w:rsidRPr="00F138E0" w:rsidRDefault="008401DC" w:rsidP="009832E9"/>
        </w:tc>
        <w:tc>
          <w:tcPr>
            <w:tcW w:w="288" w:type="pct"/>
          </w:tcPr>
          <w:p w14:paraId="1B62A5CD" w14:textId="6200714A" w:rsidR="008401DC" w:rsidRPr="005021D3" w:rsidRDefault="008401DC" w:rsidP="008401DC">
            <w:pPr>
              <w:jc w:val="left"/>
              <w:rPr>
                <w:lang w:val="en-US"/>
              </w:rPr>
            </w:pPr>
          </w:p>
        </w:tc>
        <w:tc>
          <w:tcPr>
            <w:tcW w:w="1450" w:type="pct"/>
          </w:tcPr>
          <w:p w14:paraId="327F7CDE" w14:textId="54ABE86D" w:rsidR="008401DC" w:rsidRPr="00F138E0" w:rsidRDefault="008401DC" w:rsidP="008401DC">
            <w:pPr>
              <w:jc w:val="left"/>
            </w:pPr>
          </w:p>
        </w:tc>
        <w:tc>
          <w:tcPr>
            <w:tcW w:w="1270" w:type="pct"/>
          </w:tcPr>
          <w:p w14:paraId="5FE630DB" w14:textId="1E12DCC3" w:rsidR="008401DC" w:rsidRPr="005021D3" w:rsidRDefault="008401DC" w:rsidP="008401DC">
            <w:pPr>
              <w:jc w:val="left"/>
              <w:rPr>
                <w:lang w:val="en-US"/>
              </w:rPr>
            </w:pPr>
          </w:p>
        </w:tc>
      </w:tr>
      <w:tr w:rsidR="008401DC" w:rsidRPr="00557FA1" w14:paraId="18A79A0C" w14:textId="77777777" w:rsidTr="009832E9">
        <w:tc>
          <w:tcPr>
            <w:tcW w:w="1992" w:type="pct"/>
          </w:tcPr>
          <w:p w14:paraId="508E5AB9" w14:textId="5CDF595D" w:rsidR="008401DC" w:rsidRPr="005021D3" w:rsidRDefault="008401DC" w:rsidP="008401DC">
            <w:pPr>
              <w:jc w:val="left"/>
              <w:rPr>
                <w:lang w:val="en-US"/>
              </w:rPr>
            </w:pPr>
          </w:p>
        </w:tc>
        <w:tc>
          <w:tcPr>
            <w:tcW w:w="288" w:type="pct"/>
          </w:tcPr>
          <w:p w14:paraId="003B5948" w14:textId="593EE4E0" w:rsidR="008401DC" w:rsidRPr="005021D3" w:rsidRDefault="008401DC" w:rsidP="008401DC">
            <w:pPr>
              <w:jc w:val="left"/>
              <w:rPr>
                <w:lang w:val="en-US"/>
              </w:rPr>
            </w:pPr>
          </w:p>
        </w:tc>
        <w:tc>
          <w:tcPr>
            <w:tcW w:w="1450" w:type="pct"/>
          </w:tcPr>
          <w:p w14:paraId="7FDCCC1C" w14:textId="405D6029" w:rsidR="008401DC" w:rsidRPr="00F138E0" w:rsidRDefault="008401DC" w:rsidP="008401DC"/>
        </w:tc>
        <w:tc>
          <w:tcPr>
            <w:tcW w:w="1270" w:type="pct"/>
          </w:tcPr>
          <w:p w14:paraId="548F4DC6" w14:textId="1A6218C8" w:rsidR="008401DC" w:rsidRPr="005021D3" w:rsidRDefault="008401DC" w:rsidP="008401DC">
            <w:pPr>
              <w:rPr>
                <w:lang w:val="en-US"/>
              </w:rPr>
            </w:pPr>
          </w:p>
        </w:tc>
      </w:tr>
      <w:tr w:rsidR="008401DC" w:rsidRPr="00557FA1" w14:paraId="40188938" w14:textId="77777777" w:rsidTr="009832E9">
        <w:tc>
          <w:tcPr>
            <w:tcW w:w="1992" w:type="pct"/>
          </w:tcPr>
          <w:p w14:paraId="70CD6E29" w14:textId="78B1671E" w:rsidR="008401DC" w:rsidRPr="00F138E0" w:rsidRDefault="008401DC" w:rsidP="009832E9"/>
        </w:tc>
        <w:tc>
          <w:tcPr>
            <w:tcW w:w="288" w:type="pct"/>
          </w:tcPr>
          <w:p w14:paraId="140816C1" w14:textId="3D4AC697" w:rsidR="008401DC" w:rsidRPr="005021D3" w:rsidRDefault="008401DC" w:rsidP="008401DC">
            <w:pPr>
              <w:jc w:val="left"/>
              <w:rPr>
                <w:lang w:val="en-US"/>
              </w:rPr>
            </w:pPr>
          </w:p>
        </w:tc>
        <w:tc>
          <w:tcPr>
            <w:tcW w:w="1450" w:type="pct"/>
          </w:tcPr>
          <w:p w14:paraId="155DA755" w14:textId="25D025E7" w:rsidR="008401DC" w:rsidRPr="00F138E0" w:rsidRDefault="008401DC" w:rsidP="008401DC">
            <w:pPr>
              <w:jc w:val="left"/>
            </w:pPr>
          </w:p>
        </w:tc>
        <w:tc>
          <w:tcPr>
            <w:tcW w:w="1270" w:type="pct"/>
            <w:vAlign w:val="center"/>
          </w:tcPr>
          <w:p w14:paraId="44E92AB7" w14:textId="7F742584" w:rsidR="008401DC" w:rsidRPr="005021D3" w:rsidRDefault="008401DC" w:rsidP="008401DC">
            <w:pPr>
              <w:rPr>
                <w:lang w:val="en-US"/>
              </w:rPr>
            </w:pPr>
          </w:p>
        </w:tc>
      </w:tr>
    </w:tbl>
    <w:p w14:paraId="7D8FE84F" w14:textId="77777777" w:rsidR="00385531" w:rsidRDefault="00385531">
      <w:pPr>
        <w:rPr>
          <w:lang w:val="en-US"/>
        </w:rPr>
      </w:pPr>
    </w:p>
    <w:p w14:paraId="007E5F12" w14:textId="77777777" w:rsidR="00637BA4" w:rsidRPr="00637BA4" w:rsidRDefault="00637BA4" w:rsidP="00637BA4">
      <w:r w:rsidRPr="00637BA4">
        <w:t>Siehe Anlage zum BAP.</w:t>
      </w:r>
    </w:p>
    <w:p w14:paraId="55AB6127" w14:textId="77777777" w:rsidR="00637BA4" w:rsidRPr="00637BA4" w:rsidRDefault="00637BA4"/>
    <w:p w14:paraId="43F5A005" w14:textId="77777777" w:rsidR="00AC615B" w:rsidRDefault="00CC3413">
      <w:pPr>
        <w:pStyle w:val="berschrift2"/>
      </w:pPr>
      <w:bookmarkStart w:id="215" w:name="scroll-bookmark-49"/>
      <w:bookmarkStart w:id="216" w:name="scroll-bookmark-50"/>
      <w:bookmarkStart w:id="217" w:name="_Toc191382633"/>
      <w:bookmarkEnd w:id="215"/>
      <w:r>
        <w:lastRenderedPageBreak/>
        <w:t>7 BIM-Prozesse</w:t>
      </w:r>
      <w:bookmarkEnd w:id="216"/>
      <w:bookmarkEnd w:id="217"/>
    </w:p>
    <w:p w14:paraId="5DE14661" w14:textId="77777777" w:rsidR="00AC615B" w:rsidRDefault="00CC3413">
      <w:pPr>
        <w:pStyle w:val="berschrift3"/>
      </w:pPr>
      <w:bookmarkStart w:id="218" w:name="scroll-bookmark-51"/>
      <w:bookmarkStart w:id="219" w:name="scroll-bookmark-52"/>
      <w:bookmarkStart w:id="220" w:name="_Toc191382634"/>
      <w:bookmarkEnd w:id="218"/>
      <w:r>
        <w:t>7.1 Gesamtübersicht der BIM-Ausführung</w:t>
      </w:r>
      <w:bookmarkEnd w:id="219"/>
      <w:bookmarkEnd w:id="220"/>
    </w:p>
    <w:p w14:paraId="0B184539" w14:textId="77777777" w:rsidR="00563FD0" w:rsidRDefault="00563FD0" w:rsidP="00563FD0">
      <w:pPr>
        <w:pStyle w:val="Textkrper"/>
      </w:pPr>
    </w:p>
    <w:p w14:paraId="6D45CB15" w14:textId="77777777" w:rsidR="00563FD0" w:rsidRPr="00563FD0" w:rsidRDefault="00563FD0" w:rsidP="00563FD0">
      <w:pPr>
        <w:pStyle w:val="Textkrper"/>
      </w:pPr>
    </w:p>
    <w:p w14:paraId="5A2621D2" w14:textId="77777777" w:rsidR="00563FD0" w:rsidRDefault="00563FD0" w:rsidP="00563FD0">
      <w:pPr>
        <w:rPr>
          <w:color w:val="D9D9D9" w:themeColor="background1" w:themeShade="D9"/>
        </w:rPr>
      </w:pPr>
      <w:r>
        <w:rPr>
          <w:noProof/>
          <w:color w:val="D9D9D9" w:themeColor="background1" w:themeShade="D9"/>
        </w:rPr>
        <mc:AlternateContent>
          <mc:Choice Requires="wps">
            <w:drawing>
              <wp:anchor distT="0" distB="0" distL="114300" distR="114300" simplePos="0" relativeHeight="251683844" behindDoc="0" locked="0" layoutInCell="1" allowOverlap="1" wp14:anchorId="03EC4C0F" wp14:editId="1B2E9BF7">
                <wp:simplePos x="0" y="0"/>
                <wp:positionH relativeFrom="column">
                  <wp:posOffset>3293745</wp:posOffset>
                </wp:positionH>
                <wp:positionV relativeFrom="paragraph">
                  <wp:posOffset>2774950</wp:posOffset>
                </wp:positionV>
                <wp:extent cx="1302385" cy="400050"/>
                <wp:effectExtent l="0" t="0" r="12065" b="19050"/>
                <wp:wrapNone/>
                <wp:docPr id="556262854" name="Rechteck: abgerundete Ecken 6"/>
                <wp:cNvGraphicFramePr/>
                <a:graphic xmlns:a="http://schemas.openxmlformats.org/drawingml/2006/main">
                  <a:graphicData uri="http://schemas.microsoft.com/office/word/2010/wordprocessingShape">
                    <wps:wsp>
                      <wps:cNvSpPr/>
                      <wps:spPr>
                        <a:xfrm>
                          <a:off x="0" y="0"/>
                          <a:ext cx="1302385" cy="400050"/>
                        </a:xfrm>
                        <a:prstGeom prst="roundRect">
                          <a:avLst/>
                        </a:prstGeom>
                        <a:ln>
                          <a:solidFill>
                            <a:srgbClr val="EE0000"/>
                          </a:solidFill>
                        </a:ln>
                      </wps:spPr>
                      <wps:style>
                        <a:lnRef idx="2">
                          <a:schemeClr val="accent3">
                            <a:shade val="15000"/>
                          </a:schemeClr>
                        </a:lnRef>
                        <a:fillRef idx="1">
                          <a:schemeClr val="accent3"/>
                        </a:fillRef>
                        <a:effectRef idx="0">
                          <a:schemeClr val="accent3"/>
                        </a:effectRef>
                        <a:fontRef idx="minor">
                          <a:schemeClr val="lt1"/>
                        </a:fontRef>
                      </wps:style>
                      <wps:txbx>
                        <w:txbxContent>
                          <w:p w14:paraId="0EBABFA1" w14:textId="77777777" w:rsidR="00563FD0" w:rsidRDefault="00563FD0" w:rsidP="00563FD0">
                            <w:r>
                              <w:t>OBB - Oberbau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EC4C0F" id="Rechteck: abgerundete Ecken 6" o:spid="_x0000_s1028" style="position:absolute;left:0;text-align:left;margin-left:259.35pt;margin-top:218.5pt;width:102.55pt;height:31.5pt;z-index:2516838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" fillcolor="#9bbb59 [3206]" strokecolor="#e00" strokeweight="2pt">
                <v:textbox>
                  <w:txbxContent>
                    <w:p w14:paraId="0EBABFA1" w14:textId="77777777" w:rsidR="00563FD0" w:rsidRDefault="00563FD0" w:rsidP="00563FD0">
                      <w:r>
                        <w:t>OBB - Oberbau</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82820" behindDoc="0" locked="0" layoutInCell="1" allowOverlap="1" wp14:anchorId="66221544" wp14:editId="4496B6EE">
                <wp:simplePos x="0" y="0"/>
                <wp:positionH relativeFrom="column">
                  <wp:posOffset>3150870</wp:posOffset>
                </wp:positionH>
                <wp:positionV relativeFrom="paragraph">
                  <wp:posOffset>2524760</wp:posOffset>
                </wp:positionV>
                <wp:extent cx="1302385" cy="400050"/>
                <wp:effectExtent l="0" t="0" r="12065" b="19050"/>
                <wp:wrapNone/>
                <wp:docPr id="77246367" name="Rechteck: abgerundete Ecken 6"/>
                <wp:cNvGraphicFramePr/>
                <a:graphic xmlns:a="http://schemas.openxmlformats.org/drawingml/2006/main">
                  <a:graphicData uri="http://schemas.microsoft.com/office/word/2010/wordprocessingShape">
                    <wps:wsp>
                      <wps:cNvSpPr/>
                      <wps:spPr>
                        <a:xfrm>
                          <a:off x="0" y="0"/>
                          <a:ext cx="1302385" cy="400050"/>
                        </a:xfrm>
                        <a:prstGeom prst="roundRect">
                          <a:avLst/>
                        </a:prstGeom>
                        <a:ln>
                          <a:solidFill>
                            <a:srgbClr val="EE0000"/>
                          </a:solidFill>
                        </a:ln>
                      </wps:spPr>
                      <wps:style>
                        <a:lnRef idx="2">
                          <a:schemeClr val="accent3">
                            <a:shade val="15000"/>
                          </a:schemeClr>
                        </a:lnRef>
                        <a:fillRef idx="1">
                          <a:schemeClr val="accent3"/>
                        </a:fillRef>
                        <a:effectRef idx="0">
                          <a:schemeClr val="accent3"/>
                        </a:effectRef>
                        <a:fontRef idx="minor">
                          <a:schemeClr val="lt1"/>
                        </a:fontRef>
                      </wps:style>
                      <wps:txbx>
                        <w:txbxContent>
                          <w:p w14:paraId="61649DEF" w14:textId="77777777" w:rsidR="00563FD0" w:rsidRDefault="00563FD0" w:rsidP="00563FD0">
                            <w:r>
                              <w:t>EEA - Beleuchtung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221544" id="_x0000_s1029" style="position:absolute;left:0;text-align:left;margin-left:248.1pt;margin-top:198.8pt;width:102.55pt;height:31.5pt;z-index:2516828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" fillcolor="#9bbb59 [3206]" strokecolor="#e00" strokeweight="2pt">
                <v:textbox>
                  <w:txbxContent>
                    <w:p w14:paraId="61649DEF" w14:textId="77777777" w:rsidR="00563FD0" w:rsidRDefault="00563FD0" w:rsidP="00563FD0">
                      <w:r>
                        <w:t>EEA - Beleuchtung</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72580" behindDoc="0" locked="0" layoutInCell="1" allowOverlap="1" wp14:anchorId="64F4B182" wp14:editId="1A4ABB65">
                <wp:simplePos x="0" y="0"/>
                <wp:positionH relativeFrom="column">
                  <wp:posOffset>1933575</wp:posOffset>
                </wp:positionH>
                <wp:positionV relativeFrom="paragraph">
                  <wp:posOffset>2524760</wp:posOffset>
                </wp:positionV>
                <wp:extent cx="1138555" cy="400050"/>
                <wp:effectExtent l="0" t="0" r="23495" b="19050"/>
                <wp:wrapNone/>
                <wp:docPr id="906078626" name="Rechteck: abgerundete Ecken 6"/>
                <wp:cNvGraphicFramePr/>
                <a:graphic xmlns:a="http://schemas.openxmlformats.org/drawingml/2006/main">
                  <a:graphicData uri="http://schemas.microsoft.com/office/word/2010/wordprocessingShape">
                    <wps:wsp>
                      <wps:cNvSpPr/>
                      <wps:spPr>
                        <a:xfrm>
                          <a:off x="0" y="0"/>
                          <a:ext cx="1138555" cy="400050"/>
                        </a:xfrm>
                        <a:prstGeom prst="roundRect">
                          <a:avLst/>
                        </a:prstGeom>
                        <a:ln>
                          <a:solidFill>
                            <a:srgbClr val="EE0000"/>
                          </a:solidFill>
                        </a:ln>
                      </wps:spPr>
                      <wps:style>
                        <a:lnRef idx="2">
                          <a:schemeClr val="accent3">
                            <a:shade val="15000"/>
                          </a:schemeClr>
                        </a:lnRef>
                        <a:fillRef idx="1">
                          <a:schemeClr val="accent3"/>
                        </a:fillRef>
                        <a:effectRef idx="0">
                          <a:schemeClr val="accent3"/>
                        </a:effectRef>
                        <a:fontRef idx="minor">
                          <a:schemeClr val="lt1"/>
                        </a:fontRef>
                      </wps:style>
                      <wps:txbx>
                        <w:txbxContent>
                          <w:p w14:paraId="18DE4816" w14:textId="77777777" w:rsidR="00563FD0" w:rsidRDefault="00563FD0" w:rsidP="00563FD0">
                            <w:r>
                              <w:t>VA - Bahnsteig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F4B182" id="_x0000_s1030" style="position:absolute;left:0;text-align:left;margin-left:152.25pt;margin-top:198.8pt;width:89.65pt;height:31.5pt;z-index:2516725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" fillcolor="#9bbb59 [3206]" strokecolor="#e00" strokeweight="2pt">
                <v:textbox>
                  <w:txbxContent>
                    <w:p w14:paraId="18DE4816" w14:textId="77777777" w:rsidR="00563FD0" w:rsidRDefault="00563FD0" w:rsidP="00563FD0">
                      <w:r>
                        <w:t>VA - Bahnsteig</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76676" behindDoc="0" locked="0" layoutInCell="1" allowOverlap="1" wp14:anchorId="4003CC23" wp14:editId="6CBB2843">
                <wp:simplePos x="0" y="0"/>
                <wp:positionH relativeFrom="column">
                  <wp:posOffset>2374265</wp:posOffset>
                </wp:positionH>
                <wp:positionV relativeFrom="paragraph">
                  <wp:posOffset>3637280</wp:posOffset>
                </wp:positionV>
                <wp:extent cx="1336675" cy="400050"/>
                <wp:effectExtent l="0" t="0" r="15875" b="19050"/>
                <wp:wrapNone/>
                <wp:docPr id="2018678380" name="Rechteck: abgerundete Ecken 6"/>
                <wp:cNvGraphicFramePr/>
                <a:graphic xmlns:a="http://schemas.openxmlformats.org/drawingml/2006/main">
                  <a:graphicData uri="http://schemas.microsoft.com/office/word/2010/wordprocessingShape">
                    <wps:wsp>
                      <wps:cNvSpPr/>
                      <wps:spPr>
                        <a:xfrm>
                          <a:off x="0" y="0"/>
                          <a:ext cx="1336675" cy="400050"/>
                        </a:xfrm>
                        <a:prstGeom prst="roundRect">
                          <a:avLst/>
                        </a:prstGeom>
                        <a:ln>
                          <a:solidFill>
                            <a:srgbClr val="EE0000"/>
                          </a:solidFill>
                        </a:ln>
                      </wps:spPr>
                      <wps:style>
                        <a:lnRef idx="2">
                          <a:schemeClr val="accent3">
                            <a:shade val="15000"/>
                          </a:schemeClr>
                        </a:lnRef>
                        <a:fillRef idx="1">
                          <a:schemeClr val="accent3"/>
                        </a:fillRef>
                        <a:effectRef idx="0">
                          <a:schemeClr val="accent3"/>
                        </a:effectRef>
                        <a:fontRef idx="minor">
                          <a:schemeClr val="lt1"/>
                        </a:fontRef>
                      </wps:style>
                      <wps:txbx>
                        <w:txbxContent>
                          <w:p w14:paraId="2BC15DE2" w14:textId="77777777" w:rsidR="00563FD0" w:rsidRDefault="00563FD0" w:rsidP="00563FD0">
                            <w:r>
                              <w:t>VA - Entwässerung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03CC23" id="_x0000_s1031" style="position:absolute;left:0;text-align:left;margin-left:186.95pt;margin-top:286.4pt;width:105.25pt;height:31.5pt;z-index:2516766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" fillcolor="#9bbb59 [3206]" strokecolor="#e00" strokeweight="2pt">
                <v:textbox>
                  <w:txbxContent>
                    <w:p w14:paraId="2BC15DE2" w14:textId="77777777" w:rsidR="00563FD0" w:rsidRDefault="00563FD0" w:rsidP="00563FD0">
                      <w:r>
                        <w:t>VA - Entwässerung</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75652" behindDoc="0" locked="0" layoutInCell="1" allowOverlap="1" wp14:anchorId="63049277" wp14:editId="4173D073">
                <wp:simplePos x="0" y="0"/>
                <wp:positionH relativeFrom="column">
                  <wp:posOffset>2219325</wp:posOffset>
                </wp:positionH>
                <wp:positionV relativeFrom="paragraph">
                  <wp:posOffset>3369945</wp:posOffset>
                </wp:positionV>
                <wp:extent cx="1285240" cy="400050"/>
                <wp:effectExtent l="0" t="0" r="10160" b="19050"/>
                <wp:wrapNone/>
                <wp:docPr id="875543239" name="Rechteck: abgerundete Ecken 6"/>
                <wp:cNvGraphicFramePr/>
                <a:graphic xmlns:a="http://schemas.openxmlformats.org/drawingml/2006/main">
                  <a:graphicData uri="http://schemas.microsoft.com/office/word/2010/wordprocessingShape">
                    <wps:wsp>
                      <wps:cNvSpPr/>
                      <wps:spPr>
                        <a:xfrm>
                          <a:off x="0" y="0"/>
                          <a:ext cx="1285240" cy="400050"/>
                        </a:xfrm>
                        <a:prstGeom prst="roundRect">
                          <a:avLst/>
                        </a:prstGeom>
                        <a:ln>
                          <a:solidFill>
                            <a:srgbClr val="EE0000"/>
                          </a:solidFill>
                        </a:ln>
                      </wps:spPr>
                      <wps:style>
                        <a:lnRef idx="2">
                          <a:schemeClr val="accent3">
                            <a:shade val="15000"/>
                          </a:schemeClr>
                        </a:lnRef>
                        <a:fillRef idx="1">
                          <a:schemeClr val="accent3"/>
                        </a:fillRef>
                        <a:effectRef idx="0">
                          <a:schemeClr val="accent3"/>
                        </a:effectRef>
                        <a:fontRef idx="minor">
                          <a:schemeClr val="lt1"/>
                        </a:fontRef>
                      </wps:style>
                      <wps:txbx>
                        <w:txbxContent>
                          <w:p w14:paraId="6A3BAA4E" w14:textId="77777777" w:rsidR="00563FD0" w:rsidRDefault="00563FD0" w:rsidP="00563FD0">
                            <w:r>
                              <w:t>VA - Kabeltiefbau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049277" id="_x0000_s1032" style="position:absolute;left:0;text-align:left;margin-left:174.75pt;margin-top:265.35pt;width:101.2pt;height:31.5pt;z-index:2516756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" fillcolor="#9bbb59 [3206]" strokecolor="#e00" strokeweight="2pt">
                <v:textbox>
                  <w:txbxContent>
                    <w:p w14:paraId="6A3BAA4E" w14:textId="77777777" w:rsidR="00563FD0" w:rsidRDefault="00563FD0" w:rsidP="00563FD0">
                      <w:r>
                        <w:t>VA - Kabeltiefbau</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74628" behindDoc="0" locked="0" layoutInCell="1" allowOverlap="1" wp14:anchorId="131090DD" wp14:editId="7D9233E4">
                <wp:simplePos x="0" y="0"/>
                <wp:positionH relativeFrom="column">
                  <wp:posOffset>2106930</wp:posOffset>
                </wp:positionH>
                <wp:positionV relativeFrom="paragraph">
                  <wp:posOffset>3068320</wp:posOffset>
                </wp:positionV>
                <wp:extent cx="1198245" cy="400050"/>
                <wp:effectExtent l="0" t="0" r="20955" b="19050"/>
                <wp:wrapNone/>
                <wp:docPr id="634621357" name="Rechteck: abgerundete Ecken 6"/>
                <wp:cNvGraphicFramePr/>
                <a:graphic xmlns:a="http://schemas.openxmlformats.org/drawingml/2006/main">
                  <a:graphicData uri="http://schemas.microsoft.com/office/word/2010/wordprocessingShape">
                    <wps:wsp>
                      <wps:cNvSpPr/>
                      <wps:spPr>
                        <a:xfrm>
                          <a:off x="0" y="0"/>
                          <a:ext cx="1198245" cy="400050"/>
                        </a:xfrm>
                        <a:prstGeom prst="roundRect">
                          <a:avLst/>
                        </a:prstGeom>
                        <a:ln>
                          <a:solidFill>
                            <a:srgbClr val="EE0000"/>
                          </a:solidFill>
                        </a:ln>
                      </wps:spPr>
                      <wps:style>
                        <a:lnRef idx="2">
                          <a:schemeClr val="accent3">
                            <a:shade val="15000"/>
                          </a:schemeClr>
                        </a:lnRef>
                        <a:fillRef idx="1">
                          <a:schemeClr val="accent3"/>
                        </a:fillRef>
                        <a:effectRef idx="0">
                          <a:schemeClr val="accent3"/>
                        </a:effectRef>
                        <a:fontRef idx="minor">
                          <a:schemeClr val="lt1"/>
                        </a:fontRef>
                      </wps:style>
                      <wps:txbx>
                        <w:txbxContent>
                          <w:p w14:paraId="6809F003" w14:textId="77777777" w:rsidR="00563FD0" w:rsidRDefault="00563FD0" w:rsidP="00563FD0">
                            <w:r>
                              <w:t>VA - Ausstattung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1090DD" id="_x0000_s1033" style="position:absolute;left:0;text-align:left;margin-left:165.9pt;margin-top:241.6pt;width:94.35pt;height:31.5pt;z-index:2516746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" fillcolor="#9bbb59 [3206]" strokecolor="#e00" strokeweight="2pt">
                <v:textbox>
                  <w:txbxContent>
                    <w:p w14:paraId="6809F003" w14:textId="77777777" w:rsidR="00563FD0" w:rsidRDefault="00563FD0" w:rsidP="00563FD0">
                      <w:r>
                        <w:t>VA - Ausstattung</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73604" behindDoc="0" locked="0" layoutInCell="1" allowOverlap="1" wp14:anchorId="6CDDA836" wp14:editId="0E8B1F86">
                <wp:simplePos x="0" y="0"/>
                <wp:positionH relativeFrom="column">
                  <wp:posOffset>2008769</wp:posOffset>
                </wp:positionH>
                <wp:positionV relativeFrom="paragraph">
                  <wp:posOffset>2774950</wp:posOffset>
                </wp:positionV>
                <wp:extent cx="1138555" cy="400050"/>
                <wp:effectExtent l="0" t="0" r="23495" b="19050"/>
                <wp:wrapNone/>
                <wp:docPr id="342373237" name="Rechteck: abgerundete Ecken 6"/>
                <wp:cNvGraphicFramePr/>
                <a:graphic xmlns:a="http://schemas.openxmlformats.org/drawingml/2006/main">
                  <a:graphicData uri="http://schemas.microsoft.com/office/word/2010/wordprocessingShape">
                    <wps:wsp>
                      <wps:cNvSpPr/>
                      <wps:spPr>
                        <a:xfrm>
                          <a:off x="0" y="0"/>
                          <a:ext cx="1138555" cy="400050"/>
                        </a:xfrm>
                        <a:prstGeom prst="roundRect">
                          <a:avLst/>
                        </a:prstGeom>
                        <a:ln>
                          <a:solidFill>
                            <a:srgbClr val="EE0000"/>
                          </a:solidFill>
                        </a:ln>
                      </wps:spPr>
                      <wps:style>
                        <a:lnRef idx="2">
                          <a:schemeClr val="accent3">
                            <a:shade val="15000"/>
                          </a:schemeClr>
                        </a:lnRef>
                        <a:fillRef idx="1">
                          <a:schemeClr val="accent3"/>
                        </a:fillRef>
                        <a:effectRef idx="0">
                          <a:schemeClr val="accent3"/>
                        </a:effectRef>
                        <a:fontRef idx="minor">
                          <a:schemeClr val="lt1"/>
                        </a:fontRef>
                      </wps:style>
                      <wps:txbx>
                        <w:txbxContent>
                          <w:p w14:paraId="7F1F3E8F" w14:textId="77777777" w:rsidR="00563FD0" w:rsidRDefault="00563FD0" w:rsidP="00563FD0">
                            <w:r>
                              <w:t>VA - Zuwegung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DDA836" id="_x0000_s1034" style="position:absolute;left:0;text-align:left;margin-left:158.15pt;margin-top:218.5pt;width:89.65pt;height:31.5pt;z-index:2516736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" fillcolor="#9bbb59 [3206]" strokecolor="#e00" strokeweight="2pt">
                <v:textbox>
                  <w:txbxContent>
                    <w:p w14:paraId="7F1F3E8F" w14:textId="77777777" w:rsidR="00563FD0" w:rsidRDefault="00563FD0" w:rsidP="00563FD0">
                      <w:r>
                        <w:t>VA - Zuwegung</w:t>
                      </w:r>
                    </w:p>
                  </w:txbxContent>
                </v:textbox>
              </v:roundrect>
            </w:pict>
          </mc:Fallback>
        </mc:AlternateContent>
      </w:r>
      <w:r w:rsidRPr="00FD208C">
        <w:rPr>
          <w:noProof/>
          <w:color w:val="D9D9D9" w:themeColor="background1" w:themeShade="D9"/>
        </w:rPr>
        <mc:AlternateContent>
          <mc:Choice Requires="wps">
            <w:drawing>
              <wp:anchor distT="45720" distB="45720" distL="114300" distR="114300" simplePos="0" relativeHeight="251681796" behindDoc="0" locked="0" layoutInCell="1" allowOverlap="1" wp14:anchorId="0A450D8F" wp14:editId="1625CB11">
                <wp:simplePos x="0" y="0"/>
                <wp:positionH relativeFrom="column">
                  <wp:posOffset>3727018</wp:posOffset>
                </wp:positionH>
                <wp:positionV relativeFrom="paragraph">
                  <wp:posOffset>109220</wp:posOffset>
                </wp:positionV>
                <wp:extent cx="1078301" cy="1404620"/>
                <wp:effectExtent l="0" t="0" r="0" b="0"/>
                <wp:wrapNone/>
                <wp:docPr id="203914186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8301" cy="1404620"/>
                        </a:xfrm>
                        <a:prstGeom prst="rect">
                          <a:avLst/>
                        </a:prstGeom>
                        <a:noFill/>
                        <a:ln w="9525">
                          <a:noFill/>
                          <a:miter lim="800000"/>
                          <a:headEnd/>
                          <a:tailEnd/>
                        </a:ln>
                      </wps:spPr>
                      <wps:txbx>
                        <w:txbxContent>
                          <w:p w14:paraId="356FCB54" w14:textId="77777777" w:rsidR="00563FD0" w:rsidRDefault="00563FD0" w:rsidP="00563FD0">
                            <w:pPr>
                              <w:spacing w:after="0"/>
                            </w:pPr>
                            <w:r>
                              <w:t>Attribuierung:</w:t>
                            </w:r>
                          </w:p>
                          <w:p w14:paraId="1CD83042" w14:textId="77777777" w:rsidR="00563FD0" w:rsidRDefault="00563FD0" w:rsidP="00563FD0">
                            <w:pPr>
                              <w:spacing w:after="0"/>
                            </w:pPr>
                            <w:r>
                              <w:t xml:space="preserve">Semantische Qualität (LOI)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A450D8F" id="Textfeld 2" o:spid="_x0000_s1035" type="#_x0000_t202" style="position:absolute;left:0;text-align:left;margin-left:293.45pt;margin-top:8.6pt;width:84.9pt;height:110.6pt;z-index:2516817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" filled="f" stroked="f">
                <v:textbox style="mso-fit-shape-to-text:t">
                  <w:txbxContent>
                    <w:p w14:paraId="356FCB54" w14:textId="77777777" w:rsidR="00563FD0" w:rsidRDefault="00563FD0" w:rsidP="00563FD0">
                      <w:pPr>
                        <w:spacing w:after="0"/>
                      </w:pPr>
                      <w:r>
                        <w:t>Attribuierung:</w:t>
                      </w:r>
                    </w:p>
                    <w:p w14:paraId="1CD83042" w14:textId="77777777" w:rsidR="00563FD0" w:rsidRDefault="00563FD0" w:rsidP="00563FD0">
                      <w:pPr>
                        <w:spacing w:after="0"/>
                      </w:pPr>
                      <w:r>
                        <w:t xml:space="preserve">Semantische Qualität (LOI) </w:t>
                      </w:r>
                    </w:p>
                  </w:txbxContent>
                </v:textbox>
              </v:shape>
            </w:pict>
          </mc:Fallback>
        </mc:AlternateContent>
      </w:r>
      <w:r>
        <w:rPr>
          <w:noProof/>
          <w:color w:val="D9D9D9" w:themeColor="background1" w:themeShade="D9"/>
        </w:rPr>
        <mc:AlternateContent>
          <mc:Choice Requires="wps">
            <w:drawing>
              <wp:anchor distT="0" distB="0" distL="114300" distR="114300" simplePos="0" relativeHeight="251680772" behindDoc="0" locked="0" layoutInCell="1" allowOverlap="1" wp14:anchorId="42EC13C8" wp14:editId="75BFB9DE">
                <wp:simplePos x="0" y="0"/>
                <wp:positionH relativeFrom="column">
                  <wp:posOffset>3972794</wp:posOffset>
                </wp:positionH>
                <wp:positionV relativeFrom="paragraph">
                  <wp:posOffset>812167</wp:posOffset>
                </wp:positionV>
                <wp:extent cx="422694" cy="232913"/>
                <wp:effectExtent l="0" t="76200" r="15875" b="53340"/>
                <wp:wrapNone/>
                <wp:docPr id="2107736741" name="Pfeil: nach rechts 11"/>
                <wp:cNvGraphicFramePr/>
                <a:graphic xmlns:a="http://schemas.openxmlformats.org/drawingml/2006/main">
                  <a:graphicData uri="http://schemas.microsoft.com/office/word/2010/wordprocessingShape">
                    <wps:wsp>
                      <wps:cNvSpPr/>
                      <wps:spPr>
                        <a:xfrm rot="8822577">
                          <a:off x="0" y="0"/>
                          <a:ext cx="422694" cy="232913"/>
                        </a:xfrm>
                        <a:prstGeom prst="rightArrow">
                          <a:avLst/>
                        </a:prstGeom>
                        <a:solidFill>
                          <a:schemeClr val="accent1">
                            <a:lumMod val="60000"/>
                            <a:lumOff val="40000"/>
                          </a:schemeClr>
                        </a:solidFill>
                        <a:ln>
                          <a:solidFill>
                            <a:schemeClr val="accent1">
                              <a:lumMod val="60000"/>
                              <a:lumOff val="4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A42074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1" o:spid="_x0000_s1026" type="#_x0000_t13" style="position:absolute;margin-left:312.8pt;margin-top:63.95pt;width:33.3pt;height:18.35pt;rotation:9636607fd;z-index:2516807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" adj="15649" fillcolor="#95b3d7 [1940]" strokecolor="#95b3d7 [1940]" strokeweight="2pt"/>
            </w:pict>
          </mc:Fallback>
        </mc:AlternateContent>
      </w:r>
      <w:r>
        <w:rPr>
          <w:noProof/>
          <w:color w:val="D9D9D9" w:themeColor="background1" w:themeShade="D9"/>
        </w:rPr>
        <mc:AlternateContent>
          <mc:Choice Requires="wps">
            <w:drawing>
              <wp:anchor distT="0" distB="0" distL="114300" distR="114300" simplePos="0" relativeHeight="251679748" behindDoc="0" locked="0" layoutInCell="1" allowOverlap="1" wp14:anchorId="574A6E29" wp14:editId="5D71061E">
                <wp:simplePos x="0" y="0"/>
                <wp:positionH relativeFrom="column">
                  <wp:posOffset>4805045</wp:posOffset>
                </wp:positionH>
                <wp:positionV relativeFrom="paragraph">
                  <wp:posOffset>2374529</wp:posOffset>
                </wp:positionV>
                <wp:extent cx="1164566" cy="767751"/>
                <wp:effectExtent l="0" t="0" r="0" b="0"/>
                <wp:wrapNone/>
                <wp:docPr id="588831536" name="Rechteck: abgerundete Ecken 7"/>
                <wp:cNvGraphicFramePr/>
                <a:graphic xmlns:a="http://schemas.openxmlformats.org/drawingml/2006/main">
                  <a:graphicData uri="http://schemas.microsoft.com/office/word/2010/wordprocessingShape">
                    <wps:wsp>
                      <wps:cNvSpPr/>
                      <wps:spPr>
                        <a:xfrm>
                          <a:off x="0" y="0"/>
                          <a:ext cx="1164566" cy="767751"/>
                        </a:xfrm>
                        <a:prstGeom prst="roundRect">
                          <a:avLst/>
                        </a:prstGeom>
                        <a:solidFill>
                          <a:schemeClr val="accent1"/>
                        </a:solidFill>
                        <a:ln>
                          <a:noFill/>
                        </a:ln>
                      </wps:spPr>
                      <wps:style>
                        <a:lnRef idx="2">
                          <a:schemeClr val="accent3">
                            <a:shade val="15000"/>
                          </a:schemeClr>
                        </a:lnRef>
                        <a:fillRef idx="1">
                          <a:schemeClr val="accent3"/>
                        </a:fillRef>
                        <a:effectRef idx="0">
                          <a:schemeClr val="accent3"/>
                        </a:effectRef>
                        <a:fontRef idx="minor">
                          <a:schemeClr val="lt1"/>
                        </a:fontRef>
                      </wps:style>
                      <wps:txbx>
                        <w:txbxContent>
                          <w:p w14:paraId="5DB9E102" w14:textId="77777777" w:rsidR="00563FD0" w:rsidRPr="00FD208C" w:rsidRDefault="00563FD0" w:rsidP="00563FD0">
                            <w:pPr>
                              <w:jc w:val="center"/>
                              <w:rPr>
                                <w:color w:val="FFFFFF" w:themeColor="background1"/>
                              </w:rPr>
                            </w:pPr>
                            <w:r w:rsidRPr="00FD208C">
                              <w:rPr>
                                <w:color w:val="FFFFFF" w:themeColor="background1"/>
                              </w:rPr>
                              <w:t xml:space="preserve">2D </w:t>
                            </w:r>
                            <w:r>
                              <w:rPr>
                                <w:color w:val="FFFFFF" w:themeColor="background1"/>
                              </w:rPr>
                              <w:t>–</w:t>
                            </w:r>
                            <w:r w:rsidRPr="00FD208C">
                              <w:rPr>
                                <w:color w:val="FFFFFF" w:themeColor="background1"/>
                              </w:rPr>
                              <w:t xml:space="preserve"> Plan</w:t>
                            </w:r>
                            <w:r>
                              <w:rPr>
                                <w:color w:val="FFFFFF" w:themeColor="background1"/>
                              </w:rPr>
                              <w:t xml:space="preserve">-    </w:t>
                            </w:r>
                            <w:r w:rsidRPr="00FD208C">
                              <w:rPr>
                                <w:color w:val="FFFFFF" w:themeColor="background1"/>
                              </w:rPr>
                              <w:t>ableitung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74A6E29" id="Rechteck: abgerundete Ecken 7" o:spid="_x0000_s1036" style="position:absolute;left:0;text-align:left;margin-left:378.35pt;margin-top:186.95pt;width:91.7pt;height:60.45pt;z-index:2516797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" fillcolor="#4f81bd [3204]" stroked="f" strokeweight="2pt">
                <v:textbox>
                  <w:txbxContent>
                    <w:p w14:paraId="5DB9E102" w14:textId="77777777" w:rsidR="00563FD0" w:rsidRPr="00FD208C" w:rsidRDefault="00563FD0" w:rsidP="00563FD0">
                      <w:pPr>
                        <w:jc w:val="center"/>
                        <w:rPr>
                          <w:color w:val="FFFFFF" w:themeColor="background1"/>
                        </w:rPr>
                      </w:pPr>
                      <w:r w:rsidRPr="00FD208C">
                        <w:rPr>
                          <w:color w:val="FFFFFF" w:themeColor="background1"/>
                        </w:rPr>
                        <w:t xml:space="preserve">2D </w:t>
                      </w:r>
                      <w:r>
                        <w:rPr>
                          <w:color w:val="FFFFFF" w:themeColor="background1"/>
                        </w:rPr>
                        <w:t>–</w:t>
                      </w:r>
                      <w:r w:rsidRPr="00FD208C">
                        <w:rPr>
                          <w:color w:val="FFFFFF" w:themeColor="background1"/>
                        </w:rPr>
                        <w:t xml:space="preserve"> Plan</w:t>
                      </w:r>
                      <w:r>
                        <w:rPr>
                          <w:color w:val="FFFFFF" w:themeColor="background1"/>
                        </w:rPr>
                        <w:t xml:space="preserve">-    </w:t>
                      </w:r>
                      <w:r w:rsidRPr="00FD208C">
                        <w:rPr>
                          <w:color w:val="FFFFFF" w:themeColor="background1"/>
                        </w:rPr>
                        <w:t>ableitung</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78724" behindDoc="0" locked="0" layoutInCell="1" allowOverlap="1" wp14:anchorId="540483F7" wp14:editId="4C47771E">
                <wp:simplePos x="0" y="0"/>
                <wp:positionH relativeFrom="column">
                  <wp:posOffset>1592241</wp:posOffset>
                </wp:positionH>
                <wp:positionV relativeFrom="paragraph">
                  <wp:posOffset>893962</wp:posOffset>
                </wp:positionV>
                <wp:extent cx="422694" cy="232913"/>
                <wp:effectExtent l="19050" t="76200" r="0" b="53340"/>
                <wp:wrapNone/>
                <wp:docPr id="795618063" name="Pfeil: nach rechts 11"/>
                <wp:cNvGraphicFramePr/>
                <a:graphic xmlns:a="http://schemas.openxmlformats.org/drawingml/2006/main">
                  <a:graphicData uri="http://schemas.microsoft.com/office/word/2010/wordprocessingShape">
                    <wps:wsp>
                      <wps:cNvSpPr/>
                      <wps:spPr>
                        <a:xfrm rot="1875060">
                          <a:off x="0" y="0"/>
                          <a:ext cx="422694" cy="232913"/>
                        </a:xfrm>
                        <a:prstGeom prst="rightArrow">
                          <a:avLst/>
                        </a:prstGeom>
                        <a:solidFill>
                          <a:schemeClr val="accent1">
                            <a:lumMod val="60000"/>
                            <a:lumOff val="40000"/>
                          </a:schemeClr>
                        </a:solidFill>
                        <a:ln>
                          <a:solidFill>
                            <a:schemeClr val="accent1">
                              <a:lumMod val="60000"/>
                              <a:lumOff val="4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64D001F" id="Pfeil: nach rechts 11" o:spid="_x0000_s1026" type="#_x0000_t13" style="position:absolute;margin-left:125.35pt;margin-top:70.4pt;width:33.3pt;height:18.35pt;rotation:2048066fd;z-index:2516787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" adj="15649" fillcolor="#95b3d7 [1940]" strokecolor="#95b3d7 [1940]" strokeweight="2pt"/>
            </w:pict>
          </mc:Fallback>
        </mc:AlternateContent>
      </w:r>
      <w:r>
        <w:rPr>
          <w:noProof/>
          <w:color w:val="D9D9D9" w:themeColor="background1" w:themeShade="D9"/>
        </w:rPr>
        <mc:AlternateContent>
          <mc:Choice Requires="wps">
            <w:drawing>
              <wp:anchor distT="0" distB="0" distL="114300" distR="114300" simplePos="0" relativeHeight="251677700" behindDoc="0" locked="0" layoutInCell="1" allowOverlap="1" wp14:anchorId="6CB19250" wp14:editId="7346EDC9">
                <wp:simplePos x="0" y="0"/>
                <wp:positionH relativeFrom="column">
                  <wp:posOffset>25618</wp:posOffset>
                </wp:positionH>
                <wp:positionV relativeFrom="paragraph">
                  <wp:posOffset>-2540</wp:posOffset>
                </wp:positionV>
                <wp:extent cx="1164566" cy="1000664"/>
                <wp:effectExtent l="0" t="0" r="17145" b="28575"/>
                <wp:wrapNone/>
                <wp:docPr id="1434424816" name="Rechteck: abgerundete Ecken 7"/>
                <wp:cNvGraphicFramePr/>
                <a:graphic xmlns:a="http://schemas.openxmlformats.org/drawingml/2006/main">
                  <a:graphicData uri="http://schemas.microsoft.com/office/word/2010/wordprocessingShape">
                    <wps:wsp>
                      <wps:cNvSpPr/>
                      <wps:spPr>
                        <a:xfrm>
                          <a:off x="0" y="0"/>
                          <a:ext cx="1164566" cy="1000664"/>
                        </a:xfrm>
                        <a:prstGeom prst="roundRect">
                          <a:avLst/>
                        </a:prstGeom>
                        <a:ln/>
                      </wps:spPr>
                      <wps:style>
                        <a:lnRef idx="2">
                          <a:schemeClr val="accent6">
                            <a:shade val="15000"/>
                          </a:schemeClr>
                        </a:lnRef>
                        <a:fillRef idx="1">
                          <a:schemeClr val="accent6"/>
                        </a:fillRef>
                        <a:effectRef idx="0">
                          <a:schemeClr val="accent6"/>
                        </a:effectRef>
                        <a:fontRef idx="minor">
                          <a:schemeClr val="lt1"/>
                        </a:fontRef>
                      </wps:style>
                      <wps:txbx>
                        <w:txbxContent>
                          <w:p w14:paraId="184AAD6C" w14:textId="77777777" w:rsidR="00563FD0" w:rsidRDefault="00563FD0" w:rsidP="00563FD0">
                            <w:pPr>
                              <w:jc w:val="center"/>
                            </w:pPr>
                            <w:r>
                              <w:t xml:space="preserve">Fachmodelle </w:t>
                            </w:r>
                          </w:p>
                          <w:p w14:paraId="03EBC322" w14:textId="77777777" w:rsidR="00563FD0" w:rsidRDefault="00563FD0" w:rsidP="00563FD0">
                            <w:pPr>
                              <w:jc w:val="center"/>
                            </w:pPr>
                            <w:r>
                              <w:t>EEA, LST, TK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CB19250" id="_x0000_s1037" style="position:absolute;left:0;text-align:left;margin-left:2pt;margin-top:-.2pt;width:91.7pt;height:78.8pt;z-index:2516777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" fillcolor="#f79646 [3209]" strokecolor="#2d1502 [489]" strokeweight="2pt">
                <v:textbox>
                  <w:txbxContent>
                    <w:p w14:paraId="184AAD6C" w14:textId="77777777" w:rsidR="00563FD0" w:rsidRDefault="00563FD0" w:rsidP="00563FD0">
                      <w:pPr>
                        <w:jc w:val="center"/>
                      </w:pPr>
                      <w:r>
                        <w:t xml:space="preserve">Fachmodelle </w:t>
                      </w:r>
                    </w:p>
                    <w:p w14:paraId="03EBC322" w14:textId="77777777" w:rsidR="00563FD0" w:rsidRDefault="00563FD0" w:rsidP="00563FD0">
                      <w:pPr>
                        <w:jc w:val="center"/>
                      </w:pPr>
                      <w:r>
                        <w:t>EEA, LST, TK</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71556" behindDoc="0" locked="0" layoutInCell="1" allowOverlap="1" wp14:anchorId="031D396D" wp14:editId="1330B263">
                <wp:simplePos x="0" y="0"/>
                <wp:positionH relativeFrom="column">
                  <wp:posOffset>127000</wp:posOffset>
                </wp:positionH>
                <wp:positionV relativeFrom="paragraph">
                  <wp:posOffset>3375995</wp:posOffset>
                </wp:positionV>
                <wp:extent cx="983411" cy="400050"/>
                <wp:effectExtent l="0" t="0" r="26670" b="19050"/>
                <wp:wrapNone/>
                <wp:docPr id="283748284" name="Rechteck: abgerundete Ecken 6"/>
                <wp:cNvGraphicFramePr/>
                <a:graphic xmlns:a="http://schemas.openxmlformats.org/drawingml/2006/main">
                  <a:graphicData uri="http://schemas.microsoft.com/office/word/2010/wordprocessingShape">
                    <wps:wsp>
                      <wps:cNvSpPr/>
                      <wps:spPr>
                        <a:xfrm>
                          <a:off x="0" y="0"/>
                          <a:ext cx="983411" cy="400050"/>
                        </a:xfrm>
                        <a:prstGeom prst="roundRect">
                          <a:avLst/>
                        </a:prstGeom>
                        <a:ln>
                          <a:solidFill>
                            <a:srgbClr val="EE0000"/>
                          </a:solidFill>
                        </a:ln>
                      </wps:spPr>
                      <wps:style>
                        <a:lnRef idx="2">
                          <a:schemeClr val="accent3">
                            <a:shade val="15000"/>
                          </a:schemeClr>
                        </a:lnRef>
                        <a:fillRef idx="1">
                          <a:schemeClr val="accent3"/>
                        </a:fillRef>
                        <a:effectRef idx="0">
                          <a:schemeClr val="accent3"/>
                        </a:effectRef>
                        <a:fontRef idx="minor">
                          <a:schemeClr val="lt1"/>
                        </a:fontRef>
                      </wps:style>
                      <wps:txbx>
                        <w:txbxContent>
                          <w:p w14:paraId="33853FF3" w14:textId="77777777" w:rsidR="00563FD0" w:rsidRDefault="00563FD0" w:rsidP="00563FD0">
                            <w:r w:rsidRPr="00EA0D4D">
                              <w:t>Bestand</w:t>
                            </w:r>
                            <w:r>
                              <w:t xml:space="preserve"> LST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1D396D" id="_x0000_s1038" style="position:absolute;left:0;text-align:left;margin-left:10pt;margin-top:265.85pt;width:77.45pt;height:31.5pt;z-index:2516715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" fillcolor="#9bbb59 [3206]" strokecolor="#e00" strokeweight="2pt">
                <v:textbox>
                  <w:txbxContent>
                    <w:p w14:paraId="33853FF3" w14:textId="77777777" w:rsidR="00563FD0" w:rsidRDefault="00563FD0" w:rsidP="00563FD0">
                      <w:r w:rsidRPr="00EA0D4D">
                        <w:t>Bestand</w:t>
                      </w:r>
                      <w:r>
                        <w:t xml:space="preserve"> LST</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70532" behindDoc="0" locked="0" layoutInCell="1" allowOverlap="1" wp14:anchorId="4E3844C0" wp14:editId="5FB260DA">
                <wp:simplePos x="0" y="0"/>
                <wp:positionH relativeFrom="column">
                  <wp:posOffset>-25257</wp:posOffset>
                </wp:positionH>
                <wp:positionV relativeFrom="paragraph">
                  <wp:posOffset>3068452</wp:posOffset>
                </wp:positionV>
                <wp:extent cx="983411" cy="400050"/>
                <wp:effectExtent l="0" t="0" r="26670" b="19050"/>
                <wp:wrapNone/>
                <wp:docPr id="1124244926" name="Rechteck: abgerundete Ecken 6"/>
                <wp:cNvGraphicFramePr/>
                <a:graphic xmlns:a="http://schemas.openxmlformats.org/drawingml/2006/main">
                  <a:graphicData uri="http://schemas.microsoft.com/office/word/2010/wordprocessingShape">
                    <wps:wsp>
                      <wps:cNvSpPr/>
                      <wps:spPr>
                        <a:xfrm>
                          <a:off x="0" y="0"/>
                          <a:ext cx="983411" cy="400050"/>
                        </a:xfrm>
                        <a:prstGeom prst="roundRect">
                          <a:avLst/>
                        </a:prstGeom>
                        <a:ln>
                          <a:solidFill>
                            <a:srgbClr val="EE0000"/>
                          </a:solidFill>
                        </a:ln>
                      </wps:spPr>
                      <wps:style>
                        <a:lnRef idx="2">
                          <a:schemeClr val="accent3">
                            <a:shade val="15000"/>
                          </a:schemeClr>
                        </a:lnRef>
                        <a:fillRef idx="1">
                          <a:schemeClr val="accent3"/>
                        </a:fillRef>
                        <a:effectRef idx="0">
                          <a:schemeClr val="accent3"/>
                        </a:effectRef>
                        <a:fontRef idx="minor">
                          <a:schemeClr val="lt1"/>
                        </a:fontRef>
                      </wps:style>
                      <wps:txbx>
                        <w:txbxContent>
                          <w:p w14:paraId="1E4211D1" w14:textId="77777777" w:rsidR="00563FD0" w:rsidRDefault="00563FD0" w:rsidP="00563FD0">
                            <w:r w:rsidRPr="00EA0D4D">
                              <w:t>Bestand</w:t>
                            </w:r>
                            <w:r>
                              <w:t xml:space="preserve"> KTB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3844C0" id="_x0000_s1039" style="position:absolute;left:0;text-align:left;margin-left:-2pt;margin-top:241.6pt;width:77.45pt;height:31.5pt;z-index:2516705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" fillcolor="#9bbb59 [3206]" strokecolor="#e00" strokeweight="2pt">
                <v:textbox>
                  <w:txbxContent>
                    <w:p w14:paraId="1E4211D1" w14:textId="77777777" w:rsidR="00563FD0" w:rsidRDefault="00563FD0" w:rsidP="00563FD0">
                      <w:r w:rsidRPr="00EA0D4D">
                        <w:t>Bestand</w:t>
                      </w:r>
                      <w:r>
                        <w:t xml:space="preserve"> KTB</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69508" behindDoc="0" locked="0" layoutInCell="1" allowOverlap="1" wp14:anchorId="593A62A3" wp14:editId="2FE6E015">
                <wp:simplePos x="0" y="0"/>
                <wp:positionH relativeFrom="column">
                  <wp:posOffset>2553335</wp:posOffset>
                </wp:positionH>
                <wp:positionV relativeFrom="paragraph">
                  <wp:posOffset>2024512</wp:posOffset>
                </wp:positionV>
                <wp:extent cx="1104181" cy="408676"/>
                <wp:effectExtent l="0" t="0" r="20320" b="10795"/>
                <wp:wrapNone/>
                <wp:docPr id="1358314147" name="Rechteck: abgerundete Ecken 6"/>
                <wp:cNvGraphicFramePr/>
                <a:graphic xmlns:a="http://schemas.openxmlformats.org/drawingml/2006/main">
                  <a:graphicData uri="http://schemas.microsoft.com/office/word/2010/wordprocessingShape">
                    <wps:wsp>
                      <wps:cNvSpPr/>
                      <wps:spPr>
                        <a:xfrm>
                          <a:off x="0" y="0"/>
                          <a:ext cx="1104181" cy="408676"/>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3CF08C50" w14:textId="77777777" w:rsidR="00563FD0" w:rsidRDefault="00563FD0" w:rsidP="00563FD0">
                            <w:r>
                              <w:t>Fachmodell 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3A62A3" id="_x0000_s1040" style="position:absolute;left:0;text-align:left;margin-left:201.05pt;margin-top:159.4pt;width:86.95pt;height:32.2pt;z-index:2516695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" fillcolor="#9bbb59 [3206]" strokecolor="#171d0c [486]" strokeweight="2pt">
                <v:textbox>
                  <w:txbxContent>
                    <w:p w14:paraId="3CF08C50" w14:textId="77777777" w:rsidR="00563FD0" w:rsidRDefault="00563FD0" w:rsidP="00563FD0">
                      <w:r>
                        <w:t>Fachmodell VA</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66436" behindDoc="0" locked="0" layoutInCell="1" allowOverlap="1" wp14:anchorId="472F4970" wp14:editId="7C213649">
                <wp:simplePos x="0" y="0"/>
                <wp:positionH relativeFrom="column">
                  <wp:posOffset>474980</wp:posOffset>
                </wp:positionH>
                <wp:positionV relativeFrom="paragraph">
                  <wp:posOffset>2061845</wp:posOffset>
                </wp:positionV>
                <wp:extent cx="809625" cy="400050"/>
                <wp:effectExtent l="0" t="0" r="28575" b="19050"/>
                <wp:wrapNone/>
                <wp:docPr id="447819105" name="Rechteck: abgerundete Ecken 6"/>
                <wp:cNvGraphicFramePr/>
                <a:graphic xmlns:a="http://schemas.openxmlformats.org/drawingml/2006/main">
                  <a:graphicData uri="http://schemas.microsoft.com/office/word/2010/wordprocessingShape">
                    <wps:wsp>
                      <wps:cNvSpPr/>
                      <wps:spPr>
                        <a:xfrm>
                          <a:off x="0" y="0"/>
                          <a:ext cx="809625" cy="40005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03E03FE0" w14:textId="77777777" w:rsidR="00563FD0" w:rsidRDefault="00563FD0" w:rsidP="00563FD0">
                            <w:r w:rsidRPr="00EA0D4D">
                              <w:t>Bestand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2F4970" id="_x0000_s1041" style="position:absolute;left:0;text-align:left;margin-left:37.4pt;margin-top:162.35pt;width:63.75pt;height:31.5pt;z-index:2516664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" fillcolor="#9bbb59 [3206]" strokecolor="#171d0c [486]" strokeweight="2pt">
                <v:textbox>
                  <w:txbxContent>
                    <w:p w14:paraId="03E03FE0" w14:textId="77777777" w:rsidR="00563FD0" w:rsidRDefault="00563FD0" w:rsidP="00563FD0">
                      <w:r w:rsidRPr="00EA0D4D">
                        <w:t>Bestand</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67460" behindDoc="0" locked="0" layoutInCell="1" allowOverlap="1" wp14:anchorId="212C7E3D" wp14:editId="42F3BD68">
                <wp:simplePos x="0" y="0"/>
                <wp:positionH relativeFrom="column">
                  <wp:posOffset>541655</wp:posOffset>
                </wp:positionH>
                <wp:positionV relativeFrom="paragraph">
                  <wp:posOffset>2376170</wp:posOffset>
                </wp:positionV>
                <wp:extent cx="809625" cy="400050"/>
                <wp:effectExtent l="0" t="0" r="28575" b="19050"/>
                <wp:wrapNone/>
                <wp:docPr id="1029045332" name="Rechteck: abgerundete Ecken 6"/>
                <wp:cNvGraphicFramePr/>
                <a:graphic xmlns:a="http://schemas.openxmlformats.org/drawingml/2006/main">
                  <a:graphicData uri="http://schemas.microsoft.com/office/word/2010/wordprocessingShape">
                    <wps:wsp>
                      <wps:cNvSpPr/>
                      <wps:spPr>
                        <a:xfrm>
                          <a:off x="0" y="0"/>
                          <a:ext cx="809625" cy="40005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727235D5" w14:textId="77777777" w:rsidR="00563FD0" w:rsidRDefault="00563FD0" w:rsidP="00563FD0">
                            <w:r>
                              <w:t>Rückbau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2C7E3D" id="_x0000_s1042" style="position:absolute;left:0;text-align:left;margin-left:42.65pt;margin-top:187.1pt;width:63.75pt;height:31.5pt;z-index:2516674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" fillcolor="#9bbb59 [3206]" strokecolor="#171d0c [486]" strokeweight="2pt">
                <v:textbox>
                  <w:txbxContent>
                    <w:p w14:paraId="727235D5" w14:textId="77777777" w:rsidR="00563FD0" w:rsidRDefault="00563FD0" w:rsidP="00563FD0">
                      <w:r>
                        <w:t>Rückbau</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68484" behindDoc="0" locked="0" layoutInCell="1" allowOverlap="1" wp14:anchorId="1BB6110E" wp14:editId="32B90A7F">
                <wp:simplePos x="0" y="0"/>
                <wp:positionH relativeFrom="column">
                  <wp:posOffset>647796</wp:posOffset>
                </wp:positionH>
                <wp:positionV relativeFrom="paragraph">
                  <wp:posOffset>2671816</wp:posOffset>
                </wp:positionV>
                <wp:extent cx="914400" cy="400050"/>
                <wp:effectExtent l="0" t="0" r="19050" b="19050"/>
                <wp:wrapNone/>
                <wp:docPr id="383098496" name="Rechteck: abgerundete Ecken 6"/>
                <wp:cNvGraphicFramePr/>
                <a:graphic xmlns:a="http://schemas.openxmlformats.org/drawingml/2006/main">
                  <a:graphicData uri="http://schemas.microsoft.com/office/word/2010/wordprocessingShape">
                    <wps:wsp>
                      <wps:cNvSpPr/>
                      <wps:spPr>
                        <a:xfrm>
                          <a:off x="0" y="0"/>
                          <a:ext cx="914400" cy="40005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5AC77D08" w14:textId="77777777" w:rsidR="00563FD0" w:rsidRDefault="00563FD0" w:rsidP="00563FD0">
                            <w:r>
                              <w:t>Endzustand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B6110E" id="_x0000_s1043" style="position:absolute;left:0;text-align:left;margin-left:51pt;margin-top:210.4pt;width:1in;height:31.5pt;z-index:2516684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" fillcolor="#9bbb59 [3206]" strokecolor="#171d0c [486]" strokeweight="2pt">
                <v:textbox>
                  <w:txbxContent>
                    <w:p w14:paraId="5AC77D08" w14:textId="77777777" w:rsidR="00563FD0" w:rsidRDefault="00563FD0" w:rsidP="00563FD0">
                      <w:r>
                        <w:t>Endzustand</w:t>
                      </w:r>
                    </w:p>
                  </w:txbxContent>
                </v:textbox>
              </v:roundrect>
            </w:pict>
          </mc:Fallback>
        </mc:AlternateContent>
      </w:r>
      <w:r>
        <w:rPr>
          <w:noProof/>
          <w:color w:val="D9D9D9" w:themeColor="background1" w:themeShade="D9"/>
        </w:rPr>
        <w:drawing>
          <wp:inline distT="0" distB="0" distL="0" distR="0" wp14:anchorId="7FD47DC1" wp14:editId="15E94A3B">
            <wp:extent cx="5949950" cy="3562709"/>
            <wp:effectExtent l="19050" t="0" r="12700" b="0"/>
            <wp:docPr id="1113606566" name="Diagram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p w14:paraId="7503E6CD" w14:textId="77777777" w:rsidR="00563FD0" w:rsidRDefault="00563FD0" w:rsidP="00563FD0">
      <w:pPr>
        <w:rPr>
          <w:color w:val="D9D9D9" w:themeColor="background1" w:themeShade="D9"/>
        </w:rPr>
      </w:pPr>
    </w:p>
    <w:p w14:paraId="712D82B4" w14:textId="77777777" w:rsidR="00563FD0" w:rsidRDefault="00563FD0" w:rsidP="00563FD0">
      <w:pPr>
        <w:rPr>
          <w:color w:val="D9D9D9" w:themeColor="background1" w:themeShade="D9"/>
        </w:rPr>
      </w:pPr>
    </w:p>
    <w:p w14:paraId="1EF4FD2E" w14:textId="77777777" w:rsidR="00563FD0" w:rsidRDefault="00563FD0" w:rsidP="00563FD0">
      <w:pPr>
        <w:rPr>
          <w:color w:val="D9D9D9" w:themeColor="background1" w:themeShade="D9"/>
        </w:rPr>
      </w:pPr>
    </w:p>
    <w:p w14:paraId="31BA2BC7" w14:textId="532A75C6" w:rsidR="00563FD0" w:rsidRDefault="00563FD0" w:rsidP="00563FD0">
      <w:pPr>
        <w:rPr>
          <w:color w:val="D9D9D9" w:themeColor="background1" w:themeShade="D9"/>
        </w:rPr>
      </w:pPr>
      <w:r w:rsidRPr="00FD208C">
        <w:rPr>
          <w:noProof/>
          <w:color w:val="D9D9D9" w:themeColor="background1" w:themeShade="D9"/>
        </w:rPr>
        <mc:AlternateContent>
          <mc:Choice Requires="wps">
            <w:drawing>
              <wp:anchor distT="45720" distB="45720" distL="114300" distR="114300" simplePos="0" relativeHeight="251687940" behindDoc="0" locked="0" layoutInCell="1" allowOverlap="1" wp14:anchorId="1B67B968" wp14:editId="754086DF">
                <wp:simplePos x="0" y="0"/>
                <wp:positionH relativeFrom="column">
                  <wp:posOffset>3226435</wp:posOffset>
                </wp:positionH>
                <wp:positionV relativeFrom="paragraph">
                  <wp:posOffset>20056</wp:posOffset>
                </wp:positionV>
                <wp:extent cx="1509395"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9395" cy="1404620"/>
                        </a:xfrm>
                        <a:prstGeom prst="rect">
                          <a:avLst/>
                        </a:prstGeom>
                        <a:noFill/>
                        <a:ln w="9525">
                          <a:noFill/>
                          <a:miter lim="800000"/>
                          <a:headEnd/>
                          <a:tailEnd/>
                        </a:ln>
                      </wps:spPr>
                      <wps:txbx>
                        <w:txbxContent>
                          <w:p w14:paraId="149B0B3C" w14:textId="77777777" w:rsidR="00563FD0" w:rsidRDefault="00563FD0" w:rsidP="00563FD0">
                            <w:pPr>
                              <w:spacing w:after="0"/>
                            </w:pPr>
                            <w:r>
                              <w:t>Kollisionsprüfung:</w:t>
                            </w:r>
                          </w:p>
                          <w:p w14:paraId="1B0AA7CF" w14:textId="77777777" w:rsidR="00563FD0" w:rsidRDefault="00563FD0" w:rsidP="00563FD0">
                            <w:pPr>
                              <w:spacing w:after="0"/>
                            </w:pPr>
                            <w:r>
                              <w:t xml:space="preserve">Geometrische Qualität (LOG)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67B968" id="_x0000_s1044" type="#_x0000_t202" style="position:absolute;left:0;text-align:left;margin-left:254.05pt;margin-top:1.6pt;width:118.85pt;height:110.6pt;z-index:2516879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" filled="f" stroked="f">
                <v:textbox style="mso-fit-shape-to-text:t">
                  <w:txbxContent>
                    <w:p w14:paraId="149B0B3C" w14:textId="77777777" w:rsidR="00563FD0" w:rsidRDefault="00563FD0" w:rsidP="00563FD0">
                      <w:pPr>
                        <w:spacing w:after="0"/>
                      </w:pPr>
                      <w:r>
                        <w:t>Kollisionsprüfung:</w:t>
                      </w:r>
                    </w:p>
                    <w:p w14:paraId="1B0AA7CF" w14:textId="77777777" w:rsidR="00563FD0" w:rsidRDefault="00563FD0" w:rsidP="00563FD0">
                      <w:pPr>
                        <w:spacing w:after="0"/>
                      </w:pPr>
                      <w:r>
                        <w:t xml:space="preserve">Geometrische Qualität (LOG) </w:t>
                      </w:r>
                    </w:p>
                  </w:txbxContent>
                </v:textbox>
              </v:shape>
            </w:pict>
          </mc:Fallback>
        </mc:AlternateContent>
      </w:r>
      <w:r>
        <w:rPr>
          <w:noProof/>
          <w:color w:val="D9D9D9" w:themeColor="background1" w:themeShade="D9"/>
        </w:rPr>
        <mc:AlternateContent>
          <mc:Choice Requires="wps">
            <w:drawing>
              <wp:anchor distT="0" distB="0" distL="114300" distR="114300" simplePos="0" relativeHeight="251686916" behindDoc="0" locked="0" layoutInCell="1" allowOverlap="1" wp14:anchorId="47830CC7" wp14:editId="098DFA33">
                <wp:simplePos x="0" y="0"/>
                <wp:positionH relativeFrom="column">
                  <wp:posOffset>2978533</wp:posOffset>
                </wp:positionH>
                <wp:positionV relativeFrom="paragraph">
                  <wp:posOffset>109807</wp:posOffset>
                </wp:positionV>
                <wp:extent cx="248369" cy="446776"/>
                <wp:effectExtent l="19050" t="19050" r="37465" b="29845"/>
                <wp:wrapNone/>
                <wp:docPr id="718773023" name="Pfeil: nach oben und unten 10"/>
                <wp:cNvGraphicFramePr/>
                <a:graphic xmlns:a="http://schemas.openxmlformats.org/drawingml/2006/main">
                  <a:graphicData uri="http://schemas.microsoft.com/office/word/2010/wordprocessingShape">
                    <wps:wsp>
                      <wps:cNvSpPr/>
                      <wps:spPr>
                        <a:xfrm>
                          <a:off x="0" y="0"/>
                          <a:ext cx="248369" cy="446776"/>
                        </a:xfrm>
                        <a:prstGeom prst="upDownArrow">
                          <a:avLst/>
                        </a:prstGeom>
                        <a:solidFill>
                          <a:schemeClr val="accent1">
                            <a:lumMod val="60000"/>
                            <a:lumOff val="40000"/>
                          </a:schemeClr>
                        </a:solidFill>
                        <a:ln>
                          <a:solidFill>
                            <a:schemeClr val="accent1">
                              <a:lumMod val="60000"/>
                              <a:lumOff val="40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A81E431" w14:textId="77777777" w:rsidR="00563FD0" w:rsidRDefault="00563FD0" w:rsidP="00563FD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830CC7"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Pfeil: nach oben und unten 10" o:spid="_x0000_s1045" type="#_x0000_t70" style="position:absolute;left:0;text-align:left;margin-left:234.55pt;margin-top:8.65pt;width:19.55pt;height:35.2pt;z-index:2516869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" adj=",6004" fillcolor="#95b3d7 [1940]" strokecolor="#95b3d7 [1940]" strokeweight="2pt">
                <v:textbox>
                  <w:txbxContent>
                    <w:p w14:paraId="2A81E431" w14:textId="77777777" w:rsidR="00563FD0" w:rsidRDefault="00563FD0" w:rsidP="00563FD0">
                      <w:pPr>
                        <w:jc w:val="center"/>
                      </w:pPr>
                    </w:p>
                  </w:txbxContent>
                </v:textbox>
              </v:shape>
            </w:pict>
          </mc:Fallback>
        </mc:AlternateContent>
      </w:r>
    </w:p>
    <w:p w14:paraId="4E2E5206" w14:textId="77777777" w:rsidR="00563FD0" w:rsidRDefault="00563FD0" w:rsidP="00563FD0">
      <w:pPr>
        <w:tabs>
          <w:tab w:val="left" w:pos="5461"/>
        </w:tabs>
        <w:rPr>
          <w:color w:val="D9D9D9" w:themeColor="background1" w:themeShade="D9"/>
        </w:rPr>
      </w:pPr>
      <w:r w:rsidRPr="00FD208C">
        <w:rPr>
          <w:color w:val="000000" w:themeColor="text1"/>
        </w:rPr>
        <w:t>Legende:</w:t>
      </w:r>
      <w:r>
        <w:rPr>
          <w:color w:val="D9D9D9" w:themeColor="background1" w:themeShade="D9"/>
        </w:rPr>
        <w:tab/>
      </w:r>
    </w:p>
    <w:p w14:paraId="620D9D20" w14:textId="77777777" w:rsidR="00563FD0" w:rsidRDefault="00563FD0" w:rsidP="00563FD0">
      <w:pPr>
        <w:rPr>
          <w:color w:val="D9D9D9" w:themeColor="background1" w:themeShade="D9"/>
        </w:rPr>
      </w:pPr>
      <w:r>
        <w:rPr>
          <w:noProof/>
          <w:color w:val="D9D9D9" w:themeColor="background1" w:themeShade="D9"/>
        </w:rPr>
        <mc:AlternateContent>
          <mc:Choice Requires="wps">
            <w:drawing>
              <wp:anchor distT="0" distB="0" distL="114300" distR="114300" simplePos="0" relativeHeight="251688964" behindDoc="0" locked="0" layoutInCell="1" allowOverlap="1" wp14:anchorId="26C42A14" wp14:editId="4E8F19E8">
                <wp:simplePos x="0" y="0"/>
                <wp:positionH relativeFrom="column">
                  <wp:posOffset>-16630</wp:posOffset>
                </wp:positionH>
                <wp:positionV relativeFrom="paragraph">
                  <wp:posOffset>28683</wp:posOffset>
                </wp:positionV>
                <wp:extent cx="1576334" cy="387853"/>
                <wp:effectExtent l="0" t="0" r="5080" b="0"/>
                <wp:wrapNone/>
                <wp:docPr id="1023935406" name="Rechteck: abgerundete Ecken 7"/>
                <wp:cNvGraphicFramePr/>
                <a:graphic xmlns:a="http://schemas.openxmlformats.org/drawingml/2006/main">
                  <a:graphicData uri="http://schemas.microsoft.com/office/word/2010/wordprocessingShape">
                    <wps:wsp>
                      <wps:cNvSpPr/>
                      <wps:spPr>
                        <a:xfrm>
                          <a:off x="0" y="0"/>
                          <a:ext cx="1576334" cy="387853"/>
                        </a:xfrm>
                        <a:prstGeom prst="roundRect">
                          <a:avLst/>
                        </a:prstGeom>
                        <a:solidFill>
                          <a:schemeClr val="accent1"/>
                        </a:solidFill>
                        <a:ln>
                          <a:noFill/>
                        </a:ln>
                      </wps:spPr>
                      <wps:style>
                        <a:lnRef idx="2">
                          <a:schemeClr val="accent3">
                            <a:shade val="15000"/>
                          </a:schemeClr>
                        </a:lnRef>
                        <a:fillRef idx="1">
                          <a:schemeClr val="accent3"/>
                        </a:fillRef>
                        <a:effectRef idx="0">
                          <a:schemeClr val="accent3"/>
                        </a:effectRef>
                        <a:fontRef idx="minor">
                          <a:schemeClr val="lt1"/>
                        </a:fontRef>
                      </wps:style>
                      <wps:txbx>
                        <w:txbxContent>
                          <w:p w14:paraId="4FBB6827" w14:textId="77777777" w:rsidR="00563FD0" w:rsidRPr="00FD208C" w:rsidRDefault="00563FD0" w:rsidP="00563FD0">
                            <w:pPr>
                              <w:jc w:val="left"/>
                              <w:rPr>
                                <w:color w:val="FFFFFF" w:themeColor="background1"/>
                              </w:rPr>
                            </w:pPr>
                            <w:r>
                              <w:rPr>
                                <w:color w:val="FFFFFF" w:themeColor="background1"/>
                              </w:rPr>
                              <w:t>Revit .rvt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C42A14" id="_x0000_s1046" style="position:absolute;left:0;text-align:left;margin-left:-1.3pt;margin-top:2.25pt;width:124.1pt;height:30.55pt;z-index:2516889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" fillcolor="#4f81bd [3204]" stroked="f" strokeweight="2pt">
                <v:textbox>
                  <w:txbxContent>
                    <w:p w14:paraId="4FBB6827" w14:textId="77777777" w:rsidR="00563FD0" w:rsidRPr="00FD208C" w:rsidRDefault="00563FD0" w:rsidP="00563FD0">
                      <w:pPr>
                        <w:jc w:val="left"/>
                        <w:rPr>
                          <w:color w:val="FFFFFF" w:themeColor="background1"/>
                        </w:rPr>
                      </w:pPr>
                      <w:r>
                        <w:rPr>
                          <w:color w:val="FFFFFF" w:themeColor="background1"/>
                        </w:rPr>
                        <w:t>Revit .rvt</w:t>
                      </w:r>
                    </w:p>
                  </w:txbxContent>
                </v:textbox>
              </v:roundrect>
            </w:pict>
          </mc:Fallback>
        </mc:AlternateContent>
      </w:r>
      <w:r>
        <w:rPr>
          <w:noProof/>
          <w:color w:val="D9D9D9" w:themeColor="background1" w:themeShade="D9"/>
        </w:rPr>
        <mc:AlternateContent>
          <mc:Choice Requires="wps">
            <w:drawing>
              <wp:anchor distT="0" distB="0" distL="114300" distR="114300" simplePos="0" relativeHeight="251685892" behindDoc="0" locked="0" layoutInCell="1" allowOverlap="1" wp14:anchorId="62E1AE8C" wp14:editId="06F225D4">
                <wp:simplePos x="0" y="0"/>
                <wp:positionH relativeFrom="column">
                  <wp:posOffset>2480945</wp:posOffset>
                </wp:positionH>
                <wp:positionV relativeFrom="paragraph">
                  <wp:posOffset>166741</wp:posOffset>
                </wp:positionV>
                <wp:extent cx="1164566" cy="767751"/>
                <wp:effectExtent l="0" t="0" r="17145" b="13335"/>
                <wp:wrapNone/>
                <wp:docPr id="728584833" name="Rechteck: abgerundete Ecken 7"/>
                <wp:cNvGraphicFramePr/>
                <a:graphic xmlns:a="http://schemas.openxmlformats.org/drawingml/2006/main">
                  <a:graphicData uri="http://schemas.microsoft.com/office/word/2010/wordprocessingShape">
                    <wps:wsp>
                      <wps:cNvSpPr/>
                      <wps:spPr>
                        <a:xfrm>
                          <a:off x="0" y="0"/>
                          <a:ext cx="1164566" cy="767751"/>
                        </a:xfrm>
                        <a:prstGeom prst="roundRect">
                          <a:avLst/>
                        </a:prstGeom>
                        <a:ln>
                          <a:solidFill>
                            <a:srgbClr val="EE0000"/>
                          </a:solidFill>
                        </a:ln>
                      </wps:spPr>
                      <wps:style>
                        <a:lnRef idx="2">
                          <a:schemeClr val="accent3">
                            <a:shade val="15000"/>
                          </a:schemeClr>
                        </a:lnRef>
                        <a:fillRef idx="1">
                          <a:schemeClr val="accent3"/>
                        </a:fillRef>
                        <a:effectRef idx="0">
                          <a:schemeClr val="accent3"/>
                        </a:effectRef>
                        <a:fontRef idx="minor">
                          <a:schemeClr val="lt1"/>
                        </a:fontRef>
                      </wps:style>
                      <wps:txbx>
                        <w:txbxContent>
                          <w:p w14:paraId="45BD4A10" w14:textId="77777777" w:rsidR="00563FD0" w:rsidRDefault="00563FD0" w:rsidP="00563FD0">
                            <w:pPr>
                              <w:jc w:val="center"/>
                            </w:pPr>
                            <w:r>
                              <w:t xml:space="preserve">Kollisions-   </w:t>
                            </w:r>
                            <w:r>
                              <w:t>modell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2E1AE8C" id="_x0000_s1047" style="position:absolute;left:0;text-align:left;margin-left:195.35pt;margin-top:13.15pt;width:91.7pt;height:60.45pt;z-index:2516858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" fillcolor="#9bbb59 [3206]" strokecolor="#e00" strokeweight="2pt">
                <v:textbox>
                  <w:txbxContent>
                    <w:p w14:paraId="45BD4A10" w14:textId="77777777" w:rsidR="00563FD0" w:rsidRDefault="00563FD0" w:rsidP="00563FD0">
                      <w:pPr>
                        <w:jc w:val="center"/>
                      </w:pPr>
                      <w:r>
                        <w:t xml:space="preserve">Kollisions-   </w:t>
                      </w:r>
                      <w:r>
                        <w:t>modell</w:t>
                      </w:r>
                    </w:p>
                  </w:txbxContent>
                </v:textbox>
              </v:roundrect>
            </w:pict>
          </mc:Fallback>
        </mc:AlternateContent>
      </w:r>
    </w:p>
    <w:p w14:paraId="3F51B283" w14:textId="77777777" w:rsidR="00563FD0" w:rsidRDefault="00563FD0" w:rsidP="00563FD0">
      <w:pPr>
        <w:rPr>
          <w:color w:val="D9D9D9" w:themeColor="background1" w:themeShade="D9"/>
        </w:rPr>
      </w:pPr>
      <w:r>
        <w:rPr>
          <w:noProof/>
          <w:color w:val="D9D9D9" w:themeColor="background1" w:themeShade="D9"/>
        </w:rPr>
        <mc:AlternateContent>
          <mc:Choice Requires="wps">
            <w:drawing>
              <wp:anchor distT="0" distB="0" distL="114300" distR="114300" simplePos="0" relativeHeight="251689988" behindDoc="0" locked="0" layoutInCell="1" allowOverlap="1" wp14:anchorId="12A1D7E3" wp14:editId="65E3D6D6">
                <wp:simplePos x="0" y="0"/>
                <wp:positionH relativeFrom="column">
                  <wp:posOffset>-25256</wp:posOffset>
                </wp:positionH>
                <wp:positionV relativeFrom="paragraph">
                  <wp:posOffset>238868</wp:posOffset>
                </wp:positionV>
                <wp:extent cx="1585286" cy="336394"/>
                <wp:effectExtent l="0" t="0" r="15240" b="26035"/>
                <wp:wrapNone/>
                <wp:docPr id="1958840061" name="Rechteck: abgerundete Ecken 7"/>
                <wp:cNvGraphicFramePr/>
                <a:graphic xmlns:a="http://schemas.openxmlformats.org/drawingml/2006/main">
                  <a:graphicData uri="http://schemas.microsoft.com/office/word/2010/wordprocessingShape">
                    <wps:wsp>
                      <wps:cNvSpPr/>
                      <wps:spPr>
                        <a:xfrm>
                          <a:off x="0" y="0"/>
                          <a:ext cx="1585286" cy="336394"/>
                        </a:xfrm>
                        <a:prstGeom prst="roundRect">
                          <a:avLst/>
                        </a:prstGeom>
                        <a:ln/>
                      </wps:spPr>
                      <wps:style>
                        <a:lnRef idx="2">
                          <a:schemeClr val="accent6">
                            <a:shade val="15000"/>
                          </a:schemeClr>
                        </a:lnRef>
                        <a:fillRef idx="1">
                          <a:schemeClr val="accent6"/>
                        </a:fillRef>
                        <a:effectRef idx="0">
                          <a:schemeClr val="accent6"/>
                        </a:effectRef>
                        <a:fontRef idx="minor">
                          <a:schemeClr val="lt1"/>
                        </a:fontRef>
                      </wps:style>
                      <wps:txbx>
                        <w:txbxContent>
                          <w:p w14:paraId="68B58793" w14:textId="77777777" w:rsidR="00563FD0" w:rsidRDefault="00563FD0" w:rsidP="00563FD0">
                            <w:pPr>
                              <w:jc w:val="left"/>
                            </w:pPr>
                            <w:r>
                              <w:t>ProVI .dwg .ifc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A1D7E3" id="_x0000_s1048" style="position:absolute;left:0;text-align:left;margin-left:-2pt;margin-top:18.8pt;width:124.85pt;height:26.5pt;z-index:2516899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" fillcolor="#f79646 [3209]" strokecolor="#2d1502 [489]" strokeweight="2pt">
                <v:textbox>
                  <w:txbxContent>
                    <w:p w14:paraId="68B58793" w14:textId="77777777" w:rsidR="00563FD0" w:rsidRDefault="00563FD0" w:rsidP="00563FD0">
                      <w:pPr>
                        <w:jc w:val="left"/>
                      </w:pPr>
                      <w:r>
                        <w:t>ProVI .dwg .ifc</w:t>
                      </w:r>
                    </w:p>
                  </w:txbxContent>
                </v:textbox>
              </v:roundrect>
            </w:pict>
          </mc:Fallback>
        </mc:AlternateContent>
      </w:r>
    </w:p>
    <w:p w14:paraId="3C3A15EB" w14:textId="77777777" w:rsidR="00563FD0" w:rsidRPr="007719F4" w:rsidRDefault="00563FD0" w:rsidP="00563FD0">
      <w:pPr>
        <w:rPr>
          <w:color w:val="D9D9D9" w:themeColor="background1" w:themeShade="D9"/>
        </w:rPr>
      </w:pPr>
      <w:r>
        <w:rPr>
          <w:noProof/>
          <w:color w:val="D9D9D9" w:themeColor="background1" w:themeShade="D9"/>
        </w:rPr>
        <mc:AlternateContent>
          <mc:Choice Requires="wps">
            <w:drawing>
              <wp:anchor distT="0" distB="0" distL="114300" distR="114300" simplePos="0" relativeHeight="251691012" behindDoc="0" locked="0" layoutInCell="1" allowOverlap="1" wp14:anchorId="70B5B27F" wp14:editId="058D9B6A">
                <wp:simplePos x="0" y="0"/>
                <wp:positionH relativeFrom="column">
                  <wp:posOffset>-25256</wp:posOffset>
                </wp:positionH>
                <wp:positionV relativeFrom="paragraph">
                  <wp:posOffset>372050</wp:posOffset>
                </wp:positionV>
                <wp:extent cx="1587260" cy="400050"/>
                <wp:effectExtent l="0" t="0" r="13335" b="19050"/>
                <wp:wrapNone/>
                <wp:docPr id="1277391305" name="Rechteck: abgerundete Ecken 6"/>
                <wp:cNvGraphicFramePr/>
                <a:graphic xmlns:a="http://schemas.openxmlformats.org/drawingml/2006/main">
                  <a:graphicData uri="http://schemas.microsoft.com/office/word/2010/wordprocessingShape">
                    <wps:wsp>
                      <wps:cNvSpPr/>
                      <wps:spPr>
                        <a:xfrm>
                          <a:off x="0" y="0"/>
                          <a:ext cx="1587260" cy="400050"/>
                        </a:xfrm>
                        <a:prstGeom prst="roundRect">
                          <a:avLst/>
                        </a:prstGeom>
                      </wps:spPr>
                      <wps:style>
                        <a:lnRef idx="2">
                          <a:schemeClr val="accent3">
                            <a:shade val="15000"/>
                          </a:schemeClr>
                        </a:lnRef>
                        <a:fillRef idx="1">
                          <a:schemeClr val="accent3"/>
                        </a:fillRef>
                        <a:effectRef idx="0">
                          <a:schemeClr val="accent3"/>
                        </a:effectRef>
                        <a:fontRef idx="minor">
                          <a:schemeClr val="lt1"/>
                        </a:fontRef>
                      </wps:style>
                      <wps:txbx>
                        <w:txbxContent>
                          <w:p w14:paraId="19202F46" w14:textId="77777777" w:rsidR="00563FD0" w:rsidRDefault="00563FD0" w:rsidP="00563FD0">
                            <w:r>
                              <w:t>Navisworks .nwc/ .nwd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B5B27F" id="_x0000_s1049" style="position:absolute;left:0;text-align:left;margin-left:-2pt;margin-top:29.3pt;width:125pt;height:31.5pt;z-index:2516910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" fillcolor="#9bbb59 [3206]" strokecolor="#171d0c [486]" strokeweight="2pt">
                <v:textbox>
                  <w:txbxContent>
                    <w:p w14:paraId="19202F46" w14:textId="77777777" w:rsidR="00563FD0" w:rsidRDefault="00563FD0" w:rsidP="00563FD0">
                      <w:r>
                        <w:t>Navisworks .nwc/ .nwd</w:t>
                      </w:r>
                    </w:p>
                  </w:txbxContent>
                </v:textbox>
              </v:roundrect>
            </w:pict>
          </mc:Fallback>
        </mc:AlternateContent>
      </w:r>
    </w:p>
    <w:p w14:paraId="2655E3F6" w14:textId="3D2F6240" w:rsidR="00AC615B" w:rsidRDefault="00AC615B"/>
    <w:p w14:paraId="48171D59" w14:textId="77777777" w:rsidR="00AC615B" w:rsidRDefault="00CC3413">
      <w:pPr>
        <w:pStyle w:val="berschrift3"/>
      </w:pPr>
      <w:bookmarkStart w:id="221" w:name="scroll-bookmark-53"/>
      <w:bookmarkStart w:id="222" w:name="scroll-bookmark-54"/>
      <w:bookmarkStart w:id="223" w:name="_Toc191382635"/>
      <w:bookmarkEnd w:id="221"/>
      <w:r>
        <w:lastRenderedPageBreak/>
        <w:t xml:space="preserve">7.2 </w:t>
      </w:r>
      <w:commentRangeStart w:id="224"/>
      <w:r>
        <w:t>Anwendungsfallbezogene Prozesse</w:t>
      </w:r>
      <w:bookmarkEnd w:id="222"/>
      <w:bookmarkEnd w:id="223"/>
      <w:commentRangeEnd w:id="224"/>
      <w:r w:rsidR="00AA10CB">
        <w:rPr>
          <w:rStyle w:val="Kommentarzeichen"/>
          <w:b w:val="0"/>
          <w:color w:val="000000"/>
          <w:kern w:val="0"/>
        </w:rPr>
        <w:commentReference w:id="224"/>
      </w:r>
    </w:p>
    <w:p w14:paraId="35C2F0DF" w14:textId="12314C80" w:rsidR="00E44447" w:rsidRDefault="00637BA4">
      <w:pPr>
        <w:rPr>
          <w:i/>
          <w:color w:val="4BACC6" w:themeColor="accent5"/>
        </w:rPr>
      </w:pPr>
      <w:r>
        <w:rPr>
          <w:iCs/>
          <w:noProof/>
          <w:color w:val="auto"/>
        </w:rPr>
        <w:drawing>
          <wp:inline distT="0" distB="0" distL="0" distR="0" wp14:anchorId="0A0DBCB7" wp14:editId="4C0D759F">
            <wp:extent cx="5225357" cy="798481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45">
                      <a:extLst>
                        <a:ext uri="{28A0092B-C50C-407E-A947-70E740481C1C}">
                          <a14:useLocalDpi xmlns:a14="http://schemas.microsoft.com/office/drawing/2010/main" val="0"/>
                        </a:ext>
                      </a:extLst>
                    </a:blip>
                    <a:stretch>
                      <a:fillRect/>
                    </a:stretch>
                  </pic:blipFill>
                  <pic:spPr>
                    <a:xfrm>
                      <a:off x="0" y="0"/>
                      <a:ext cx="5289970" cy="8083549"/>
                    </a:xfrm>
                    <a:prstGeom prst="rect">
                      <a:avLst/>
                    </a:prstGeom>
                  </pic:spPr>
                </pic:pic>
              </a:graphicData>
            </a:graphic>
          </wp:inline>
        </w:drawing>
      </w:r>
    </w:p>
    <w:p w14:paraId="29D96437" w14:textId="77777777" w:rsidR="00401E26" w:rsidRDefault="00401E26" w:rsidP="00401E26">
      <w:pPr>
        <w:pStyle w:val="Textkrper"/>
      </w:pPr>
    </w:p>
    <w:p w14:paraId="719CD5A4" w14:textId="77777777" w:rsidR="00401E26" w:rsidRDefault="00401E26" w:rsidP="00401E26">
      <w:pPr>
        <w:pStyle w:val="Textkrper"/>
      </w:pPr>
      <w:r w:rsidRPr="00401E26">
        <w:rPr>
          <w:b/>
          <w:bCs/>
        </w:rPr>
        <w:t>HINWEIS</w:t>
      </w:r>
      <w:r>
        <w:t xml:space="preserve">: </w:t>
      </w:r>
    </w:p>
    <w:p w14:paraId="77DBB5DE" w14:textId="1EEFE57B" w:rsidR="00377AA0" w:rsidRPr="00E44447" w:rsidRDefault="00401E26" w:rsidP="00401E26">
      <w:pPr>
        <w:pStyle w:val="Textkrper"/>
        <w:rPr>
          <w:color w:val="4BACC6" w:themeColor="accent5"/>
          <w:rPrChange w:id="225" w:author="Steve Schedukat" w:date="2025-04-29T13:54:00Z">
            <w:rPr/>
          </w:rPrChange>
        </w:rPr>
      </w:pPr>
      <w:r w:rsidRPr="00513682">
        <w:t xml:space="preserve">Es sind keine zusätzlichen Prozesse </w:t>
      </w:r>
      <w:r>
        <w:t>vorgesehen</w:t>
      </w:r>
      <w:r w:rsidRPr="00513682">
        <w:t>. Eine Fortschreibung ist während der Bauphase nicht ausgeschlossen.</w:t>
      </w:r>
    </w:p>
    <w:p w14:paraId="23CCE417" w14:textId="77777777" w:rsidR="00AC615B" w:rsidRDefault="00CC3413">
      <w:pPr>
        <w:pStyle w:val="berschrift2"/>
      </w:pPr>
      <w:bookmarkStart w:id="226" w:name="scroll-bookmark-55"/>
      <w:bookmarkStart w:id="227" w:name="scroll-bookmark-56"/>
      <w:bookmarkStart w:id="228" w:name="_Toc191382636"/>
      <w:bookmarkEnd w:id="226"/>
      <w:r>
        <w:lastRenderedPageBreak/>
        <w:t>8 Modellstruktur und -inhalte</w:t>
      </w:r>
      <w:bookmarkEnd w:id="227"/>
      <w:bookmarkEnd w:id="228"/>
    </w:p>
    <w:p w14:paraId="06570D04" w14:textId="46BDB893" w:rsidR="00AC615B" w:rsidRDefault="00CC3413">
      <w:r>
        <w:t xml:space="preserve">Hinsichtlich Modellstruktur und -inhalte der BIM-Modelle sind grundsätzlich die Vorgaben zur Anwendung der BIM-Methodik, insbesondere </w:t>
      </w:r>
      <w:r w:rsidR="007C14CE">
        <w:t xml:space="preserve">Kap. </w:t>
      </w:r>
      <w:r>
        <w:t>3 BIM-Pflichtenheft sowie Anlage 2 Modellierungsrichtlinie, zu beachten. Darüberhinausgehende Anforderungen, Abstimmungen sowie Umsetzungen werden in nachfolgenden Abschnitten dokumentiert.</w:t>
      </w:r>
    </w:p>
    <w:p w14:paraId="549B10F1" w14:textId="77777777" w:rsidR="00AC615B" w:rsidRDefault="00CC3413">
      <w:pPr>
        <w:pStyle w:val="berschrift3"/>
      </w:pPr>
      <w:bookmarkStart w:id="229" w:name="scroll-bookmark-57"/>
      <w:bookmarkStart w:id="230" w:name="scroll-bookmark-58"/>
      <w:bookmarkStart w:id="231" w:name="_Toc191382637"/>
      <w:bookmarkEnd w:id="229"/>
      <w:r>
        <w:t>8.1 Modellstruktur und -inhalte</w:t>
      </w:r>
      <w:bookmarkEnd w:id="230"/>
      <w:bookmarkEnd w:id="231"/>
    </w:p>
    <w:tbl>
      <w:tblPr>
        <w:tblStyle w:val="ScrollTableNormal"/>
        <w:tblW w:w="5000" w:type="pct"/>
        <w:tblLook w:val="04A0" w:firstRow="1" w:lastRow="0" w:firstColumn="1" w:lastColumn="0" w:noHBand="0" w:noVBand="1"/>
      </w:tblPr>
      <w:tblGrid>
        <w:gridCol w:w="3102"/>
        <w:gridCol w:w="2624"/>
        <w:gridCol w:w="1123"/>
        <w:gridCol w:w="723"/>
        <w:gridCol w:w="1772"/>
      </w:tblGrid>
      <w:tr w:rsidR="00637BA4" w:rsidRPr="000D482B" w14:paraId="1DE387FD" w14:textId="77777777" w:rsidTr="00A113A3">
        <w:trPr>
          <w:cnfStyle w:val="100000000000" w:firstRow="1" w:lastRow="0" w:firstColumn="0" w:lastColumn="0" w:oddVBand="0" w:evenVBand="0" w:oddHBand="0" w:evenHBand="0" w:firstRowFirstColumn="0" w:firstRowLastColumn="0" w:lastRowFirstColumn="0" w:lastRowLastColumn="0"/>
        </w:trPr>
        <w:tc>
          <w:tcPr>
            <w:tcW w:w="1660" w:type="pct"/>
          </w:tcPr>
          <w:p w14:paraId="508E546C" w14:textId="77777777" w:rsidR="00637BA4" w:rsidRPr="000D482B" w:rsidRDefault="00637BA4" w:rsidP="008B15F2">
            <w:pPr>
              <w:rPr>
                <w:i/>
                <w:iCs/>
                <w:color w:val="auto"/>
                <w:sz w:val="24"/>
                <w:szCs w:val="24"/>
              </w:rPr>
            </w:pPr>
            <w:bookmarkStart w:id="232" w:name="_Hlk210918021"/>
            <w:r w:rsidRPr="000D482B">
              <w:rPr>
                <w:i/>
                <w:iCs/>
                <w:color w:val="auto"/>
                <w:sz w:val="24"/>
                <w:szCs w:val="24"/>
              </w:rPr>
              <w:t>Kategorie</w:t>
            </w:r>
          </w:p>
        </w:tc>
        <w:tc>
          <w:tcPr>
            <w:tcW w:w="1404" w:type="pct"/>
          </w:tcPr>
          <w:p w14:paraId="7F4994B7" w14:textId="77777777" w:rsidR="00637BA4" w:rsidRPr="000D482B" w:rsidRDefault="00637BA4" w:rsidP="008B15F2">
            <w:pPr>
              <w:rPr>
                <w:i/>
                <w:iCs/>
                <w:color w:val="auto"/>
                <w:sz w:val="24"/>
                <w:szCs w:val="24"/>
              </w:rPr>
            </w:pPr>
            <w:r w:rsidRPr="000D482B">
              <w:rPr>
                <w:i/>
                <w:iCs/>
                <w:color w:val="auto"/>
                <w:sz w:val="24"/>
                <w:szCs w:val="24"/>
              </w:rPr>
              <w:t>Subkategorie</w:t>
            </w:r>
          </w:p>
        </w:tc>
        <w:tc>
          <w:tcPr>
            <w:tcW w:w="601" w:type="pct"/>
          </w:tcPr>
          <w:p w14:paraId="44DB2D63" w14:textId="77777777" w:rsidR="00637BA4" w:rsidRPr="000D482B" w:rsidRDefault="00637BA4" w:rsidP="008B15F2">
            <w:pPr>
              <w:rPr>
                <w:i/>
                <w:iCs/>
                <w:color w:val="auto"/>
                <w:sz w:val="24"/>
                <w:szCs w:val="24"/>
              </w:rPr>
            </w:pPr>
            <w:r w:rsidRPr="000D482B">
              <w:rPr>
                <w:i/>
                <w:iCs/>
                <w:color w:val="auto"/>
                <w:sz w:val="24"/>
                <w:szCs w:val="24"/>
              </w:rPr>
              <w:t>Format</w:t>
            </w:r>
          </w:p>
        </w:tc>
        <w:tc>
          <w:tcPr>
            <w:tcW w:w="387" w:type="pct"/>
          </w:tcPr>
          <w:p w14:paraId="27690103" w14:textId="77777777" w:rsidR="00637BA4" w:rsidRPr="000D482B" w:rsidRDefault="00637BA4" w:rsidP="008B15F2">
            <w:pPr>
              <w:rPr>
                <w:i/>
                <w:iCs/>
                <w:color w:val="auto"/>
                <w:sz w:val="24"/>
                <w:szCs w:val="24"/>
              </w:rPr>
            </w:pPr>
            <w:proofErr w:type="spellStart"/>
            <w:r w:rsidRPr="000D482B">
              <w:rPr>
                <w:i/>
                <w:iCs/>
                <w:color w:val="auto"/>
                <w:sz w:val="24"/>
                <w:szCs w:val="24"/>
              </w:rPr>
              <w:t>Lph</w:t>
            </w:r>
            <w:proofErr w:type="spellEnd"/>
            <w:r w:rsidRPr="000D482B">
              <w:rPr>
                <w:i/>
                <w:iCs/>
                <w:color w:val="auto"/>
                <w:sz w:val="24"/>
                <w:szCs w:val="24"/>
              </w:rPr>
              <w:t>.</w:t>
            </w:r>
          </w:p>
        </w:tc>
        <w:tc>
          <w:tcPr>
            <w:tcW w:w="948" w:type="pct"/>
          </w:tcPr>
          <w:p w14:paraId="0258A5F6" w14:textId="77777777" w:rsidR="00637BA4" w:rsidRPr="000D482B" w:rsidRDefault="00637BA4" w:rsidP="008B15F2">
            <w:pPr>
              <w:rPr>
                <w:i/>
                <w:iCs/>
                <w:color w:val="auto"/>
                <w:sz w:val="24"/>
                <w:szCs w:val="24"/>
              </w:rPr>
            </w:pPr>
            <w:r w:rsidRPr="000D482B">
              <w:rPr>
                <w:i/>
                <w:iCs/>
                <w:color w:val="auto"/>
                <w:sz w:val="24"/>
                <w:szCs w:val="24"/>
              </w:rPr>
              <w:t>Anmerkungen</w:t>
            </w:r>
          </w:p>
        </w:tc>
      </w:tr>
      <w:tr w:rsidR="00637BA4" w:rsidRPr="000D482B" w14:paraId="57CEB4D6" w14:textId="77777777" w:rsidTr="00A113A3">
        <w:trPr>
          <w:trHeight w:val="671"/>
        </w:trPr>
        <w:tc>
          <w:tcPr>
            <w:tcW w:w="1660" w:type="pct"/>
            <w:vMerge w:val="restart"/>
          </w:tcPr>
          <w:p w14:paraId="0D4BBACF" w14:textId="77777777" w:rsidR="00637BA4" w:rsidRPr="009E5FB5" w:rsidRDefault="00637BA4" w:rsidP="008B15F2">
            <w:pPr>
              <w:rPr>
                <w:rFonts w:ascii="DB Head Light" w:hAnsi="DB Head Light" w:cstheme="minorHAnsi"/>
                <w:color w:val="auto"/>
                <w:sz w:val="20"/>
              </w:rPr>
            </w:pPr>
            <w:r w:rsidRPr="009E5FB5">
              <w:rPr>
                <w:rFonts w:ascii="DB Head Light" w:hAnsi="DB Head Light" w:cstheme="minorHAnsi"/>
                <w:color w:val="auto"/>
                <w:sz w:val="20"/>
              </w:rPr>
              <w:t>Gesamtmodell Stufe 2</w:t>
            </w:r>
          </w:p>
          <w:p w14:paraId="2D4A4488" w14:textId="77777777" w:rsidR="00637BA4" w:rsidRPr="00510138" w:rsidRDefault="00637BA4" w:rsidP="008B15F2">
            <w:pPr>
              <w:rPr>
                <w:rFonts w:ascii="DB Head Light" w:hAnsi="DB Head Light" w:cstheme="minorHAnsi"/>
                <w:sz w:val="20"/>
              </w:rPr>
            </w:pPr>
            <w:r w:rsidRPr="009E5FB5">
              <w:rPr>
                <w:rFonts w:ascii="DB Head Light" w:hAnsi="DB Head Light" w:cstheme="minorHAnsi"/>
                <w:color w:val="auto"/>
                <w:sz w:val="20"/>
              </w:rPr>
              <w:t>(Leistungsphase 5)</w:t>
            </w:r>
          </w:p>
        </w:tc>
        <w:tc>
          <w:tcPr>
            <w:tcW w:w="1404" w:type="pct"/>
          </w:tcPr>
          <w:p w14:paraId="1533EB21"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Koordinationsmodell</w:t>
            </w:r>
          </w:p>
        </w:tc>
        <w:tc>
          <w:tcPr>
            <w:tcW w:w="601" w:type="pct"/>
          </w:tcPr>
          <w:p w14:paraId="03CFFCAD"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nwd</w:t>
            </w:r>
            <w:proofErr w:type="spellEnd"/>
            <w:proofErr w:type="gramEnd"/>
          </w:p>
        </w:tc>
        <w:tc>
          <w:tcPr>
            <w:tcW w:w="387" w:type="pct"/>
          </w:tcPr>
          <w:p w14:paraId="5D1D285A"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5</w:t>
            </w:r>
          </w:p>
        </w:tc>
        <w:tc>
          <w:tcPr>
            <w:tcW w:w="948" w:type="pct"/>
          </w:tcPr>
          <w:p w14:paraId="42A1E4AE"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BIM-Koordinator</w:t>
            </w:r>
          </w:p>
        </w:tc>
      </w:tr>
      <w:tr w:rsidR="00637BA4" w:rsidRPr="000D482B" w14:paraId="2F4A3C36" w14:textId="77777777" w:rsidTr="00A113A3">
        <w:tc>
          <w:tcPr>
            <w:tcW w:w="1660" w:type="pct"/>
            <w:vMerge/>
          </w:tcPr>
          <w:p w14:paraId="2FFC567A" w14:textId="77777777" w:rsidR="00637BA4" w:rsidRPr="00510138" w:rsidRDefault="00637BA4" w:rsidP="008B15F2">
            <w:pPr>
              <w:rPr>
                <w:rFonts w:ascii="DB Head Light" w:hAnsi="DB Head Light" w:cstheme="minorHAnsi"/>
                <w:sz w:val="20"/>
              </w:rPr>
            </w:pPr>
          </w:p>
        </w:tc>
        <w:tc>
          <w:tcPr>
            <w:tcW w:w="1404" w:type="pct"/>
          </w:tcPr>
          <w:p w14:paraId="7E8E4CE6"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Teilmodell Bestand </w:t>
            </w:r>
          </w:p>
        </w:tc>
        <w:tc>
          <w:tcPr>
            <w:tcW w:w="601" w:type="pct"/>
          </w:tcPr>
          <w:p w14:paraId="342917CE"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ifc</w:t>
            </w:r>
            <w:proofErr w:type="spellEnd"/>
            <w:r w:rsidRPr="00637BA4">
              <w:rPr>
                <w:rFonts w:ascii="DB Head Light" w:hAnsi="DB Head Light" w:cstheme="minorHAnsi"/>
                <w:color w:val="auto"/>
                <w:sz w:val="20"/>
              </w:rPr>
              <w:t xml:space="preserve"> </w:t>
            </w:r>
          </w:p>
          <w:p w14:paraId="2783043E"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nwd</w:t>
            </w:r>
            <w:proofErr w:type="spellEnd"/>
            <w:proofErr w:type="gramEnd"/>
          </w:p>
        </w:tc>
        <w:tc>
          <w:tcPr>
            <w:tcW w:w="387" w:type="pct"/>
          </w:tcPr>
          <w:p w14:paraId="68468029"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5</w:t>
            </w:r>
          </w:p>
        </w:tc>
        <w:tc>
          <w:tcPr>
            <w:tcW w:w="948" w:type="pct"/>
          </w:tcPr>
          <w:p w14:paraId="73AF833A"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Fachmodell Vermessung </w:t>
            </w:r>
          </w:p>
        </w:tc>
      </w:tr>
      <w:tr w:rsidR="00637BA4" w:rsidRPr="00195748" w14:paraId="01241064" w14:textId="77777777" w:rsidTr="00A113A3">
        <w:tc>
          <w:tcPr>
            <w:tcW w:w="1660" w:type="pct"/>
            <w:vMerge/>
          </w:tcPr>
          <w:p w14:paraId="4DF4AC13" w14:textId="77777777" w:rsidR="00637BA4" w:rsidRPr="00510138" w:rsidRDefault="00637BA4" w:rsidP="008B15F2">
            <w:pPr>
              <w:rPr>
                <w:rFonts w:ascii="DB Head Light" w:hAnsi="DB Head Light" w:cstheme="minorHAnsi"/>
                <w:sz w:val="20"/>
              </w:rPr>
            </w:pPr>
          </w:p>
        </w:tc>
        <w:tc>
          <w:tcPr>
            <w:tcW w:w="1404" w:type="pct"/>
          </w:tcPr>
          <w:p w14:paraId="3E7A212E"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Teilmodell Neubau </w:t>
            </w:r>
          </w:p>
          <w:p w14:paraId="6E57B81A"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Bahnsteig</w:t>
            </w:r>
          </w:p>
          <w:p w14:paraId="363EA7D8" w14:textId="77777777" w:rsidR="00637BA4" w:rsidRPr="00637BA4" w:rsidRDefault="00637BA4" w:rsidP="00637BA4">
            <w:pPr>
              <w:pStyle w:val="Listenabsatz"/>
              <w:numPr>
                <w:ilvl w:val="0"/>
                <w:numId w:val="53"/>
              </w:numPr>
              <w:ind w:left="357" w:hanging="357"/>
              <w:jc w:val="left"/>
              <w:rPr>
                <w:rFonts w:ascii="DB Head Light" w:hAnsi="DB Head Light" w:cstheme="minorHAnsi"/>
                <w:color w:val="auto"/>
                <w:sz w:val="18"/>
                <w:szCs w:val="18"/>
              </w:rPr>
            </w:pPr>
            <w:r w:rsidRPr="00637BA4">
              <w:rPr>
                <w:rFonts w:ascii="DB Head Light" w:hAnsi="DB Head Light" w:cstheme="minorHAnsi"/>
                <w:color w:val="auto"/>
                <w:sz w:val="18"/>
                <w:szCs w:val="18"/>
              </w:rPr>
              <w:t>Draufsichten (Endzustand)</w:t>
            </w:r>
          </w:p>
          <w:p w14:paraId="1CB9E09D" w14:textId="77777777" w:rsidR="00637BA4" w:rsidRPr="00637BA4" w:rsidRDefault="00637BA4" w:rsidP="00637BA4">
            <w:pPr>
              <w:pStyle w:val="Listenabsatz"/>
              <w:numPr>
                <w:ilvl w:val="0"/>
                <w:numId w:val="53"/>
              </w:numPr>
              <w:ind w:left="357" w:hanging="357"/>
              <w:jc w:val="left"/>
              <w:rPr>
                <w:rFonts w:ascii="DB Head Light" w:hAnsi="DB Head Light" w:cstheme="minorHAnsi"/>
                <w:color w:val="auto"/>
                <w:sz w:val="18"/>
                <w:szCs w:val="18"/>
              </w:rPr>
            </w:pPr>
            <w:r w:rsidRPr="00637BA4">
              <w:rPr>
                <w:rFonts w:ascii="DB Head Light" w:hAnsi="DB Head Light" w:cstheme="minorHAnsi"/>
                <w:color w:val="auto"/>
                <w:sz w:val="18"/>
                <w:szCs w:val="18"/>
              </w:rPr>
              <w:t>Übersichtspläne</w:t>
            </w:r>
          </w:p>
          <w:p w14:paraId="21EAA407" w14:textId="77777777" w:rsidR="00637BA4" w:rsidRPr="00637BA4" w:rsidRDefault="00637BA4" w:rsidP="00637BA4">
            <w:pPr>
              <w:pStyle w:val="Listenabsatz"/>
              <w:numPr>
                <w:ilvl w:val="0"/>
                <w:numId w:val="53"/>
              </w:numPr>
              <w:ind w:left="357" w:hanging="357"/>
              <w:jc w:val="left"/>
              <w:rPr>
                <w:rFonts w:ascii="DB Head Light" w:hAnsi="DB Head Light" w:cstheme="minorHAnsi"/>
                <w:color w:val="auto"/>
                <w:sz w:val="20"/>
              </w:rPr>
            </w:pPr>
            <w:r w:rsidRPr="00637BA4">
              <w:rPr>
                <w:rFonts w:ascii="DB Head Light" w:hAnsi="DB Head Light" w:cstheme="minorHAnsi"/>
                <w:color w:val="auto"/>
                <w:sz w:val="18"/>
                <w:szCs w:val="18"/>
              </w:rPr>
              <w:t>Schnitte Lichtraumprofil, Gefahrenbereich</w:t>
            </w:r>
          </w:p>
          <w:p w14:paraId="41A374D6" w14:textId="77777777" w:rsidR="00637BA4" w:rsidRPr="00637BA4" w:rsidRDefault="00637BA4" w:rsidP="00637BA4">
            <w:pPr>
              <w:pStyle w:val="Listenabsatz"/>
              <w:numPr>
                <w:ilvl w:val="0"/>
                <w:numId w:val="53"/>
              </w:numPr>
              <w:ind w:left="357" w:hanging="357"/>
              <w:jc w:val="left"/>
              <w:rPr>
                <w:rFonts w:ascii="DB Head Light" w:hAnsi="DB Head Light" w:cstheme="minorHAnsi"/>
                <w:color w:val="auto"/>
                <w:sz w:val="20"/>
              </w:rPr>
            </w:pPr>
            <w:r w:rsidRPr="00637BA4">
              <w:rPr>
                <w:rFonts w:ascii="DB Head Light" w:hAnsi="DB Head Light" w:cstheme="minorHAnsi"/>
                <w:color w:val="auto"/>
                <w:sz w:val="18"/>
                <w:szCs w:val="18"/>
              </w:rPr>
              <w:t>2D-Planableitungen</w:t>
            </w:r>
          </w:p>
        </w:tc>
        <w:tc>
          <w:tcPr>
            <w:tcW w:w="601" w:type="pct"/>
          </w:tcPr>
          <w:p w14:paraId="36C61CD8"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ifc</w:t>
            </w:r>
            <w:proofErr w:type="spellEnd"/>
          </w:p>
          <w:p w14:paraId="694D61E8"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nwd</w:t>
            </w:r>
            <w:proofErr w:type="spellEnd"/>
            <w:proofErr w:type="gramEnd"/>
          </w:p>
        </w:tc>
        <w:tc>
          <w:tcPr>
            <w:tcW w:w="387" w:type="pct"/>
          </w:tcPr>
          <w:p w14:paraId="58B20082" w14:textId="77777777" w:rsidR="00637BA4" w:rsidRPr="00637BA4" w:rsidRDefault="00637BA4" w:rsidP="008B15F2">
            <w:pPr>
              <w:rPr>
                <w:rFonts w:ascii="DB Head Light" w:hAnsi="DB Head Light" w:cstheme="minorHAnsi"/>
                <w:color w:val="auto"/>
                <w:sz w:val="20"/>
              </w:rPr>
            </w:pPr>
          </w:p>
        </w:tc>
        <w:tc>
          <w:tcPr>
            <w:tcW w:w="948" w:type="pct"/>
          </w:tcPr>
          <w:p w14:paraId="3FCA6566"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Fachmodell </w:t>
            </w:r>
          </w:p>
          <w:p w14:paraId="52A0E2A7"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Objektplanung</w:t>
            </w:r>
          </w:p>
        </w:tc>
      </w:tr>
      <w:tr w:rsidR="00637BA4" w:rsidRPr="000D482B" w14:paraId="2D728544" w14:textId="77777777" w:rsidTr="00A113A3">
        <w:tc>
          <w:tcPr>
            <w:tcW w:w="1660" w:type="pct"/>
            <w:vMerge/>
          </w:tcPr>
          <w:p w14:paraId="5F957922" w14:textId="77777777" w:rsidR="00637BA4" w:rsidRPr="00510138" w:rsidRDefault="00637BA4" w:rsidP="008B15F2">
            <w:pPr>
              <w:rPr>
                <w:rFonts w:ascii="DB Head Light" w:hAnsi="DB Head Light" w:cstheme="minorHAnsi"/>
                <w:sz w:val="20"/>
              </w:rPr>
            </w:pPr>
          </w:p>
        </w:tc>
        <w:tc>
          <w:tcPr>
            <w:tcW w:w="1404" w:type="pct"/>
          </w:tcPr>
          <w:p w14:paraId="0454FF06"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Teilmodell Neubau </w:t>
            </w:r>
          </w:p>
          <w:p w14:paraId="4BC836D0"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KIB</w:t>
            </w:r>
          </w:p>
          <w:p w14:paraId="5AEB94CA" w14:textId="77777777" w:rsidR="00637BA4" w:rsidRPr="00637BA4" w:rsidRDefault="00637BA4" w:rsidP="00637BA4">
            <w:pPr>
              <w:pStyle w:val="Listenabsatz"/>
              <w:numPr>
                <w:ilvl w:val="0"/>
                <w:numId w:val="53"/>
              </w:numPr>
              <w:ind w:left="357" w:hanging="357"/>
              <w:jc w:val="left"/>
              <w:rPr>
                <w:rFonts w:ascii="DB Head Light" w:hAnsi="DB Head Light" w:cstheme="minorHAnsi"/>
                <w:color w:val="auto"/>
                <w:sz w:val="18"/>
                <w:szCs w:val="18"/>
              </w:rPr>
            </w:pPr>
            <w:r w:rsidRPr="00637BA4">
              <w:rPr>
                <w:rFonts w:ascii="DB Head Light" w:hAnsi="DB Head Light" w:cstheme="minorHAnsi"/>
                <w:color w:val="auto"/>
                <w:sz w:val="18"/>
                <w:szCs w:val="18"/>
              </w:rPr>
              <w:t>Draufsichten (Endzustand)</w:t>
            </w:r>
          </w:p>
          <w:p w14:paraId="1AB7F150" w14:textId="77777777" w:rsidR="00637BA4" w:rsidRPr="00637BA4" w:rsidRDefault="00637BA4" w:rsidP="00637BA4">
            <w:pPr>
              <w:pStyle w:val="Listenabsatz"/>
              <w:numPr>
                <w:ilvl w:val="0"/>
                <w:numId w:val="53"/>
              </w:numPr>
              <w:ind w:left="357" w:hanging="357"/>
              <w:jc w:val="left"/>
              <w:rPr>
                <w:rFonts w:ascii="DB Head Light" w:hAnsi="DB Head Light" w:cstheme="minorHAnsi"/>
                <w:color w:val="auto"/>
                <w:sz w:val="18"/>
                <w:szCs w:val="18"/>
              </w:rPr>
            </w:pPr>
            <w:r w:rsidRPr="00637BA4">
              <w:rPr>
                <w:rFonts w:ascii="DB Head Light" w:hAnsi="DB Head Light" w:cstheme="minorHAnsi"/>
                <w:color w:val="auto"/>
                <w:sz w:val="18"/>
                <w:szCs w:val="18"/>
              </w:rPr>
              <w:t>Übersichtspläne</w:t>
            </w:r>
          </w:p>
          <w:p w14:paraId="1DB13B11" w14:textId="77777777" w:rsidR="00637BA4" w:rsidRPr="00637BA4" w:rsidRDefault="00637BA4" w:rsidP="00637BA4">
            <w:pPr>
              <w:pStyle w:val="Listenabsatz"/>
              <w:numPr>
                <w:ilvl w:val="0"/>
                <w:numId w:val="53"/>
              </w:numPr>
              <w:ind w:left="357" w:hanging="357"/>
              <w:jc w:val="left"/>
              <w:rPr>
                <w:rFonts w:ascii="DB Head Light" w:hAnsi="DB Head Light" w:cstheme="minorHAnsi"/>
                <w:color w:val="auto"/>
                <w:sz w:val="20"/>
              </w:rPr>
            </w:pPr>
            <w:r w:rsidRPr="00637BA4">
              <w:rPr>
                <w:rFonts w:ascii="DB Head Light" w:hAnsi="DB Head Light" w:cstheme="minorHAnsi"/>
                <w:color w:val="auto"/>
                <w:sz w:val="18"/>
                <w:szCs w:val="18"/>
              </w:rPr>
              <w:t>Schnitte Lichtraumprofil, Gefahrenbereich</w:t>
            </w:r>
          </w:p>
          <w:p w14:paraId="3333CD13" w14:textId="77777777" w:rsidR="00637BA4" w:rsidRPr="00637BA4" w:rsidRDefault="00637BA4" w:rsidP="00637BA4">
            <w:pPr>
              <w:pStyle w:val="Listenabsatz"/>
              <w:numPr>
                <w:ilvl w:val="0"/>
                <w:numId w:val="53"/>
              </w:numPr>
              <w:ind w:left="357" w:hanging="357"/>
              <w:jc w:val="left"/>
              <w:rPr>
                <w:rFonts w:ascii="DB Head Light" w:hAnsi="DB Head Light" w:cstheme="minorHAnsi"/>
                <w:color w:val="auto"/>
                <w:sz w:val="20"/>
              </w:rPr>
            </w:pPr>
            <w:r w:rsidRPr="00637BA4">
              <w:rPr>
                <w:rFonts w:ascii="DB Head Light" w:hAnsi="DB Head Light" w:cstheme="minorHAnsi"/>
                <w:color w:val="auto"/>
                <w:sz w:val="18"/>
                <w:szCs w:val="18"/>
              </w:rPr>
              <w:t>2D-Planableitungen</w:t>
            </w:r>
          </w:p>
        </w:tc>
        <w:tc>
          <w:tcPr>
            <w:tcW w:w="601" w:type="pct"/>
          </w:tcPr>
          <w:p w14:paraId="654F19D5"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ifc</w:t>
            </w:r>
            <w:proofErr w:type="spellEnd"/>
          </w:p>
          <w:p w14:paraId="269EE89B"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rvt</w:t>
            </w:r>
            <w:proofErr w:type="spellEnd"/>
            <w:proofErr w:type="gramEnd"/>
          </w:p>
        </w:tc>
        <w:tc>
          <w:tcPr>
            <w:tcW w:w="387" w:type="pct"/>
          </w:tcPr>
          <w:p w14:paraId="394E4F30"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3+4</w:t>
            </w:r>
          </w:p>
        </w:tc>
        <w:tc>
          <w:tcPr>
            <w:tcW w:w="948" w:type="pct"/>
          </w:tcPr>
          <w:p w14:paraId="0C40A5DA"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Fachmodell </w:t>
            </w:r>
          </w:p>
          <w:p w14:paraId="272765A0"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Objektplanung</w:t>
            </w:r>
          </w:p>
        </w:tc>
      </w:tr>
      <w:tr w:rsidR="00637BA4" w:rsidRPr="000D482B" w14:paraId="5C481B2E" w14:textId="77777777" w:rsidTr="00A113A3">
        <w:tc>
          <w:tcPr>
            <w:tcW w:w="1660" w:type="pct"/>
            <w:vMerge/>
          </w:tcPr>
          <w:p w14:paraId="1D6F48E3" w14:textId="77777777" w:rsidR="00637BA4" w:rsidRPr="00510138" w:rsidRDefault="00637BA4" w:rsidP="008B15F2">
            <w:pPr>
              <w:rPr>
                <w:rFonts w:ascii="DB Head Light" w:hAnsi="DB Head Light" w:cstheme="minorHAnsi"/>
                <w:sz w:val="20"/>
              </w:rPr>
            </w:pPr>
          </w:p>
        </w:tc>
        <w:tc>
          <w:tcPr>
            <w:tcW w:w="1404" w:type="pct"/>
          </w:tcPr>
          <w:p w14:paraId="514BF55F"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Teilmodell Neubau </w:t>
            </w:r>
          </w:p>
          <w:p w14:paraId="6A110D3C"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Entwässerung</w:t>
            </w:r>
          </w:p>
        </w:tc>
        <w:tc>
          <w:tcPr>
            <w:tcW w:w="601" w:type="pct"/>
          </w:tcPr>
          <w:p w14:paraId="2B359AD4"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ifc</w:t>
            </w:r>
            <w:proofErr w:type="spellEnd"/>
          </w:p>
          <w:p w14:paraId="42817D4C"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nwd</w:t>
            </w:r>
            <w:proofErr w:type="spellEnd"/>
            <w:proofErr w:type="gramEnd"/>
          </w:p>
        </w:tc>
        <w:tc>
          <w:tcPr>
            <w:tcW w:w="387" w:type="pct"/>
          </w:tcPr>
          <w:p w14:paraId="7CB0B4FB"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5</w:t>
            </w:r>
          </w:p>
        </w:tc>
        <w:tc>
          <w:tcPr>
            <w:tcW w:w="948" w:type="pct"/>
          </w:tcPr>
          <w:p w14:paraId="221C025D"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Fachmodell </w:t>
            </w:r>
          </w:p>
          <w:p w14:paraId="279362F5"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Objektplanung</w:t>
            </w:r>
          </w:p>
        </w:tc>
      </w:tr>
      <w:tr w:rsidR="00637BA4" w:rsidRPr="000D482B" w14:paraId="61A190EF" w14:textId="77777777" w:rsidTr="00A113A3">
        <w:tc>
          <w:tcPr>
            <w:tcW w:w="1660" w:type="pct"/>
            <w:vMerge/>
          </w:tcPr>
          <w:p w14:paraId="5547AD2B" w14:textId="77777777" w:rsidR="00637BA4" w:rsidRPr="00510138" w:rsidRDefault="00637BA4" w:rsidP="008B15F2">
            <w:pPr>
              <w:rPr>
                <w:rFonts w:ascii="DB Head Light" w:hAnsi="DB Head Light" w:cstheme="minorHAnsi"/>
                <w:sz w:val="20"/>
              </w:rPr>
            </w:pPr>
          </w:p>
        </w:tc>
        <w:tc>
          <w:tcPr>
            <w:tcW w:w="1404" w:type="pct"/>
          </w:tcPr>
          <w:p w14:paraId="39CB3552"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Teilmodell </w:t>
            </w:r>
          </w:p>
          <w:p w14:paraId="43C95771"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Ausstattung und WLS</w:t>
            </w:r>
          </w:p>
        </w:tc>
        <w:tc>
          <w:tcPr>
            <w:tcW w:w="601" w:type="pct"/>
          </w:tcPr>
          <w:p w14:paraId="1E2C5CED"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ifc</w:t>
            </w:r>
            <w:proofErr w:type="spellEnd"/>
          </w:p>
          <w:p w14:paraId="26F59F87"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nwd</w:t>
            </w:r>
            <w:proofErr w:type="spellEnd"/>
            <w:proofErr w:type="gramEnd"/>
          </w:p>
        </w:tc>
        <w:tc>
          <w:tcPr>
            <w:tcW w:w="387" w:type="pct"/>
          </w:tcPr>
          <w:p w14:paraId="37F5D70F"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5</w:t>
            </w:r>
          </w:p>
        </w:tc>
        <w:tc>
          <w:tcPr>
            <w:tcW w:w="948" w:type="pct"/>
          </w:tcPr>
          <w:p w14:paraId="6D482C32"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Fachmodell </w:t>
            </w:r>
          </w:p>
          <w:p w14:paraId="04D45A87"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Objektplanung </w:t>
            </w:r>
          </w:p>
        </w:tc>
      </w:tr>
      <w:tr w:rsidR="00637BA4" w:rsidRPr="000D482B" w14:paraId="51E619FE" w14:textId="77777777" w:rsidTr="00A113A3">
        <w:tc>
          <w:tcPr>
            <w:tcW w:w="1660" w:type="pct"/>
            <w:vMerge/>
          </w:tcPr>
          <w:p w14:paraId="0E41FAE4" w14:textId="77777777" w:rsidR="00637BA4" w:rsidRPr="00510138" w:rsidRDefault="00637BA4" w:rsidP="008B15F2">
            <w:pPr>
              <w:rPr>
                <w:rFonts w:ascii="DB Head Light" w:hAnsi="DB Head Light" w:cstheme="minorHAnsi"/>
                <w:sz w:val="20"/>
              </w:rPr>
            </w:pPr>
          </w:p>
        </w:tc>
        <w:tc>
          <w:tcPr>
            <w:tcW w:w="1404" w:type="pct"/>
          </w:tcPr>
          <w:p w14:paraId="1442BD0B"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Teilmodell Rückbau</w:t>
            </w:r>
          </w:p>
        </w:tc>
        <w:tc>
          <w:tcPr>
            <w:tcW w:w="601" w:type="pct"/>
          </w:tcPr>
          <w:p w14:paraId="5F5B1C05"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ifc</w:t>
            </w:r>
            <w:proofErr w:type="spellEnd"/>
          </w:p>
          <w:p w14:paraId="454EE187"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nwd</w:t>
            </w:r>
            <w:proofErr w:type="spellEnd"/>
            <w:proofErr w:type="gramEnd"/>
          </w:p>
        </w:tc>
        <w:tc>
          <w:tcPr>
            <w:tcW w:w="387" w:type="pct"/>
          </w:tcPr>
          <w:p w14:paraId="7E2EDF97"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5</w:t>
            </w:r>
          </w:p>
        </w:tc>
        <w:tc>
          <w:tcPr>
            <w:tcW w:w="948" w:type="pct"/>
          </w:tcPr>
          <w:p w14:paraId="6744A51B"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Fachmodell </w:t>
            </w:r>
          </w:p>
          <w:p w14:paraId="4F7EE363"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Objektplanung </w:t>
            </w:r>
          </w:p>
        </w:tc>
      </w:tr>
      <w:tr w:rsidR="00637BA4" w:rsidRPr="000D482B" w14:paraId="021201F8" w14:textId="77777777" w:rsidTr="00A113A3">
        <w:tc>
          <w:tcPr>
            <w:tcW w:w="1660" w:type="pct"/>
            <w:vMerge/>
          </w:tcPr>
          <w:p w14:paraId="037FF4A0" w14:textId="77777777" w:rsidR="00637BA4" w:rsidRPr="00510138" w:rsidRDefault="00637BA4" w:rsidP="008B15F2">
            <w:pPr>
              <w:rPr>
                <w:rFonts w:ascii="DB Head Light" w:hAnsi="DB Head Light" w:cstheme="minorHAnsi"/>
                <w:sz w:val="20"/>
              </w:rPr>
            </w:pPr>
          </w:p>
        </w:tc>
        <w:tc>
          <w:tcPr>
            <w:tcW w:w="1404" w:type="pct"/>
          </w:tcPr>
          <w:p w14:paraId="5ED85F50"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Teilmodell Neubau </w:t>
            </w:r>
          </w:p>
          <w:p w14:paraId="2DCD5AF4"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EEA Bahnsteig</w:t>
            </w:r>
            <w:proofErr w:type="gramEnd"/>
            <w:r w:rsidRPr="00637BA4">
              <w:rPr>
                <w:rFonts w:ascii="DB Head Light" w:hAnsi="DB Head Light" w:cstheme="minorHAnsi"/>
                <w:color w:val="auto"/>
                <w:sz w:val="20"/>
              </w:rPr>
              <w:t xml:space="preserve"> </w:t>
            </w:r>
          </w:p>
        </w:tc>
        <w:tc>
          <w:tcPr>
            <w:tcW w:w="601" w:type="pct"/>
          </w:tcPr>
          <w:p w14:paraId="3A2702C8"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ifc</w:t>
            </w:r>
            <w:proofErr w:type="spellEnd"/>
          </w:p>
          <w:p w14:paraId="05A278B8"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nwd</w:t>
            </w:r>
            <w:proofErr w:type="spellEnd"/>
            <w:proofErr w:type="gramEnd"/>
          </w:p>
        </w:tc>
        <w:tc>
          <w:tcPr>
            <w:tcW w:w="387" w:type="pct"/>
          </w:tcPr>
          <w:p w14:paraId="44FDD7F3"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5</w:t>
            </w:r>
          </w:p>
        </w:tc>
        <w:tc>
          <w:tcPr>
            <w:tcW w:w="948" w:type="pct"/>
          </w:tcPr>
          <w:p w14:paraId="59526C74"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Fachmodell </w:t>
            </w:r>
          </w:p>
          <w:p w14:paraId="4A177C8D"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EEA</w:t>
            </w:r>
          </w:p>
        </w:tc>
      </w:tr>
      <w:tr w:rsidR="00637BA4" w:rsidRPr="000633CA" w14:paraId="0D478AAA" w14:textId="77777777" w:rsidTr="00A113A3">
        <w:tc>
          <w:tcPr>
            <w:tcW w:w="1660" w:type="pct"/>
            <w:vMerge/>
          </w:tcPr>
          <w:p w14:paraId="07E24B48" w14:textId="77777777" w:rsidR="00637BA4" w:rsidRPr="00510138" w:rsidRDefault="00637BA4" w:rsidP="008B15F2">
            <w:pPr>
              <w:rPr>
                <w:rFonts w:ascii="DB Head Light" w:hAnsi="DB Head Light" w:cstheme="minorHAnsi"/>
                <w:sz w:val="20"/>
              </w:rPr>
            </w:pPr>
          </w:p>
        </w:tc>
        <w:tc>
          <w:tcPr>
            <w:tcW w:w="1404" w:type="pct"/>
          </w:tcPr>
          <w:p w14:paraId="0F6EC7E0"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Neubau Gewerk </w:t>
            </w:r>
          </w:p>
          <w:p w14:paraId="27F6A81F"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LST </w:t>
            </w:r>
          </w:p>
          <w:p w14:paraId="3C9C69FE" w14:textId="77777777" w:rsidR="00637BA4" w:rsidRPr="00637BA4" w:rsidRDefault="00637BA4" w:rsidP="008B15F2">
            <w:pPr>
              <w:rPr>
                <w:rFonts w:ascii="DB Head Light" w:hAnsi="DB Head Light" w:cstheme="minorHAnsi"/>
                <w:color w:val="auto"/>
                <w:sz w:val="20"/>
              </w:rPr>
            </w:pPr>
          </w:p>
        </w:tc>
        <w:tc>
          <w:tcPr>
            <w:tcW w:w="601" w:type="pct"/>
          </w:tcPr>
          <w:p w14:paraId="579B045C"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dgn</w:t>
            </w:r>
            <w:proofErr w:type="spellEnd"/>
            <w:proofErr w:type="gramEnd"/>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dwg</w:t>
            </w:r>
            <w:proofErr w:type="spellEnd"/>
          </w:p>
          <w:p w14:paraId="71031FBA"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ifc</w:t>
            </w:r>
            <w:proofErr w:type="spellEnd"/>
          </w:p>
          <w:p w14:paraId="1FE50866"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nwd</w:t>
            </w:r>
            <w:proofErr w:type="spellEnd"/>
            <w:proofErr w:type="gramEnd"/>
          </w:p>
        </w:tc>
        <w:tc>
          <w:tcPr>
            <w:tcW w:w="387" w:type="pct"/>
          </w:tcPr>
          <w:p w14:paraId="30800533"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5</w:t>
            </w:r>
          </w:p>
        </w:tc>
        <w:tc>
          <w:tcPr>
            <w:tcW w:w="948" w:type="pct"/>
          </w:tcPr>
          <w:p w14:paraId="3A544EB1"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Fachmodell </w:t>
            </w:r>
          </w:p>
          <w:p w14:paraId="4F5BBBFC"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LST</w:t>
            </w:r>
          </w:p>
        </w:tc>
      </w:tr>
      <w:tr w:rsidR="00637BA4" w:rsidRPr="000633CA" w14:paraId="5368D94D" w14:textId="77777777" w:rsidTr="00A113A3">
        <w:tc>
          <w:tcPr>
            <w:tcW w:w="1660" w:type="pct"/>
            <w:vMerge/>
          </w:tcPr>
          <w:p w14:paraId="0C9F669D" w14:textId="77777777" w:rsidR="00637BA4" w:rsidRPr="00510138" w:rsidRDefault="00637BA4" w:rsidP="008B15F2">
            <w:pPr>
              <w:rPr>
                <w:rFonts w:ascii="DB Head Light" w:hAnsi="DB Head Light" w:cstheme="minorHAnsi"/>
                <w:sz w:val="20"/>
              </w:rPr>
            </w:pPr>
          </w:p>
        </w:tc>
        <w:tc>
          <w:tcPr>
            <w:tcW w:w="1404" w:type="pct"/>
          </w:tcPr>
          <w:p w14:paraId="5A305A1E"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Neubau Gewerk </w:t>
            </w:r>
          </w:p>
          <w:p w14:paraId="0BFE1CE0"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50Hz</w:t>
            </w:r>
          </w:p>
        </w:tc>
        <w:tc>
          <w:tcPr>
            <w:tcW w:w="601" w:type="pct"/>
          </w:tcPr>
          <w:p w14:paraId="2EA66709"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dgn</w:t>
            </w:r>
            <w:proofErr w:type="spellEnd"/>
            <w:proofErr w:type="gramEnd"/>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dwg</w:t>
            </w:r>
            <w:proofErr w:type="spellEnd"/>
          </w:p>
          <w:p w14:paraId="40CB9DCF"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ifc</w:t>
            </w:r>
            <w:proofErr w:type="spellEnd"/>
          </w:p>
          <w:p w14:paraId="5E71EA5C" w14:textId="77777777" w:rsidR="00637BA4" w:rsidRPr="00637BA4" w:rsidRDefault="00637BA4" w:rsidP="008B15F2">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nwd</w:t>
            </w:r>
            <w:proofErr w:type="spellEnd"/>
            <w:proofErr w:type="gramEnd"/>
          </w:p>
        </w:tc>
        <w:tc>
          <w:tcPr>
            <w:tcW w:w="387" w:type="pct"/>
          </w:tcPr>
          <w:p w14:paraId="5338B54B"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5</w:t>
            </w:r>
          </w:p>
        </w:tc>
        <w:tc>
          <w:tcPr>
            <w:tcW w:w="948" w:type="pct"/>
          </w:tcPr>
          <w:p w14:paraId="418FF156"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Fachmodell </w:t>
            </w:r>
          </w:p>
          <w:p w14:paraId="4A2A4A15"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50 Hz</w:t>
            </w:r>
          </w:p>
        </w:tc>
      </w:tr>
      <w:tr w:rsidR="00637BA4" w:rsidRPr="000633CA" w14:paraId="2E74EDAE" w14:textId="77777777" w:rsidTr="00A113A3">
        <w:tc>
          <w:tcPr>
            <w:tcW w:w="1660" w:type="pct"/>
            <w:vMerge/>
          </w:tcPr>
          <w:p w14:paraId="7865385C" w14:textId="77777777" w:rsidR="00637BA4" w:rsidRPr="00510138" w:rsidRDefault="00637BA4" w:rsidP="008B15F2">
            <w:pPr>
              <w:rPr>
                <w:rFonts w:ascii="DB Head Light" w:hAnsi="DB Head Light" w:cstheme="minorHAnsi"/>
                <w:sz w:val="20"/>
              </w:rPr>
            </w:pPr>
          </w:p>
        </w:tc>
        <w:tc>
          <w:tcPr>
            <w:tcW w:w="1404" w:type="pct"/>
          </w:tcPr>
          <w:p w14:paraId="5E301602"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Teilmodell </w:t>
            </w:r>
          </w:p>
          <w:p w14:paraId="75C93CD7"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Baugrund</w:t>
            </w:r>
          </w:p>
        </w:tc>
        <w:tc>
          <w:tcPr>
            <w:tcW w:w="601" w:type="pct"/>
          </w:tcPr>
          <w:p w14:paraId="442FF672" w14:textId="77777777" w:rsidR="00637BA4" w:rsidRPr="00637BA4" w:rsidRDefault="00637BA4" w:rsidP="008B15F2">
            <w:pPr>
              <w:rPr>
                <w:rFonts w:ascii="DB Head Light" w:hAnsi="DB Head Light" w:cstheme="minorHAnsi"/>
                <w:color w:val="auto"/>
                <w:sz w:val="20"/>
              </w:rPr>
            </w:pPr>
            <w:proofErr w:type="spellStart"/>
            <w:r w:rsidRPr="00637BA4">
              <w:rPr>
                <w:rFonts w:ascii="DB Head Light" w:hAnsi="DB Head Light" w:cstheme="minorHAnsi"/>
                <w:color w:val="auto"/>
                <w:sz w:val="20"/>
              </w:rPr>
              <w:t>dgn</w:t>
            </w:r>
            <w:proofErr w:type="spellEnd"/>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dwg</w:t>
            </w:r>
            <w:proofErr w:type="spellEnd"/>
          </w:p>
          <w:p w14:paraId="7F0E5471"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ifc</w:t>
            </w:r>
            <w:proofErr w:type="spellEnd"/>
          </w:p>
          <w:p w14:paraId="63CA7BDE"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pdf</w:t>
            </w:r>
            <w:proofErr w:type="spellEnd"/>
          </w:p>
        </w:tc>
        <w:tc>
          <w:tcPr>
            <w:tcW w:w="387" w:type="pct"/>
          </w:tcPr>
          <w:p w14:paraId="69FEE78F"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5</w:t>
            </w:r>
          </w:p>
        </w:tc>
        <w:tc>
          <w:tcPr>
            <w:tcW w:w="948" w:type="pct"/>
          </w:tcPr>
          <w:p w14:paraId="73065913"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 xml:space="preserve">Fachmodell </w:t>
            </w:r>
          </w:p>
          <w:p w14:paraId="55941EF8" w14:textId="77777777" w:rsidR="00637BA4" w:rsidRPr="00637BA4" w:rsidRDefault="00637BA4" w:rsidP="008B15F2">
            <w:pPr>
              <w:rPr>
                <w:rFonts w:ascii="DB Head Light" w:hAnsi="DB Head Light" w:cstheme="minorHAnsi"/>
                <w:color w:val="auto"/>
                <w:sz w:val="20"/>
              </w:rPr>
            </w:pPr>
            <w:r w:rsidRPr="00637BA4">
              <w:rPr>
                <w:rFonts w:ascii="DB Head Light" w:hAnsi="DB Head Light" w:cstheme="minorHAnsi"/>
                <w:color w:val="auto"/>
                <w:sz w:val="20"/>
              </w:rPr>
              <w:t>Baugrund</w:t>
            </w:r>
          </w:p>
        </w:tc>
      </w:tr>
      <w:tr w:rsidR="00A113A3" w:rsidRPr="000633CA" w14:paraId="4BEA54D7" w14:textId="77777777" w:rsidTr="00A113A3">
        <w:tc>
          <w:tcPr>
            <w:tcW w:w="1660" w:type="pct"/>
          </w:tcPr>
          <w:p w14:paraId="0B73CDA8" w14:textId="77777777" w:rsidR="00A113A3" w:rsidRDefault="00A113A3" w:rsidP="00A113A3">
            <w:pPr>
              <w:rPr>
                <w:rFonts w:ascii="DB Head Light" w:hAnsi="DB Head Light" w:cstheme="minorHAnsi"/>
                <w:sz w:val="20"/>
              </w:rPr>
            </w:pPr>
            <w:r>
              <w:rPr>
                <w:rFonts w:ascii="DB Head Light" w:hAnsi="DB Head Light" w:cstheme="minorHAnsi"/>
                <w:sz w:val="20"/>
              </w:rPr>
              <w:t>As-Built-Modell</w:t>
            </w:r>
          </w:p>
          <w:p w14:paraId="67A52EC5" w14:textId="401F5A6A" w:rsidR="00A113A3" w:rsidRPr="00510138" w:rsidRDefault="00A113A3" w:rsidP="00A113A3">
            <w:pPr>
              <w:rPr>
                <w:rFonts w:ascii="DB Head Light" w:hAnsi="DB Head Light" w:cstheme="minorHAnsi"/>
                <w:sz w:val="20"/>
              </w:rPr>
            </w:pPr>
            <w:r>
              <w:rPr>
                <w:rFonts w:ascii="DB Head Light" w:hAnsi="DB Head Light" w:cstheme="minorHAnsi"/>
                <w:sz w:val="20"/>
              </w:rPr>
              <w:t>(Ende Leistungsphase 8)</w:t>
            </w:r>
          </w:p>
        </w:tc>
        <w:tc>
          <w:tcPr>
            <w:tcW w:w="1404" w:type="pct"/>
          </w:tcPr>
          <w:p w14:paraId="15CE6A88" w14:textId="77777777" w:rsidR="00A113A3" w:rsidRDefault="00A113A3" w:rsidP="00A113A3">
            <w:pPr>
              <w:rPr>
                <w:rFonts w:ascii="DB Head Light" w:hAnsi="DB Head Light" w:cstheme="minorHAnsi"/>
                <w:color w:val="auto"/>
                <w:sz w:val="20"/>
              </w:rPr>
            </w:pPr>
            <w:r>
              <w:rPr>
                <w:rFonts w:ascii="DB Head Light" w:hAnsi="DB Head Light" w:cstheme="minorHAnsi"/>
                <w:color w:val="auto"/>
                <w:sz w:val="20"/>
              </w:rPr>
              <w:t>Endzustand Modell</w:t>
            </w:r>
          </w:p>
          <w:p w14:paraId="470029C9" w14:textId="25DFFF84" w:rsidR="0023213C" w:rsidRPr="00637BA4" w:rsidRDefault="0023213C" w:rsidP="0023213C">
            <w:pPr>
              <w:pStyle w:val="Listenabsatz"/>
              <w:ind w:left="357"/>
              <w:jc w:val="left"/>
              <w:rPr>
                <w:rFonts w:ascii="DB Head Light" w:hAnsi="DB Head Light" w:cstheme="minorHAnsi"/>
                <w:color w:val="auto"/>
                <w:sz w:val="20"/>
              </w:rPr>
            </w:pPr>
          </w:p>
        </w:tc>
        <w:tc>
          <w:tcPr>
            <w:tcW w:w="601" w:type="pct"/>
          </w:tcPr>
          <w:p w14:paraId="02620848" w14:textId="77777777" w:rsidR="00A113A3" w:rsidRDefault="00A113A3" w:rsidP="00A113A3">
            <w:pPr>
              <w:rPr>
                <w:rFonts w:ascii="DB Head Light" w:hAnsi="DB Head Light" w:cstheme="minorHAnsi"/>
                <w:color w:val="auto"/>
                <w:sz w:val="20"/>
              </w:rPr>
            </w:pPr>
            <w:proofErr w:type="gramStart"/>
            <w:r w:rsidRPr="00637BA4">
              <w:rPr>
                <w:rFonts w:ascii="DB Head Light" w:hAnsi="DB Head Light" w:cstheme="minorHAnsi"/>
                <w:color w:val="auto"/>
                <w:sz w:val="20"/>
              </w:rPr>
              <w:t>.</w:t>
            </w:r>
            <w:proofErr w:type="spellStart"/>
            <w:r w:rsidRPr="00637BA4">
              <w:rPr>
                <w:rFonts w:ascii="DB Head Light" w:hAnsi="DB Head Light" w:cstheme="minorHAnsi"/>
                <w:color w:val="auto"/>
                <w:sz w:val="20"/>
              </w:rPr>
              <w:t>nwd</w:t>
            </w:r>
            <w:proofErr w:type="spellEnd"/>
            <w:proofErr w:type="gramEnd"/>
          </w:p>
          <w:p w14:paraId="6C4FE546" w14:textId="6761382E" w:rsidR="00A113A3" w:rsidRPr="00637BA4" w:rsidRDefault="00A113A3" w:rsidP="00A113A3">
            <w:pPr>
              <w:rPr>
                <w:rFonts w:ascii="DB Head Light" w:hAnsi="DB Head Light" w:cstheme="minorHAnsi"/>
                <w:color w:val="auto"/>
                <w:sz w:val="20"/>
              </w:rPr>
            </w:pPr>
            <w:r>
              <w:rPr>
                <w:rFonts w:ascii="DB Head Light" w:hAnsi="DB Head Light" w:cstheme="minorHAnsi"/>
                <w:color w:val="auto"/>
                <w:sz w:val="20"/>
              </w:rPr>
              <w:t>.</w:t>
            </w:r>
            <w:proofErr w:type="spellStart"/>
            <w:r>
              <w:rPr>
                <w:rFonts w:ascii="DB Head Light" w:hAnsi="DB Head Light" w:cstheme="minorHAnsi"/>
                <w:color w:val="auto"/>
                <w:sz w:val="20"/>
              </w:rPr>
              <w:t>ifc</w:t>
            </w:r>
            <w:proofErr w:type="spellEnd"/>
          </w:p>
        </w:tc>
        <w:tc>
          <w:tcPr>
            <w:tcW w:w="387" w:type="pct"/>
          </w:tcPr>
          <w:p w14:paraId="501BA5CA" w14:textId="0F1C9481" w:rsidR="00A113A3" w:rsidRPr="00637BA4" w:rsidRDefault="00A113A3" w:rsidP="00A113A3">
            <w:pPr>
              <w:rPr>
                <w:rFonts w:ascii="DB Head Light" w:hAnsi="DB Head Light" w:cstheme="minorHAnsi"/>
                <w:color w:val="auto"/>
                <w:sz w:val="20"/>
              </w:rPr>
            </w:pPr>
            <w:r>
              <w:rPr>
                <w:rFonts w:ascii="DB Head Light" w:hAnsi="DB Head Light" w:cstheme="minorHAnsi"/>
                <w:color w:val="auto"/>
                <w:sz w:val="20"/>
              </w:rPr>
              <w:t>8</w:t>
            </w:r>
          </w:p>
        </w:tc>
        <w:tc>
          <w:tcPr>
            <w:tcW w:w="948" w:type="pct"/>
          </w:tcPr>
          <w:p w14:paraId="4FB41DDC" w14:textId="01EE89D4" w:rsidR="00A113A3" w:rsidRPr="00637BA4" w:rsidRDefault="00A113A3" w:rsidP="00A113A3">
            <w:pPr>
              <w:rPr>
                <w:rFonts w:ascii="DB Head Light" w:hAnsi="DB Head Light" w:cstheme="minorHAnsi"/>
                <w:color w:val="auto"/>
                <w:sz w:val="20"/>
              </w:rPr>
            </w:pPr>
            <w:r w:rsidRPr="00637BA4">
              <w:rPr>
                <w:rFonts w:ascii="DB Head Light" w:hAnsi="DB Head Light" w:cstheme="minorHAnsi"/>
                <w:color w:val="auto"/>
                <w:sz w:val="20"/>
              </w:rPr>
              <w:t>BIM-Koordinator</w:t>
            </w:r>
          </w:p>
        </w:tc>
      </w:tr>
      <w:bookmarkEnd w:id="232"/>
    </w:tbl>
    <w:p w14:paraId="5B2D273B" w14:textId="0BB8394E" w:rsidR="00057795" w:rsidRDefault="00057795" w:rsidP="0004081D">
      <w:pPr>
        <w:pStyle w:val="Textkrper"/>
        <w:ind w:left="360"/>
        <w:jc w:val="left"/>
        <w:rPr>
          <w:color w:val="4BACC6" w:themeColor="accent5"/>
        </w:rPr>
      </w:pPr>
    </w:p>
    <w:p w14:paraId="677F8C97" w14:textId="77777777" w:rsidR="00637BA4" w:rsidRDefault="00637BA4" w:rsidP="0004081D">
      <w:pPr>
        <w:pStyle w:val="Textkrper"/>
        <w:ind w:left="360"/>
        <w:jc w:val="left"/>
        <w:rPr>
          <w:color w:val="4BACC6" w:themeColor="accent5"/>
        </w:rPr>
      </w:pPr>
    </w:p>
    <w:p w14:paraId="219603F6" w14:textId="77777777" w:rsidR="00637BA4" w:rsidRDefault="00637BA4" w:rsidP="0004081D">
      <w:pPr>
        <w:pStyle w:val="Textkrper"/>
        <w:ind w:left="360"/>
        <w:jc w:val="left"/>
        <w:rPr>
          <w:color w:val="4BACC6" w:themeColor="accent5"/>
        </w:rPr>
      </w:pPr>
    </w:p>
    <w:p w14:paraId="67C6BCEF" w14:textId="77777777" w:rsidR="00637BA4" w:rsidRDefault="00637BA4" w:rsidP="0004081D">
      <w:pPr>
        <w:pStyle w:val="Textkrper"/>
        <w:ind w:left="360"/>
        <w:jc w:val="left"/>
        <w:rPr>
          <w:color w:val="4BACC6" w:themeColor="accent5"/>
        </w:rPr>
      </w:pPr>
    </w:p>
    <w:p w14:paraId="34A5A8A3" w14:textId="77777777" w:rsidR="00637BA4" w:rsidRDefault="00637BA4" w:rsidP="0004081D">
      <w:pPr>
        <w:pStyle w:val="Textkrper"/>
        <w:ind w:left="360"/>
        <w:jc w:val="left"/>
        <w:rPr>
          <w:color w:val="4BACC6" w:themeColor="accent5"/>
        </w:rPr>
      </w:pPr>
    </w:p>
    <w:p w14:paraId="0A234B5C" w14:textId="77777777" w:rsidR="00637BA4" w:rsidRPr="009B748F" w:rsidRDefault="00637BA4" w:rsidP="0004081D">
      <w:pPr>
        <w:pStyle w:val="Textkrper"/>
        <w:ind w:left="360"/>
        <w:jc w:val="left"/>
        <w:rPr>
          <w:color w:val="4BACC6" w:themeColor="accent5"/>
        </w:rPr>
      </w:pPr>
    </w:p>
    <w:p w14:paraId="1BEDB8AC" w14:textId="77777777" w:rsidR="00AC615B" w:rsidRDefault="00CC3413">
      <w:pPr>
        <w:pStyle w:val="berschrift3"/>
      </w:pPr>
      <w:bookmarkStart w:id="233" w:name="scroll-bookmark-59"/>
      <w:bookmarkStart w:id="234" w:name="scroll-bookmark-60"/>
      <w:bookmarkStart w:id="235" w:name="_Toc191382638"/>
      <w:bookmarkEnd w:id="233"/>
      <w:r>
        <w:lastRenderedPageBreak/>
        <w:t>8.2 Koordinatensystem</w:t>
      </w:r>
      <w:bookmarkEnd w:id="234"/>
      <w:bookmarkEnd w:id="235"/>
    </w:p>
    <w:p w14:paraId="09D2570F" w14:textId="1A421D0B" w:rsidR="00AC615B" w:rsidRDefault="00CC3413">
      <w:r>
        <w:t>Das Koordinatensystem Verkehrsanlagen ist gemäß BIM-Pflichtenheft anzuwenden und vom AN in einer CAD-Datei (z.B. .</w:t>
      </w:r>
      <w:proofErr w:type="spellStart"/>
      <w:r>
        <w:t>dwg</w:t>
      </w:r>
      <w:proofErr w:type="spellEnd"/>
      <w:r>
        <w:t xml:space="preserve">) für das lokale Koordinatensystem Personenbahnhöfe und DB_REF2016 zu dokumentieren. Darüber hinaus ist der verwendete Transformationsparametersatz vom AN zu übergeben </w:t>
      </w:r>
      <w:r w:rsidR="0004081D">
        <w:t>sowie Angaben</w:t>
      </w:r>
      <w:r>
        <w:t xml:space="preserve"> zum Koordinationskörper allen Projektbeteiligten zur Verfügung zu stellen.</w:t>
      </w:r>
      <w:r>
        <w:rPr>
          <w:color w:val="D13438"/>
        </w:rPr>
        <w:t> </w:t>
      </w:r>
    </w:p>
    <w:p w14:paraId="507C67A0" w14:textId="77777777" w:rsidR="00AC615B" w:rsidRDefault="00CC3413">
      <w:pPr>
        <w:rPr>
          <w:b/>
          <w:i/>
          <w:u w:val="single"/>
        </w:rPr>
      </w:pPr>
      <w:r>
        <w:rPr>
          <w:b/>
          <w:i/>
          <w:u w:val="single"/>
        </w:rPr>
        <w:t>Koordinatensystem:</w:t>
      </w:r>
    </w:p>
    <w:p w14:paraId="5D1DA126" w14:textId="07DA99B6" w:rsidR="00A90D08" w:rsidRDefault="00A90D08" w:rsidP="00A90D08">
      <w:pPr>
        <w:pStyle w:val="Textkrper"/>
        <w:spacing w:before="121"/>
        <w:rPr>
          <w:i/>
          <w:color w:val="4BACC6" w:themeColor="accent5"/>
        </w:rPr>
      </w:pPr>
      <w:proofErr w:type="spellStart"/>
      <w:r w:rsidRPr="001A5280">
        <w:rPr>
          <w:i/>
          <w:color w:val="4BACC6" w:themeColor="accent5"/>
        </w:rPr>
        <w:t>DBRef</w:t>
      </w:r>
      <w:proofErr w:type="spellEnd"/>
      <w:r w:rsidRPr="001A5280">
        <w:rPr>
          <w:i/>
          <w:color w:val="4BACC6" w:themeColor="accent5"/>
        </w:rPr>
        <w:t xml:space="preserve"> GK</w:t>
      </w:r>
      <w:r>
        <w:rPr>
          <w:i/>
          <w:color w:val="4BACC6" w:themeColor="accent5"/>
        </w:rPr>
        <w:t>4</w:t>
      </w:r>
      <w:r w:rsidRPr="001A5280">
        <w:rPr>
          <w:i/>
          <w:color w:val="4BACC6" w:themeColor="accent5"/>
        </w:rPr>
        <w:t xml:space="preserve"> </w:t>
      </w:r>
    </w:p>
    <w:p w14:paraId="3B2C1213" w14:textId="77777777" w:rsidR="001B0413" w:rsidRDefault="001B0413" w:rsidP="001B0413">
      <w:pPr>
        <w:pStyle w:val="Textkrper"/>
        <w:spacing w:before="121"/>
        <w:rPr>
          <w:b/>
          <w:i/>
          <w:u w:val="thick"/>
        </w:rPr>
      </w:pPr>
      <w:r>
        <w:rPr>
          <w:b/>
          <w:i/>
          <w:u w:val="thick"/>
        </w:rPr>
        <w:t>Projektnullpunkt</w:t>
      </w:r>
      <w:r w:rsidRPr="006C7F02">
        <w:rPr>
          <w:b/>
          <w:i/>
          <w:u w:val="thick"/>
        </w:rPr>
        <w:t>:</w:t>
      </w:r>
    </w:p>
    <w:p w14:paraId="24BE41FD" w14:textId="14063A5A" w:rsidR="001B0413" w:rsidRPr="001A5280" w:rsidRDefault="001B0413" w:rsidP="001B0413">
      <w:pPr>
        <w:pStyle w:val="Textkrper"/>
        <w:spacing w:before="121"/>
        <w:rPr>
          <w:b/>
          <w:i/>
          <w:color w:val="4BACC6" w:themeColor="accent5"/>
          <w:u w:val="thick"/>
        </w:rPr>
      </w:pPr>
      <w:r>
        <w:rPr>
          <w:i/>
          <w:color w:val="4BACC6" w:themeColor="accent5"/>
        </w:rPr>
        <w:t>Nordwest Ecke des</w:t>
      </w:r>
      <w:r w:rsidRPr="001A5280">
        <w:rPr>
          <w:i/>
          <w:color w:val="4BACC6" w:themeColor="accent5"/>
        </w:rPr>
        <w:t xml:space="preserve"> EG als Projekt-Basispunkt festgelegt </w:t>
      </w:r>
    </w:p>
    <w:p w14:paraId="31F64DA5" w14:textId="77777777" w:rsidR="001B0413" w:rsidRPr="006C7F02" w:rsidRDefault="001B0413" w:rsidP="001B0413">
      <w:pPr>
        <w:pStyle w:val="Textkrper"/>
        <w:spacing w:before="6" w:after="1"/>
        <w:rPr>
          <w:b/>
          <w:i/>
          <w:sz w:val="1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12"/>
        <w:gridCol w:w="2410"/>
      </w:tblGrid>
      <w:tr w:rsidR="001B0413" w:rsidRPr="002F56CA" w14:paraId="40CF3BA5" w14:textId="77777777" w:rsidTr="0044196B">
        <w:trPr>
          <w:trHeight w:val="371"/>
        </w:trPr>
        <w:tc>
          <w:tcPr>
            <w:tcW w:w="4112" w:type="dxa"/>
            <w:tcBorders>
              <w:top w:val="nil"/>
              <w:left w:val="nil"/>
            </w:tcBorders>
          </w:tcPr>
          <w:p w14:paraId="510D7866" w14:textId="77777777" w:rsidR="001B0413" w:rsidRPr="002F56CA" w:rsidRDefault="001B0413" w:rsidP="0044196B">
            <w:pPr>
              <w:pStyle w:val="TableParagraph"/>
              <w:rPr>
                <w:rFonts w:ascii="DB Office" w:hAnsi="DB Office"/>
                <w:i w:val="0"/>
                <w:sz w:val="20"/>
              </w:rPr>
            </w:pPr>
          </w:p>
        </w:tc>
        <w:tc>
          <w:tcPr>
            <w:tcW w:w="2410" w:type="dxa"/>
            <w:shd w:val="clear" w:color="auto" w:fill="D9D9D9"/>
          </w:tcPr>
          <w:p w14:paraId="0CD0C982" w14:textId="47BFBDD9" w:rsidR="001B0413" w:rsidRPr="00EF5A4D" w:rsidRDefault="001B0413" w:rsidP="0044196B">
            <w:pPr>
              <w:pStyle w:val="TableParagraph"/>
              <w:ind w:left="107"/>
              <w:rPr>
                <w:rFonts w:ascii="DB Office" w:hAnsi="DB Office"/>
                <w:b/>
                <w:i w:val="0"/>
              </w:rPr>
            </w:pPr>
            <w:r w:rsidRPr="00EF5A4D">
              <w:rPr>
                <w:rFonts w:ascii="DB Office" w:hAnsi="DB Office"/>
                <w:b/>
              </w:rPr>
              <w:t xml:space="preserve">In </w:t>
            </w:r>
            <w:r>
              <w:rPr>
                <w:rFonts w:ascii="DB Office" w:hAnsi="DB Office"/>
                <w:b/>
              </w:rPr>
              <w:t xml:space="preserve">DB </w:t>
            </w:r>
            <w:proofErr w:type="spellStart"/>
            <w:r>
              <w:rPr>
                <w:rFonts w:ascii="DB Office" w:hAnsi="DB Office"/>
                <w:b/>
              </w:rPr>
              <w:t>Ref</w:t>
            </w:r>
            <w:proofErr w:type="spellEnd"/>
            <w:r>
              <w:rPr>
                <w:rFonts w:ascii="DB Office" w:hAnsi="DB Office"/>
                <w:b/>
              </w:rPr>
              <w:t xml:space="preserve"> GK4</w:t>
            </w:r>
          </w:p>
        </w:tc>
      </w:tr>
      <w:tr w:rsidR="001B0413" w:rsidRPr="002F56CA" w14:paraId="6593139B" w14:textId="77777777" w:rsidTr="0044196B">
        <w:trPr>
          <w:trHeight w:val="374"/>
        </w:trPr>
        <w:tc>
          <w:tcPr>
            <w:tcW w:w="4112" w:type="dxa"/>
            <w:shd w:val="clear" w:color="auto" w:fill="D9D9D9"/>
          </w:tcPr>
          <w:p w14:paraId="6930045A" w14:textId="77777777" w:rsidR="001B0413" w:rsidRPr="002F56CA" w:rsidRDefault="001B0413" w:rsidP="0044196B">
            <w:pPr>
              <w:pStyle w:val="TableParagraph"/>
              <w:ind w:left="107"/>
              <w:rPr>
                <w:rFonts w:ascii="DB Office" w:hAnsi="DB Office"/>
                <w:b/>
                <w:i w:val="0"/>
              </w:rPr>
            </w:pPr>
            <w:r w:rsidRPr="002F56CA">
              <w:rPr>
                <w:rFonts w:ascii="DB Office" w:hAnsi="DB Office"/>
                <w:b/>
              </w:rPr>
              <w:t>N/S (Hochwert)</w:t>
            </w:r>
          </w:p>
        </w:tc>
        <w:tc>
          <w:tcPr>
            <w:tcW w:w="2410" w:type="dxa"/>
          </w:tcPr>
          <w:p w14:paraId="7223E19C" w14:textId="309AAD75" w:rsidR="001B0413" w:rsidRPr="001A5280" w:rsidRDefault="001B0413" w:rsidP="0044196B">
            <w:pPr>
              <w:pStyle w:val="TableParagraph"/>
              <w:ind w:left="107"/>
              <w:rPr>
                <w:rFonts w:ascii="DB Office" w:hAnsi="DB Office"/>
                <w:i w:val="0"/>
                <w:color w:val="4BACC6" w:themeColor="accent5"/>
              </w:rPr>
            </w:pPr>
            <w:r w:rsidRPr="001B0413">
              <w:rPr>
                <w:rFonts w:ascii="Calibri" w:hAnsi="Calibri" w:cs="Calibri"/>
                <w:color w:val="4BACC6" w:themeColor="accent5"/>
              </w:rPr>
              <w:t>5685699,9740</w:t>
            </w:r>
            <w:r w:rsidRPr="001A5280">
              <w:rPr>
                <w:rFonts w:ascii="Calibri" w:hAnsi="Calibri" w:cs="Calibri"/>
                <w:color w:val="4BACC6" w:themeColor="accent5"/>
              </w:rPr>
              <w:t xml:space="preserve"> m</w:t>
            </w:r>
          </w:p>
        </w:tc>
      </w:tr>
      <w:tr w:rsidR="001B0413" w:rsidRPr="002F56CA" w14:paraId="79B9B8F9" w14:textId="77777777" w:rsidTr="0044196B">
        <w:trPr>
          <w:trHeight w:val="371"/>
        </w:trPr>
        <w:tc>
          <w:tcPr>
            <w:tcW w:w="4112" w:type="dxa"/>
            <w:shd w:val="clear" w:color="auto" w:fill="D9D9D9"/>
          </w:tcPr>
          <w:p w14:paraId="56641DEA" w14:textId="77777777" w:rsidR="001B0413" w:rsidRPr="002F56CA" w:rsidRDefault="001B0413" w:rsidP="0044196B">
            <w:pPr>
              <w:pStyle w:val="TableParagraph"/>
              <w:ind w:left="107"/>
              <w:rPr>
                <w:rFonts w:ascii="DB Office" w:hAnsi="DB Office"/>
                <w:b/>
                <w:i w:val="0"/>
              </w:rPr>
            </w:pPr>
            <w:r w:rsidRPr="002F56CA">
              <w:rPr>
                <w:rFonts w:ascii="DB Office" w:hAnsi="DB Office"/>
                <w:b/>
              </w:rPr>
              <w:t>O/W (Rechtswert)</w:t>
            </w:r>
          </w:p>
        </w:tc>
        <w:tc>
          <w:tcPr>
            <w:tcW w:w="2410" w:type="dxa"/>
          </w:tcPr>
          <w:p w14:paraId="59DC7678" w14:textId="42E3C0F4" w:rsidR="001B0413" w:rsidRPr="001A5280" w:rsidRDefault="001B0413" w:rsidP="0044196B">
            <w:pPr>
              <w:pStyle w:val="TableParagraph"/>
              <w:ind w:left="107"/>
              <w:rPr>
                <w:rFonts w:ascii="DB Office" w:hAnsi="DB Office"/>
                <w:i w:val="0"/>
                <w:color w:val="4BACC6" w:themeColor="accent5"/>
              </w:rPr>
            </w:pPr>
            <w:r w:rsidRPr="001B0413">
              <w:rPr>
                <w:rFonts w:ascii="Calibri" w:hAnsi="Calibri" w:cs="Calibri"/>
                <w:color w:val="4BACC6" w:themeColor="accent5"/>
              </w:rPr>
              <w:t xml:space="preserve">4500597,8330 </w:t>
            </w:r>
            <w:r w:rsidRPr="001A5280">
              <w:rPr>
                <w:rFonts w:ascii="Calibri" w:hAnsi="Calibri" w:cs="Calibri"/>
                <w:color w:val="4BACC6" w:themeColor="accent5"/>
              </w:rPr>
              <w:t>m</w:t>
            </w:r>
          </w:p>
        </w:tc>
      </w:tr>
      <w:tr w:rsidR="001B0413" w:rsidRPr="002F56CA" w14:paraId="5788A3C6" w14:textId="77777777" w:rsidTr="0044196B">
        <w:trPr>
          <w:trHeight w:val="374"/>
        </w:trPr>
        <w:tc>
          <w:tcPr>
            <w:tcW w:w="4112" w:type="dxa"/>
            <w:shd w:val="clear" w:color="auto" w:fill="D9D9D9"/>
          </w:tcPr>
          <w:p w14:paraId="64FA316D" w14:textId="77777777" w:rsidR="001B0413" w:rsidRPr="002F56CA" w:rsidRDefault="001B0413" w:rsidP="0044196B">
            <w:pPr>
              <w:pStyle w:val="TableParagraph"/>
              <w:ind w:left="107"/>
              <w:rPr>
                <w:rFonts w:ascii="DB Office" w:hAnsi="DB Office"/>
                <w:b/>
                <w:i w:val="0"/>
              </w:rPr>
            </w:pPr>
            <w:r w:rsidRPr="002F56CA">
              <w:rPr>
                <w:rFonts w:ascii="DB Office" w:hAnsi="DB Office"/>
                <w:b/>
              </w:rPr>
              <w:t>Höhe</w:t>
            </w:r>
          </w:p>
        </w:tc>
        <w:tc>
          <w:tcPr>
            <w:tcW w:w="2410" w:type="dxa"/>
          </w:tcPr>
          <w:p w14:paraId="6D46FDEF" w14:textId="4EFE7694" w:rsidR="001B0413" w:rsidRPr="001A5280" w:rsidRDefault="001B0413" w:rsidP="0044196B">
            <w:pPr>
              <w:pStyle w:val="TableParagraph"/>
              <w:ind w:left="107"/>
              <w:rPr>
                <w:rFonts w:ascii="DB Office" w:hAnsi="DB Office"/>
                <w:i w:val="0"/>
                <w:color w:val="4BACC6" w:themeColor="accent5"/>
              </w:rPr>
            </w:pPr>
            <w:r w:rsidRPr="001B0413">
              <w:rPr>
                <w:rFonts w:ascii="Calibri" w:hAnsi="Calibri" w:cs="Calibri"/>
                <w:color w:val="4BACC6" w:themeColor="accent5"/>
              </w:rPr>
              <w:t>101,5920</w:t>
            </w:r>
            <w:r>
              <w:rPr>
                <w:rFonts w:ascii="Calibri" w:hAnsi="Calibri" w:cs="Calibri"/>
                <w:color w:val="4BACC6" w:themeColor="accent5"/>
              </w:rPr>
              <w:t xml:space="preserve"> </w:t>
            </w:r>
            <w:r w:rsidRPr="001A5280">
              <w:rPr>
                <w:rFonts w:ascii="Calibri" w:hAnsi="Calibri" w:cs="Calibri"/>
                <w:color w:val="4BACC6" w:themeColor="accent5"/>
              </w:rPr>
              <w:t>m</w:t>
            </w:r>
          </w:p>
        </w:tc>
      </w:tr>
      <w:tr w:rsidR="001B0413" w:rsidRPr="002F56CA" w14:paraId="0DF71D4D" w14:textId="77777777" w:rsidTr="0044196B">
        <w:trPr>
          <w:trHeight w:val="374"/>
        </w:trPr>
        <w:tc>
          <w:tcPr>
            <w:tcW w:w="4112" w:type="dxa"/>
            <w:shd w:val="clear" w:color="auto" w:fill="D9D9D9"/>
          </w:tcPr>
          <w:p w14:paraId="2FFFB6C7" w14:textId="77777777" w:rsidR="001B0413" w:rsidRPr="002F56CA" w:rsidRDefault="001B0413" w:rsidP="0044196B">
            <w:pPr>
              <w:pStyle w:val="TableParagraph"/>
              <w:ind w:left="107"/>
              <w:rPr>
                <w:rFonts w:ascii="DB Office" w:hAnsi="DB Office"/>
                <w:b/>
                <w:i w:val="0"/>
              </w:rPr>
            </w:pPr>
            <w:r w:rsidRPr="002F56CA">
              <w:rPr>
                <w:rFonts w:ascii="DB Office" w:hAnsi="DB Office"/>
                <w:b/>
              </w:rPr>
              <w:t>Winkel gegen geografischen Norden</w:t>
            </w:r>
          </w:p>
        </w:tc>
        <w:tc>
          <w:tcPr>
            <w:tcW w:w="2410" w:type="dxa"/>
          </w:tcPr>
          <w:p w14:paraId="0013AD97" w14:textId="77777777" w:rsidR="001B0413" w:rsidRPr="001A5280" w:rsidRDefault="001B0413" w:rsidP="0044196B">
            <w:pPr>
              <w:pStyle w:val="TableParagraph"/>
              <w:ind w:left="107"/>
              <w:rPr>
                <w:rFonts w:ascii="DB Office" w:hAnsi="DB Office"/>
                <w:i w:val="0"/>
                <w:color w:val="4BACC6" w:themeColor="accent5"/>
              </w:rPr>
            </w:pPr>
            <w:r w:rsidRPr="001A5280">
              <w:rPr>
                <w:rFonts w:ascii="DB Office" w:hAnsi="DB Office"/>
                <w:color w:val="4BACC6" w:themeColor="accent5"/>
              </w:rPr>
              <w:t>0,000°</w:t>
            </w:r>
          </w:p>
        </w:tc>
      </w:tr>
    </w:tbl>
    <w:p w14:paraId="5C2BC33A" w14:textId="77777777" w:rsidR="001B0413" w:rsidRDefault="001B0413" w:rsidP="001B0413">
      <w:pPr>
        <w:pStyle w:val="Textkrper"/>
        <w:rPr>
          <w:b/>
          <w:i/>
          <w:sz w:val="20"/>
        </w:rPr>
      </w:pPr>
    </w:p>
    <w:p w14:paraId="15ED6EAB" w14:textId="77777777" w:rsidR="001B0413" w:rsidRPr="001A5280" w:rsidRDefault="001B0413" w:rsidP="001B0413">
      <w:pPr>
        <w:pStyle w:val="Textkrper"/>
        <w:rPr>
          <w:bCs/>
          <w:iCs/>
          <w:color w:val="D9D9D9" w:themeColor="background1" w:themeShade="D9"/>
          <w:sz w:val="20"/>
        </w:rPr>
      </w:pPr>
      <w:r w:rsidRPr="001A5280">
        <w:rPr>
          <w:bCs/>
          <w:iCs/>
          <w:color w:val="D9D9D9" w:themeColor="background1" w:themeShade="D9"/>
          <w:sz w:val="20"/>
        </w:rPr>
        <w:t>Höhen analog Bestandsvermessung, Offset Koordinaten für Modellierung erforderlich – Programminternes Problem Allplan.</w:t>
      </w:r>
    </w:p>
    <w:p w14:paraId="466596F1" w14:textId="77777777" w:rsidR="00096BB9" w:rsidRDefault="00096BB9"/>
    <w:p w14:paraId="51AAEA63" w14:textId="77777777" w:rsidR="00AC615B" w:rsidRDefault="00CC3413">
      <w:r>
        <w:rPr>
          <w:b/>
          <w:i/>
          <w:u w:val="single"/>
        </w:rPr>
        <w:t>Koordinatensystem (CAD-Datei) des lokalen Koordinatensystem Verkehrsanlage und des DB REF:</w:t>
      </w:r>
    </w:p>
    <w:p w14:paraId="75670F26" w14:textId="515D25AA" w:rsidR="00AC615B" w:rsidRDefault="00CC3413">
      <w:pPr>
        <w:rPr>
          <w:i/>
          <w:color w:val="A6A6A6" w:themeColor="background1" w:themeShade="A6"/>
        </w:rPr>
      </w:pPr>
      <w:r w:rsidRPr="00096BB9">
        <w:rPr>
          <w:i/>
          <w:color w:val="A6A6A6" w:themeColor="background1" w:themeShade="A6"/>
        </w:rPr>
        <w:t xml:space="preserve"> [Die Dateien werden ebenfalls unter in </w:t>
      </w:r>
      <w:r w:rsidR="002F1911" w:rsidRPr="00096BB9">
        <w:rPr>
          <w:i/>
          <w:color w:val="A6A6A6" w:themeColor="background1" w:themeShade="A6"/>
        </w:rPr>
        <w:t xml:space="preserve">der </w:t>
      </w:r>
      <w:r w:rsidRPr="00096BB9">
        <w:rPr>
          <w:i/>
          <w:color w:val="A6A6A6" w:themeColor="background1" w:themeShade="A6"/>
        </w:rPr>
        <w:t>Projektkommunikationsplattform abgelegt und hier im BAP verlinkt.]  </w:t>
      </w:r>
    </w:p>
    <w:p w14:paraId="71C041BE" w14:textId="77777777" w:rsidR="005E27FE" w:rsidRDefault="005E27FE" w:rsidP="00096BB9"/>
    <w:p w14:paraId="3895E903" w14:textId="6DFBD8FD" w:rsidR="00096BB9" w:rsidRDefault="00096BB9" w:rsidP="00096BB9">
      <w:r>
        <w:rPr>
          <w:b/>
          <w:i/>
          <w:u w:val="single"/>
        </w:rPr>
        <w:t>Koordinationskörper</w:t>
      </w:r>
    </w:p>
    <w:p w14:paraId="6A18EA0F" w14:textId="77777777" w:rsidR="00096BB9" w:rsidRPr="00B33908" w:rsidRDefault="00096BB9" w:rsidP="00096BB9">
      <w:pPr>
        <w:rPr>
          <w:i/>
          <w:color w:val="D9D9D9" w:themeColor="background1" w:themeShade="D9"/>
        </w:rPr>
      </w:pPr>
      <w:r w:rsidRPr="00B33908">
        <w:rPr>
          <w:i/>
          <w:color w:val="D9D9D9" w:themeColor="background1" w:themeShade="D9"/>
        </w:rPr>
        <w:t>[</w:t>
      </w:r>
      <w:proofErr w:type="gramStart"/>
      <w:r w:rsidRPr="00B33908">
        <w:rPr>
          <w:i/>
          <w:color w:val="D9D9D9" w:themeColor="background1" w:themeShade="D9"/>
        </w:rPr>
        <w:t>Nachfolgend</w:t>
      </w:r>
      <w:proofErr w:type="gramEnd"/>
      <w:r w:rsidRPr="00B33908">
        <w:rPr>
          <w:i/>
          <w:color w:val="D9D9D9" w:themeColor="background1" w:themeShade="D9"/>
        </w:rPr>
        <w:t xml:space="preserve"> ist vom Auftragnehmer der zu verwendende Koordinationskörper zu beschreiben und eine Musterdatei bereitzustellen.]</w:t>
      </w:r>
    </w:p>
    <w:p w14:paraId="58D836B6" w14:textId="704226AF" w:rsidR="00096BB9" w:rsidRPr="00B33908" w:rsidRDefault="00096BB9" w:rsidP="00096BB9">
      <w:pPr>
        <w:rPr>
          <w:i/>
          <w:color w:val="4BACC6" w:themeColor="accent5"/>
        </w:rPr>
      </w:pPr>
      <w:r w:rsidRPr="00B33908">
        <w:rPr>
          <w:i/>
          <w:color w:val="4BACC6" w:themeColor="accent5"/>
        </w:rPr>
        <w:t xml:space="preserve">Es wird der von der </w:t>
      </w:r>
      <w:r w:rsidR="007E0DF0" w:rsidRPr="007E0DF0">
        <w:rPr>
          <w:color w:val="4BACC6" w:themeColor="accent5"/>
        </w:rPr>
        <w:t xml:space="preserve">DB </w:t>
      </w:r>
      <w:del w:id="236" w:author="Steve Schedukat" w:date="2025-04-29T13:18:00Z">
        <w:r w:rsidR="007E0DF0" w:rsidRPr="007E0DF0" w:rsidDel="00F138E0">
          <w:rPr>
            <w:color w:val="4BACC6" w:themeColor="accent5"/>
          </w:rPr>
          <w:delText>Station&amp;Service</w:delText>
        </w:r>
      </w:del>
      <w:ins w:id="237" w:author="Steve Schedukat" w:date="2025-04-29T13:18:00Z">
        <w:r w:rsidR="007E0DF0" w:rsidRPr="007E0DF0">
          <w:rPr>
            <w:color w:val="4BACC6" w:themeColor="accent5"/>
          </w:rPr>
          <w:t>InfraGO</w:t>
        </w:r>
      </w:ins>
      <w:r w:rsidR="007E0DF0" w:rsidRPr="007E0DF0">
        <w:rPr>
          <w:color w:val="4BACC6" w:themeColor="accent5"/>
        </w:rPr>
        <w:t xml:space="preserve"> AG</w:t>
      </w:r>
      <w:ins w:id="238" w:author="Steve Schedukat" w:date="2025-04-29T13:18:00Z">
        <w:r w:rsidR="007E0DF0" w:rsidRPr="007E0DF0">
          <w:rPr>
            <w:color w:val="4BACC6" w:themeColor="accent5"/>
          </w:rPr>
          <w:t xml:space="preserve"> </w:t>
        </w:r>
        <w:proofErr w:type="gramStart"/>
        <w:r w:rsidR="007E0DF0" w:rsidRPr="007E0DF0">
          <w:rPr>
            <w:color w:val="4BACC6" w:themeColor="accent5"/>
          </w:rPr>
          <w:t>–  Personenbahnhöfe</w:t>
        </w:r>
      </w:ins>
      <w:proofErr w:type="gramEnd"/>
      <w:r w:rsidR="007E0DF0" w:rsidRPr="007E0DF0">
        <w:rPr>
          <w:i/>
          <w:color w:val="4BACC6" w:themeColor="accent5"/>
        </w:rPr>
        <w:t xml:space="preserve"> </w:t>
      </w:r>
      <w:r w:rsidRPr="00B33908">
        <w:rPr>
          <w:i/>
          <w:color w:val="4BACC6" w:themeColor="accent5"/>
        </w:rPr>
        <w:t xml:space="preserve">zur Verfügung gestellte Koordinationskörper der Projektvorlage Version </w:t>
      </w:r>
      <w:r w:rsidRPr="00B33908">
        <w:rPr>
          <w:b/>
          <w:bCs/>
          <w:i/>
          <w:color w:val="4BACC6" w:themeColor="accent5"/>
        </w:rPr>
        <w:t>2.91</w:t>
      </w:r>
      <w:r w:rsidRPr="00B33908">
        <w:rPr>
          <w:i/>
          <w:color w:val="4BACC6" w:themeColor="accent5"/>
        </w:rPr>
        <w:t xml:space="preserve"> verwendet, welcher aus 2 übereinander positionierten Pyramiden gebildet wird. Der Projekt-Basis-Punkt befindet sich im Schnittpunkt beider Pyramidenspitzen:</w:t>
      </w:r>
    </w:p>
    <w:p w14:paraId="64734B3E" w14:textId="79B7C838" w:rsidR="00096BB9" w:rsidRPr="00096BB9" w:rsidRDefault="00096BB9" w:rsidP="00096BB9">
      <w:pPr>
        <w:rPr>
          <w:color w:val="A6A6A6" w:themeColor="background1" w:themeShade="A6"/>
        </w:rPr>
      </w:pPr>
      <w:r w:rsidRPr="00B33908">
        <w:rPr>
          <w:i/>
          <w:noProof/>
          <w:color w:val="4F81BD" w:themeColor="accent1"/>
        </w:rPr>
        <w:drawing>
          <wp:inline distT="0" distB="0" distL="0" distR="0" wp14:anchorId="1A88FFF6" wp14:editId="14D03E56">
            <wp:extent cx="2263461" cy="2122998"/>
            <wp:effectExtent l="0" t="0" r="3810" b="0"/>
            <wp:docPr id="652979446" name="Grafik 1" descr="Ein Bild, das Diagramm, Entwurf, Reihe,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979446" name="Grafik 1" descr="Ein Bild, das Diagramm, Entwurf, Reihe, Zeichnung enthält.&#10;&#10;Automatisch generierte Beschreibung"/>
                    <pic:cNvPicPr/>
                  </pic:nvPicPr>
                  <pic:blipFill>
                    <a:blip r:embed="rId46"/>
                    <a:stretch>
                      <a:fillRect/>
                    </a:stretch>
                  </pic:blipFill>
                  <pic:spPr>
                    <a:xfrm>
                      <a:off x="0" y="0"/>
                      <a:ext cx="2269211" cy="2128391"/>
                    </a:xfrm>
                    <a:prstGeom prst="rect">
                      <a:avLst/>
                    </a:prstGeom>
                  </pic:spPr>
                </pic:pic>
              </a:graphicData>
            </a:graphic>
          </wp:inline>
        </w:drawing>
      </w:r>
      <w:r>
        <w:rPr>
          <w:i/>
          <w:color w:val="4F81BD" w:themeColor="accent1"/>
        </w:rPr>
        <w:t xml:space="preserve">  </w:t>
      </w:r>
    </w:p>
    <w:p w14:paraId="0DBD277C" w14:textId="77777777" w:rsidR="00AC615B" w:rsidRDefault="00CC3413">
      <w:pPr>
        <w:pStyle w:val="berschrift3"/>
      </w:pPr>
      <w:bookmarkStart w:id="239" w:name="scroll-bookmark-61"/>
      <w:bookmarkStart w:id="240" w:name="scroll-bookmark-62"/>
      <w:bookmarkStart w:id="241" w:name="_Toc191382639"/>
      <w:bookmarkEnd w:id="239"/>
      <w:r>
        <w:lastRenderedPageBreak/>
        <w:t>8.3 Informationsgehalt der Modelle</w:t>
      </w:r>
      <w:bookmarkEnd w:id="240"/>
      <w:bookmarkEnd w:id="241"/>
    </w:p>
    <w:p w14:paraId="2CA06B22" w14:textId="75731D78" w:rsidR="00AC615B" w:rsidRDefault="00CC3413">
      <w:r>
        <w:t xml:space="preserve">Die Attribuierung erfolgt gemäß </w:t>
      </w:r>
      <w:hyperlink r:id="rId47" w:history="1">
        <w:r w:rsidR="00821B6B" w:rsidRPr="00365CDD">
          <w:rPr>
            <w:rStyle w:val="Hyperlink"/>
          </w:rPr>
          <w:t>Anlage A – Digitale Bauteilbibliothek</w:t>
        </w:r>
        <w:r w:rsidRPr="00365CDD">
          <w:rPr>
            <w:rStyle w:val="Hyperlink"/>
          </w:rPr>
          <w:t> </w:t>
        </w:r>
      </w:hyperlink>
      <w:r>
        <w:t xml:space="preserve">der </w:t>
      </w:r>
      <w:hyperlink r:id="rId48" w:history="1">
        <w:r>
          <w:rPr>
            <w:rStyle w:val="Hyperlink"/>
          </w:rPr>
          <w:t>Vorgaben zur Anwendung der BIM-Methodik</w:t>
        </w:r>
      </w:hyperlink>
      <w:r w:rsidR="005B3CA9">
        <w:t xml:space="preserve">. </w:t>
      </w:r>
      <w:r>
        <w:t>Weitere zur Umsetzung von Anwendungsfällen erforderliche Attribute sollen hier vom AN im Projektverlauf dokumentiert werden.</w:t>
      </w:r>
    </w:p>
    <w:p w14:paraId="3534E1F2" w14:textId="77777777" w:rsidR="00563FD0" w:rsidRDefault="00563FD0"/>
    <w:p w14:paraId="6544DB54" w14:textId="77777777" w:rsidR="00AC615B" w:rsidRDefault="00CC3413">
      <w:pPr>
        <w:pStyle w:val="berschrift3"/>
      </w:pPr>
      <w:bookmarkStart w:id="242" w:name="scroll-bookmark-63"/>
      <w:bookmarkStart w:id="243" w:name="scroll-bookmark-64"/>
      <w:bookmarkStart w:id="244" w:name="_Toc191382640"/>
      <w:bookmarkEnd w:id="242"/>
      <w:r>
        <w:t>8.4 Genauigkeitsgrad der Modelle</w:t>
      </w:r>
      <w:bookmarkEnd w:id="243"/>
      <w:bookmarkEnd w:id="244"/>
    </w:p>
    <w:p w14:paraId="1D9F1683" w14:textId="77777777" w:rsidR="00AC615B" w:rsidRDefault="00CC3413">
      <w:r>
        <w:t xml:space="preserve">Der Genauigkeitsgrad der Modelle ist als Level </w:t>
      </w:r>
      <w:proofErr w:type="spellStart"/>
      <w:r>
        <w:t>of</w:t>
      </w:r>
      <w:proofErr w:type="spellEnd"/>
      <w:r>
        <w:t xml:space="preserve"> </w:t>
      </w:r>
      <w:proofErr w:type="spellStart"/>
      <w:r>
        <w:t>Accuracy</w:t>
      </w:r>
      <w:proofErr w:type="spellEnd"/>
      <w:r>
        <w:t xml:space="preserve"> (</w:t>
      </w:r>
      <w:proofErr w:type="spellStart"/>
      <w:r>
        <w:t>LoA</w:t>
      </w:r>
      <w:proofErr w:type="spellEnd"/>
      <w:r>
        <w:t xml:space="preserve">) gem. 3.3.3 Level </w:t>
      </w:r>
      <w:proofErr w:type="spellStart"/>
      <w:r>
        <w:t>of</w:t>
      </w:r>
      <w:proofErr w:type="spellEnd"/>
      <w:r>
        <w:t xml:space="preserve"> </w:t>
      </w:r>
      <w:proofErr w:type="spellStart"/>
      <w:r>
        <w:t>Accuracy</w:t>
      </w:r>
      <w:proofErr w:type="spellEnd"/>
      <w:r>
        <w:t xml:space="preserve"> (</w:t>
      </w:r>
      <w:proofErr w:type="spellStart"/>
      <w:r>
        <w:t>LoA</w:t>
      </w:r>
      <w:proofErr w:type="spellEnd"/>
      <w:r>
        <w:t xml:space="preserve">) und 4.5 Level </w:t>
      </w:r>
      <w:proofErr w:type="spellStart"/>
      <w:r>
        <w:t>of</w:t>
      </w:r>
      <w:proofErr w:type="spellEnd"/>
      <w:r>
        <w:t xml:space="preserve"> </w:t>
      </w:r>
      <w:proofErr w:type="spellStart"/>
      <w:r>
        <w:t>Accuracy</w:t>
      </w:r>
      <w:proofErr w:type="spellEnd"/>
      <w:r>
        <w:t xml:space="preserve"> (Anlage 2 Modellierungsvorschrift) beschrieben.</w:t>
      </w:r>
    </w:p>
    <w:p w14:paraId="25D03D03" w14:textId="6EA228F6" w:rsidR="00E86CE6" w:rsidRPr="00E86CE6" w:rsidRDefault="00563FD0">
      <w:pPr>
        <w:rPr>
          <w:color w:val="A6A6A6" w:themeColor="background1" w:themeShade="A6"/>
        </w:rPr>
      </w:pPr>
      <w:r w:rsidRPr="00195748">
        <w:rPr>
          <w:noProof/>
        </w:rPr>
        <w:drawing>
          <wp:inline distT="0" distB="0" distL="0" distR="0" wp14:anchorId="5E0A6232" wp14:editId="73905A22">
            <wp:extent cx="5939790" cy="3221355"/>
            <wp:effectExtent l="0" t="0" r="3810" b="0"/>
            <wp:docPr id="552820155" name="Grafik 552820155" descr="Ein Bild, das Text, Screenshot, Schrift, Zahl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552820155" name="Grafik 552820155" descr="Ein Bild, das Text, Screenshot, Schrift, Zahl enthält.&#10;&#10;KI-generierte Inhalte können fehlerhaft sein."/>
                    <pic:cNvPicPr/>
                  </pic:nvPicPr>
                  <pic:blipFill>
                    <a:blip r:embed="rId49"/>
                    <a:stretch>
                      <a:fillRect/>
                    </a:stretch>
                  </pic:blipFill>
                  <pic:spPr>
                    <a:xfrm>
                      <a:off x="0" y="0"/>
                      <a:ext cx="5939790" cy="3221355"/>
                    </a:xfrm>
                    <a:prstGeom prst="rect">
                      <a:avLst/>
                    </a:prstGeom>
                  </pic:spPr>
                </pic:pic>
              </a:graphicData>
            </a:graphic>
          </wp:inline>
        </w:drawing>
      </w:r>
    </w:p>
    <w:p w14:paraId="61140A89" w14:textId="77777777" w:rsidR="00AC615B" w:rsidRDefault="00CC3413">
      <w:pPr>
        <w:pStyle w:val="berschrift2"/>
      </w:pPr>
      <w:bookmarkStart w:id="245" w:name="scroll-bookmark-65"/>
      <w:bookmarkStart w:id="246" w:name="scroll-bookmark-66"/>
      <w:bookmarkStart w:id="247" w:name="_Toc191382641"/>
      <w:bookmarkEnd w:id="245"/>
      <w:r>
        <w:lastRenderedPageBreak/>
        <w:t>9 Anlagen</w:t>
      </w:r>
      <w:bookmarkEnd w:id="246"/>
      <w:bookmarkEnd w:id="247"/>
    </w:p>
    <w:p w14:paraId="27021010" w14:textId="7F39B495" w:rsidR="004C51D1" w:rsidRDefault="004C51D1">
      <w:pPr>
        <w:rPr>
          <w:i/>
          <w:color w:val="0000FF"/>
        </w:rPr>
      </w:pPr>
      <w:r>
        <w:rPr>
          <w:i/>
          <w:color w:val="0000FF"/>
        </w:rPr>
        <w:t>Modellstruktur</w:t>
      </w:r>
    </w:p>
    <w:bookmarkEnd w:id="22"/>
    <w:p w14:paraId="68EA19C0" w14:textId="5E319FD4" w:rsidR="00A869E9" w:rsidRDefault="00563FD0" w:rsidP="008118D3">
      <w:pPr>
        <w:spacing w:line="264" w:lineRule="auto"/>
      </w:pPr>
      <w:r w:rsidRPr="00563FD0">
        <w:rPr>
          <w:noProof/>
        </w:rPr>
        <w:drawing>
          <wp:inline distT="0" distB="0" distL="0" distR="0" wp14:anchorId="30CD7CFB" wp14:editId="4FB67E59">
            <wp:extent cx="2902226" cy="7608259"/>
            <wp:effectExtent l="0" t="0" r="0" b="0"/>
            <wp:docPr id="841277863" name="Grafik 1" descr="Ein Bild, das Text, Screenshot, Zahl, Softwar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277863" name="Grafik 1" descr="Ein Bild, das Text, Screenshot, Zahl, Software enthält.&#10;&#10;KI-generierte Inhalte können fehlerhaft sein."/>
                    <pic:cNvPicPr/>
                  </pic:nvPicPr>
                  <pic:blipFill>
                    <a:blip r:embed="rId50"/>
                    <a:stretch>
                      <a:fillRect/>
                    </a:stretch>
                  </pic:blipFill>
                  <pic:spPr>
                    <a:xfrm>
                      <a:off x="0" y="0"/>
                      <a:ext cx="2908748" cy="7625356"/>
                    </a:xfrm>
                    <a:prstGeom prst="rect">
                      <a:avLst/>
                    </a:prstGeom>
                  </pic:spPr>
                </pic:pic>
              </a:graphicData>
            </a:graphic>
          </wp:inline>
        </w:drawing>
      </w:r>
    </w:p>
    <w:p w14:paraId="4C8BCA49" w14:textId="4A209E37" w:rsidR="0022507A" w:rsidRPr="0022507A" w:rsidRDefault="0022507A" w:rsidP="0022507A">
      <w:pPr>
        <w:spacing w:line="264" w:lineRule="auto"/>
      </w:pPr>
      <w:r w:rsidRPr="0022507A">
        <w:rPr>
          <w:noProof/>
        </w:rPr>
        <w:lastRenderedPageBreak/>
        <w:drawing>
          <wp:inline distT="0" distB="0" distL="0" distR="0" wp14:anchorId="7918EEBD" wp14:editId="6BB2EC50">
            <wp:extent cx="5939790" cy="3350895"/>
            <wp:effectExtent l="0" t="0" r="3810" b="1905"/>
            <wp:docPr id="1102910470"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939790" cy="3350895"/>
                    </a:xfrm>
                    <a:prstGeom prst="rect">
                      <a:avLst/>
                    </a:prstGeom>
                    <a:noFill/>
                    <a:ln>
                      <a:noFill/>
                    </a:ln>
                  </pic:spPr>
                </pic:pic>
              </a:graphicData>
            </a:graphic>
          </wp:inline>
        </w:drawing>
      </w:r>
    </w:p>
    <w:p w14:paraId="295F476F" w14:textId="066D1747" w:rsidR="0022507A" w:rsidRDefault="0022507A" w:rsidP="008118D3">
      <w:pPr>
        <w:spacing w:line="264" w:lineRule="auto"/>
      </w:pPr>
    </w:p>
    <w:sectPr w:rsidR="0022507A" w:rsidSect="00402922">
      <w:headerReference w:type="even" r:id="rId52"/>
      <w:headerReference w:type="default" r:id="rId53"/>
      <w:footerReference w:type="even" r:id="rId54"/>
      <w:footerReference w:type="default" r:id="rId55"/>
      <w:pgSz w:w="11906" w:h="16838"/>
      <w:pgMar w:top="1134" w:right="1276" w:bottom="992" w:left="1276" w:header="369" w:footer="567"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72" w:author="Alejandro Serrano" w:date="2025-10-01T10:15:00Z" w:initials="AS">
    <w:p w14:paraId="18EFC4B4" w14:textId="77777777" w:rsidR="00AA10CB" w:rsidRDefault="00AA10CB" w:rsidP="00AA10CB">
      <w:pPr>
        <w:pStyle w:val="Kommentartext"/>
        <w:jc w:val="left"/>
      </w:pPr>
      <w:r>
        <w:rPr>
          <w:rStyle w:val="Kommentarzeichen"/>
        </w:rPr>
        <w:annotationRef/>
      </w:r>
      <w:r>
        <w:t>Aufgaben der Bau-AN und BÜW ergänzen</w:t>
      </w:r>
    </w:p>
  </w:comment>
  <w:comment w:id="224" w:author="Alejandro Serrano" w:date="2025-10-01T10:16:00Z" w:initials="AS">
    <w:p w14:paraId="512CD7B8" w14:textId="77777777" w:rsidR="00AA10CB" w:rsidRDefault="00AA10CB" w:rsidP="00AA10CB">
      <w:pPr>
        <w:pStyle w:val="Kommentartext"/>
        <w:jc w:val="left"/>
      </w:pPr>
      <w:r>
        <w:rPr>
          <w:rStyle w:val="Kommentarzeichen"/>
        </w:rPr>
        <w:annotationRef/>
      </w:r>
      <w:r>
        <w:t>Beauftragung des As-Built-Modell abklären und ggfl. Prozess darstellen.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8EFC4B4" w15:done="0"/>
  <w15:commentEx w15:paraId="512CD7B8"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11B0F2E" w16cex:dateUtc="2025-10-01T08:15:00Z"/>
  <w16cex:commentExtensible w16cex:durableId="27F74215" w16cex:dateUtc="2025-10-01T08: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EFC4B4" w16cid:durableId="311B0F2E"/>
  <w16cid:commentId w16cid:paraId="512CD7B8" w16cid:durableId="27F742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4D2C3" w14:textId="77777777" w:rsidR="005A2049" w:rsidRDefault="005A2049">
      <w:pPr>
        <w:spacing w:after="0"/>
      </w:pPr>
      <w:r>
        <w:separator/>
      </w:r>
    </w:p>
  </w:endnote>
  <w:endnote w:type="continuationSeparator" w:id="0">
    <w:p w14:paraId="4B6F0D94" w14:textId="77777777" w:rsidR="005A2049" w:rsidRDefault="005A2049">
      <w:pPr>
        <w:spacing w:after="0"/>
      </w:pPr>
      <w:r>
        <w:continuationSeparator/>
      </w:r>
    </w:p>
  </w:endnote>
  <w:endnote w:type="continuationNotice" w:id="1">
    <w:p w14:paraId="11C0825B" w14:textId="77777777" w:rsidR="005A2049" w:rsidRDefault="005A204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altName w:val="Calibri"/>
    <w:panose1 w:val="020B0604020202020204"/>
    <w:charset w:val="00"/>
    <w:family w:val="swiss"/>
    <w:pitch w:val="variable"/>
    <w:sig w:usb0="A00000AF" w:usb1="1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Roboto Slab">
    <w:charset w:val="00"/>
    <w:family w:val="auto"/>
    <w:pitch w:val="variable"/>
    <w:sig w:usb0="000004FF" w:usb1="8000405F" w:usb2="00000022" w:usb3="00000000" w:csb0="0000019F" w:csb1="00000000"/>
  </w:font>
  <w:font w:name="Monotype Sorts">
    <w:panose1 w:val="010106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Gill Sans Light">
    <w:altName w:val="Century Gothic"/>
    <w:charset w:val="00"/>
    <w:family w:val="swiss"/>
    <w:pitch w:val="variable"/>
    <w:sig w:usb0="00000003" w:usb1="00000000" w:usb2="00000000" w:usb3="00000000" w:csb0="00000001" w:csb1="00000000"/>
  </w:font>
  <w:font w:name="DBOffice">
    <w:altName w:val="Calibri"/>
    <w:panose1 w:val="00000000000000000000"/>
    <w:charset w:val="00"/>
    <w:family w:val="auto"/>
    <w:notTrueType/>
    <w:pitch w:val="default"/>
    <w:sig w:usb0="00000003" w:usb1="00000000" w:usb2="00000000" w:usb3="00000000" w:csb0="00000001" w:csb1="00000000"/>
  </w:font>
  <w:font w:name="DB Head Light">
    <w:altName w:val="Calibri"/>
    <w:panose1 w:val="020B0302050202020204"/>
    <w:charset w:val="00"/>
    <w:family w:val="swiss"/>
    <w:pitch w:val="variable"/>
    <w:sig w:usb0="A00002AF" w:usb1="1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50BAB" w14:textId="76540F5D" w:rsidR="00880227" w:rsidRDefault="00CC3413" w:rsidP="00880227">
    <w:pPr>
      <w:pStyle w:val="FuzeileDB"/>
      <w:spacing w:after="0"/>
      <w:rPr>
        <w:noProof/>
      </w:rPr>
    </w:pPr>
    <w:r>
      <w:t xml:space="preserve">LP05-06-V01 </w:t>
    </w:r>
    <w:fldSimple w:instr=" STYLEREF  Überschrift_Abschnitt  \* MERGEFORMAT ">
      <w:r w:rsidR="00051886">
        <w:rPr>
          <w:noProof/>
        </w:rPr>
        <w:t>BIM–Projektabwicklungsplan (BAP)</w:t>
      </w:r>
    </w:fldSimple>
    <w:r>
      <w:rPr>
        <w:noProof/>
      </w:rPr>
      <w:t>,</w:t>
    </w:r>
  </w:p>
  <w:p w14:paraId="5F7D531F" w14:textId="1C48ED12" w:rsidR="000D13CE" w:rsidRPr="00C00E14" w:rsidRDefault="00CC3413" w:rsidP="00880227">
    <w:pPr>
      <w:pStyle w:val="FuzeileDB"/>
      <w:spacing w:after="0"/>
    </w:pPr>
    <w:r>
      <w:rPr>
        <w:noProof/>
      </w:rPr>
      <w:t>I.</w:t>
    </w:r>
    <w:r w:rsidR="00F35170">
      <w:rPr>
        <w:noProof/>
      </w:rPr>
      <w:t>I</w:t>
    </w:r>
    <w:r>
      <w:rPr>
        <w:noProof/>
      </w:rPr>
      <w:t xml:space="preserve">PM 4, </w:t>
    </w:r>
    <w:r w:rsidR="00594539">
      <w:rPr>
        <w:noProof/>
      </w:rPr>
      <w:t>28.02.2025</w:t>
    </w:r>
    <w:r>
      <w:ptab w:relativeTo="margin" w:alignment="center" w:leader="none"/>
    </w:r>
    <w:r w:rsidR="00880227" w:rsidRPr="00880227">
      <w:fldChar w:fldCharType="begin"/>
    </w:r>
    <w:r>
      <w:instrText xml:space="preserve"> STYLEREF  "Überschrift 2;Scroll Heading 1"  \* MERGEFORMAT </w:instrText>
    </w:r>
    <w:r w:rsidR="00880227" w:rsidRPr="00880227">
      <w:fldChar w:fldCharType="separate"/>
    </w:r>
    <w:r w:rsidR="00051886" w:rsidRPr="00051886">
      <w:rPr>
        <w:b/>
        <w:bCs/>
        <w:noProof/>
      </w:rPr>
      <w:t>Inhaltsverzeichnis</w:t>
    </w:r>
    <w:r w:rsidR="00880227" w:rsidRPr="00880227">
      <w:rPr>
        <w:b/>
        <w:bCs/>
        <w:noProof/>
      </w:rPr>
      <w:fldChar w:fldCharType="end"/>
    </w:r>
    <w:r>
      <w:ptab w:relativeTo="margin" w:alignment="right" w:leader="none"/>
    </w:r>
    <w:r>
      <w:fldChar w:fldCharType="begin"/>
    </w:r>
    <w:r>
      <w:instrText>PAGE   \* MERGEFORMAT</w:instrText>
    </w:r>
    <w:r>
      <w:fldChar w:fldCharType="separate"/>
    </w:r>
    <w: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24296" w14:textId="77777777" w:rsidR="00A002D8" w:rsidRDefault="00A002D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94B8" w14:textId="110A0A15" w:rsidR="00880227" w:rsidRDefault="00CC3413" w:rsidP="00880227">
    <w:pPr>
      <w:pStyle w:val="FuzeileDB"/>
      <w:spacing w:after="0"/>
      <w:rPr>
        <w:noProof/>
      </w:rPr>
    </w:pPr>
    <w:r>
      <w:t xml:space="preserve">LP05-06-V01 </w:t>
    </w:r>
    <w:fldSimple w:instr=" STYLEREF  Überschrift_Abschnitt  \* MERGEFORMAT ">
      <w:r w:rsidR="00051886">
        <w:rPr>
          <w:noProof/>
        </w:rPr>
        <w:t>BIM–Projektabwicklungsplan (BAP)</w:t>
      </w:r>
    </w:fldSimple>
    <w:r>
      <w:rPr>
        <w:noProof/>
      </w:rPr>
      <w:t>,</w:t>
    </w:r>
  </w:p>
  <w:p w14:paraId="73A91A5A" w14:textId="0D96C697" w:rsidR="000D13CE" w:rsidRPr="00C00E14" w:rsidRDefault="00CC3413" w:rsidP="00880227">
    <w:pPr>
      <w:pStyle w:val="FuzeileDB"/>
      <w:spacing w:after="0"/>
    </w:pPr>
    <w:r>
      <w:rPr>
        <w:noProof/>
      </w:rPr>
      <w:t>I.</w:t>
    </w:r>
    <w:r w:rsidR="00AE3156">
      <w:rPr>
        <w:noProof/>
      </w:rPr>
      <w:t>I</w:t>
    </w:r>
    <w:r>
      <w:rPr>
        <w:noProof/>
      </w:rPr>
      <w:t xml:space="preserve">PM 4, </w:t>
    </w:r>
    <w:r w:rsidR="00557FA1">
      <w:rPr>
        <w:noProof/>
      </w:rPr>
      <w:t>28.02.2025</w:t>
    </w:r>
    <w:r>
      <w:ptab w:relativeTo="margin" w:alignment="center" w:leader="none"/>
    </w:r>
    <w:r w:rsidR="00880227" w:rsidRPr="00880227">
      <w:fldChar w:fldCharType="begin"/>
    </w:r>
    <w:r>
      <w:instrText xml:space="preserve"> STYLEREF  "Überschrift 2;Scroll Heading 1"  \* MERGEFORMAT </w:instrText>
    </w:r>
    <w:r w:rsidR="00880227" w:rsidRPr="00880227">
      <w:fldChar w:fldCharType="separate"/>
    </w:r>
    <w:r w:rsidR="00051886" w:rsidRPr="00051886">
      <w:rPr>
        <w:b/>
        <w:bCs/>
        <w:noProof/>
      </w:rPr>
      <w:t>2</w:t>
    </w:r>
    <w:r w:rsidR="00051886">
      <w:rPr>
        <w:noProof/>
      </w:rPr>
      <w:t xml:space="preserve"> Projektspezifische BIM-Ziele und Anwendungsfälle</w:t>
    </w:r>
    <w:r w:rsidR="00880227" w:rsidRPr="00880227">
      <w:rPr>
        <w:b/>
        <w:bCs/>
        <w:noProof/>
      </w:rPr>
      <w:fldChar w:fldCharType="end"/>
    </w:r>
    <w:r>
      <w:ptab w:relativeTo="margin" w:alignment="right" w:leader="none"/>
    </w:r>
    <w:r>
      <w:fldChar w:fldCharType="begin"/>
    </w:r>
    <w:r>
      <w:instrText>PAGE   \* MERGEFORMAT</w:instrText>
    </w:r>
    <w:r>
      <w:fldChar w:fldCharType="separate"/>
    </w:r>
    <w:r>
      <w:t>16</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71F17" w14:textId="77777777" w:rsidR="00A002D8" w:rsidRDefault="00A002D8">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E1957" w14:textId="1D6A9DB2" w:rsidR="00880227" w:rsidRDefault="00CC3413" w:rsidP="00880227">
    <w:pPr>
      <w:pStyle w:val="FuzeileDB"/>
      <w:spacing w:after="0"/>
      <w:rPr>
        <w:noProof/>
      </w:rPr>
    </w:pPr>
    <w:r>
      <w:t xml:space="preserve">LP05-06-V01 </w:t>
    </w:r>
    <w:fldSimple w:instr=" STYLEREF  Überschrift_Abschnitt  \* MERGEFORMAT ">
      <w:r w:rsidR="00051886">
        <w:rPr>
          <w:noProof/>
        </w:rPr>
        <w:t>BIM–Projektabwicklungsplan (BAP)</w:t>
      </w:r>
    </w:fldSimple>
    <w:r>
      <w:rPr>
        <w:noProof/>
      </w:rPr>
      <w:t>,</w:t>
    </w:r>
  </w:p>
  <w:p w14:paraId="6F9EEC27" w14:textId="41B18216" w:rsidR="000D13CE" w:rsidRPr="00C00E14" w:rsidRDefault="00CC3413" w:rsidP="00880227">
    <w:pPr>
      <w:pStyle w:val="FuzeileDB"/>
      <w:spacing w:after="0"/>
    </w:pPr>
    <w:r>
      <w:rPr>
        <w:noProof/>
      </w:rPr>
      <w:t>I.</w:t>
    </w:r>
    <w:r w:rsidR="00AE3156">
      <w:rPr>
        <w:noProof/>
      </w:rPr>
      <w:t>I</w:t>
    </w:r>
    <w:r>
      <w:rPr>
        <w:noProof/>
      </w:rPr>
      <w:t xml:space="preserve">PM 4, </w:t>
    </w:r>
    <w:r w:rsidR="00E734BD">
      <w:rPr>
        <w:noProof/>
      </w:rPr>
      <w:t>28.02.2025</w:t>
    </w:r>
    <w:r>
      <w:ptab w:relativeTo="margin" w:alignment="center" w:leader="none"/>
    </w:r>
    <w:r w:rsidR="00880227" w:rsidRPr="00880227">
      <w:fldChar w:fldCharType="begin"/>
    </w:r>
    <w:r>
      <w:instrText xml:space="preserve"> STYLEREF  "Überschrift 2;Scroll Heading 1"  \* MERGEFORMAT </w:instrText>
    </w:r>
    <w:r w:rsidR="00880227" w:rsidRPr="00880227">
      <w:fldChar w:fldCharType="separate"/>
    </w:r>
    <w:r w:rsidR="00051886" w:rsidRPr="00051886">
      <w:rPr>
        <w:b/>
        <w:bCs/>
        <w:noProof/>
      </w:rPr>
      <w:t>9</w:t>
    </w:r>
    <w:r w:rsidR="00051886">
      <w:rPr>
        <w:noProof/>
      </w:rPr>
      <w:t xml:space="preserve"> Anlagen</w:t>
    </w:r>
    <w:r w:rsidR="00880227" w:rsidRPr="00880227">
      <w:rPr>
        <w:b/>
        <w:bCs/>
        <w:noProof/>
      </w:rPr>
      <w:fldChar w:fldCharType="end"/>
    </w:r>
    <w:r>
      <w:ptab w:relativeTo="margin" w:alignment="right" w:leader="none"/>
    </w:r>
    <w:r>
      <w:fldChar w:fldCharType="begin"/>
    </w:r>
    <w:r>
      <w:instrText>PAGE   \* MERGEFORMAT</w:instrText>
    </w:r>
    <w:r>
      <w:fldChar w:fldCharType="separate"/>
    </w:r>
    <w:r>
      <w:t>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12D4F" w14:textId="77777777" w:rsidR="005A2049" w:rsidRDefault="005A2049">
      <w:pPr>
        <w:spacing w:after="0"/>
      </w:pPr>
      <w:r>
        <w:separator/>
      </w:r>
    </w:p>
  </w:footnote>
  <w:footnote w:type="continuationSeparator" w:id="0">
    <w:p w14:paraId="5D9A4EB0" w14:textId="77777777" w:rsidR="005A2049" w:rsidRDefault="005A2049">
      <w:pPr>
        <w:spacing w:after="0"/>
      </w:pPr>
      <w:r>
        <w:continuationSeparator/>
      </w:r>
    </w:p>
  </w:footnote>
  <w:footnote w:type="continuationNotice" w:id="1">
    <w:p w14:paraId="6A2CCDF7" w14:textId="77777777" w:rsidR="005A2049" w:rsidRDefault="005A204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9413C" w14:textId="5FF2EE0F" w:rsidR="00A002D8" w:rsidRDefault="000A50FB">
    <w:pPr>
      <w:pStyle w:val="Kopfzeile"/>
    </w:pPr>
    <w:r>
      <w:rPr>
        <w:noProof/>
      </w:rPr>
      <w:drawing>
        <wp:anchor distT="0" distB="0" distL="114300" distR="114300" simplePos="0" relativeHeight="251658240" behindDoc="0" locked="0" layoutInCell="1" allowOverlap="1" wp14:anchorId="05A38CAB" wp14:editId="62D9D4EF">
          <wp:simplePos x="0" y="0"/>
          <wp:positionH relativeFrom="column">
            <wp:posOffset>5046133</wp:posOffset>
          </wp:positionH>
          <wp:positionV relativeFrom="paragraph">
            <wp:posOffset>-11924</wp:posOffset>
          </wp:positionV>
          <wp:extent cx="1459865" cy="322580"/>
          <wp:effectExtent l="0" t="0" r="0" b="0"/>
          <wp:wrapNone/>
          <wp:docPr id="1672456248" name="Grafik 1672456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9865" cy="322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3F407" w14:textId="77777777" w:rsidR="00A002D8" w:rsidRDefault="00A002D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53EE1" w14:textId="77777777" w:rsidR="00A002D8" w:rsidRDefault="00A002D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6B5DB" w14:textId="77777777" w:rsidR="00A002D8" w:rsidRDefault="00A002D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0C2C2" w14:textId="77777777" w:rsidR="00A002D8" w:rsidRDefault="00A002D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visibility:visible;mso-wrap-style:square" o:bullet="t">
        <v:imagedata r:id="rId1" o:title=""/>
      </v:shape>
    </w:pict>
  </w:numPicBullet>
  <w:abstractNum w:abstractNumId="0" w15:restartNumberingAfterBreak="0">
    <w:nsid w:val="FFFFFF7C"/>
    <w:multiLevelType w:val="singleLevel"/>
    <w:tmpl w:val="4610545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FE4F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B324A6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D4FF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40A3A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CE9A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D64B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CD2166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7CAFA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00CB8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B4733F"/>
    <w:multiLevelType w:val="multilevel"/>
    <w:tmpl w:val="2E6A08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24F34D7"/>
    <w:multiLevelType w:val="hybridMultilevel"/>
    <w:tmpl w:val="7E285ED8"/>
    <w:lvl w:ilvl="0" w:tplc="7AEC4A3E">
      <w:start w:val="1"/>
      <w:numFmt w:val="bullet"/>
      <w:pStyle w:val="Aufzhlung2vrameschwarzrund"/>
      <w:lvlText w:val=""/>
      <w:lvlJc w:val="left"/>
      <w:pPr>
        <w:ind w:left="1429" w:hanging="360"/>
      </w:pPr>
      <w:rPr>
        <w:rFonts w:ascii="Symbol" w:hAnsi="Symbol" w:hint="default"/>
      </w:rPr>
    </w:lvl>
    <w:lvl w:ilvl="1" w:tplc="924014B2" w:tentative="1">
      <w:start w:val="1"/>
      <w:numFmt w:val="bullet"/>
      <w:lvlText w:val="o"/>
      <w:lvlJc w:val="left"/>
      <w:pPr>
        <w:ind w:left="2149" w:hanging="360"/>
      </w:pPr>
      <w:rPr>
        <w:rFonts w:ascii="Courier New" w:hAnsi="Courier New" w:cs="Courier New" w:hint="default"/>
      </w:rPr>
    </w:lvl>
    <w:lvl w:ilvl="2" w:tplc="6EE83B28" w:tentative="1">
      <w:start w:val="1"/>
      <w:numFmt w:val="bullet"/>
      <w:lvlText w:val=""/>
      <w:lvlJc w:val="left"/>
      <w:pPr>
        <w:ind w:left="2869" w:hanging="360"/>
      </w:pPr>
      <w:rPr>
        <w:rFonts w:ascii="Wingdings" w:hAnsi="Wingdings" w:hint="default"/>
      </w:rPr>
    </w:lvl>
    <w:lvl w:ilvl="3" w:tplc="00D8A8E2" w:tentative="1">
      <w:start w:val="1"/>
      <w:numFmt w:val="bullet"/>
      <w:lvlText w:val=""/>
      <w:lvlJc w:val="left"/>
      <w:pPr>
        <w:ind w:left="3589" w:hanging="360"/>
      </w:pPr>
      <w:rPr>
        <w:rFonts w:ascii="Symbol" w:hAnsi="Symbol" w:hint="default"/>
      </w:rPr>
    </w:lvl>
    <w:lvl w:ilvl="4" w:tplc="76C85882" w:tentative="1">
      <w:start w:val="1"/>
      <w:numFmt w:val="bullet"/>
      <w:lvlText w:val="o"/>
      <w:lvlJc w:val="left"/>
      <w:pPr>
        <w:ind w:left="4309" w:hanging="360"/>
      </w:pPr>
      <w:rPr>
        <w:rFonts w:ascii="Courier New" w:hAnsi="Courier New" w:cs="Courier New" w:hint="default"/>
      </w:rPr>
    </w:lvl>
    <w:lvl w:ilvl="5" w:tplc="C728E49A" w:tentative="1">
      <w:start w:val="1"/>
      <w:numFmt w:val="bullet"/>
      <w:lvlText w:val=""/>
      <w:lvlJc w:val="left"/>
      <w:pPr>
        <w:ind w:left="5029" w:hanging="360"/>
      </w:pPr>
      <w:rPr>
        <w:rFonts w:ascii="Wingdings" w:hAnsi="Wingdings" w:hint="default"/>
      </w:rPr>
    </w:lvl>
    <w:lvl w:ilvl="6" w:tplc="7D466F8C" w:tentative="1">
      <w:start w:val="1"/>
      <w:numFmt w:val="bullet"/>
      <w:lvlText w:val=""/>
      <w:lvlJc w:val="left"/>
      <w:pPr>
        <w:ind w:left="5749" w:hanging="360"/>
      </w:pPr>
      <w:rPr>
        <w:rFonts w:ascii="Symbol" w:hAnsi="Symbol" w:hint="default"/>
      </w:rPr>
    </w:lvl>
    <w:lvl w:ilvl="7" w:tplc="D77AFDC0" w:tentative="1">
      <w:start w:val="1"/>
      <w:numFmt w:val="bullet"/>
      <w:lvlText w:val="o"/>
      <w:lvlJc w:val="left"/>
      <w:pPr>
        <w:ind w:left="6469" w:hanging="360"/>
      </w:pPr>
      <w:rPr>
        <w:rFonts w:ascii="Courier New" w:hAnsi="Courier New" w:cs="Courier New" w:hint="default"/>
      </w:rPr>
    </w:lvl>
    <w:lvl w:ilvl="8" w:tplc="388C9C06" w:tentative="1">
      <w:start w:val="1"/>
      <w:numFmt w:val="bullet"/>
      <w:lvlText w:val=""/>
      <w:lvlJc w:val="left"/>
      <w:pPr>
        <w:ind w:left="7189" w:hanging="360"/>
      </w:pPr>
      <w:rPr>
        <w:rFonts w:ascii="Wingdings" w:hAnsi="Wingdings" w:hint="default"/>
      </w:rPr>
    </w:lvl>
  </w:abstractNum>
  <w:abstractNum w:abstractNumId="12" w15:restartNumberingAfterBreak="0">
    <w:nsid w:val="04903E04"/>
    <w:multiLevelType w:val="hybridMultilevel"/>
    <w:tmpl w:val="84289330"/>
    <w:lvl w:ilvl="0" w:tplc="240A027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8FE2D5A"/>
    <w:multiLevelType w:val="hybridMultilevel"/>
    <w:tmpl w:val="A926A6BC"/>
    <w:lvl w:ilvl="0" w:tplc="78AA97D8">
      <w:numFmt w:val="bullet"/>
      <w:lvlText w:val="-"/>
      <w:lvlJc w:val="left"/>
      <w:pPr>
        <w:ind w:left="720" w:hanging="360"/>
      </w:pPr>
      <w:rPr>
        <w:rFonts w:ascii="DB Office" w:eastAsia="Times New Roman" w:hAnsi="DB Office" w:cs="Times New Roman"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A0B7759"/>
    <w:multiLevelType w:val="singleLevel"/>
    <w:tmpl w:val="E8E07942"/>
    <w:lvl w:ilvl="0">
      <w:start w:val="1"/>
      <w:numFmt w:val="bullet"/>
      <w:pStyle w:val="TBAufzhlungEbene1"/>
      <w:lvlText w:val=""/>
      <w:lvlJc w:val="left"/>
      <w:pPr>
        <w:tabs>
          <w:tab w:val="num" w:pos="360"/>
        </w:tabs>
        <w:ind w:left="360" w:hanging="360"/>
      </w:pPr>
      <w:rPr>
        <w:rFonts w:ascii="Wingdings" w:hAnsi="Wingdings" w:hint="default"/>
      </w:rPr>
    </w:lvl>
  </w:abstractNum>
  <w:abstractNum w:abstractNumId="15" w15:restartNumberingAfterBreak="0">
    <w:nsid w:val="0B0B46B0"/>
    <w:multiLevelType w:val="hybridMultilevel"/>
    <w:tmpl w:val="1D18997C"/>
    <w:lvl w:ilvl="0" w:tplc="CC78C962">
      <w:start w:val="1"/>
      <w:numFmt w:val="bullet"/>
      <w:lvlText w:val=""/>
      <w:lvlJc w:val="left"/>
      <w:pPr>
        <w:ind w:left="1080" w:hanging="360"/>
      </w:pPr>
      <w:rPr>
        <w:rFonts w:ascii="Wingdings" w:hAnsi="Wingdings" w:hint="default"/>
        <w:color w:val="FF0000"/>
      </w:rPr>
    </w:lvl>
    <w:lvl w:ilvl="1" w:tplc="01F217FA">
      <w:numFmt w:val="bullet"/>
      <w:lvlText w:val=""/>
      <w:lvlJc w:val="left"/>
      <w:pPr>
        <w:ind w:left="1800" w:hanging="360"/>
      </w:pPr>
      <w:rPr>
        <w:rFonts w:ascii="Wingdings" w:eastAsia="Wingdings" w:hAnsi="Wingdings" w:cs="Wingdings" w:hint="default"/>
        <w:color w:val="FF0000"/>
        <w:w w:val="100"/>
        <w:sz w:val="22"/>
        <w:szCs w:val="22"/>
        <w:lang w:val="de-DE" w:eastAsia="de-DE" w:bidi="de-DE"/>
      </w:rPr>
    </w:lvl>
    <w:lvl w:ilvl="2" w:tplc="AB9C2310">
      <w:start w:val="13"/>
      <w:numFmt w:val="bullet"/>
      <w:lvlText w:val=""/>
      <w:lvlJc w:val="left"/>
      <w:pPr>
        <w:ind w:left="2520" w:hanging="360"/>
      </w:pPr>
      <w:rPr>
        <w:rFonts w:ascii="Wingdings" w:eastAsia="Times New Roman" w:hAnsi="Wingdings" w:cs="Times New Roman"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0C456724"/>
    <w:multiLevelType w:val="multilevel"/>
    <w:tmpl w:val="46F6A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A61334E"/>
    <w:multiLevelType w:val="hybridMultilevel"/>
    <w:tmpl w:val="8B7C8430"/>
    <w:lvl w:ilvl="0" w:tplc="78AA97D8">
      <w:numFmt w:val="bullet"/>
      <w:lvlText w:val="-"/>
      <w:lvlJc w:val="left"/>
      <w:pPr>
        <w:ind w:left="720" w:hanging="360"/>
      </w:pPr>
      <w:rPr>
        <w:rFonts w:ascii="DB Office" w:eastAsia="Times New Roman" w:hAnsi="DB Office" w:cs="Times New Roman" w:hint="default"/>
        <w:color w:val="auto"/>
      </w:rPr>
    </w:lvl>
    <w:lvl w:ilvl="1" w:tplc="D39A6156">
      <w:numFmt w:val="bullet"/>
      <w:lvlText w:val=""/>
      <w:lvlJc w:val="left"/>
      <w:pPr>
        <w:ind w:left="360" w:hanging="360"/>
      </w:pPr>
      <w:rPr>
        <w:rFonts w:ascii="Wingdings" w:eastAsia="Wingdings" w:hAnsi="Wingdings" w:cs="Wingdings" w:hint="default"/>
        <w:b w:val="0"/>
        <w:bCs w:val="0"/>
        <w:i w:val="0"/>
        <w:iCs w:val="0"/>
        <w:color w:val="FF0000"/>
        <w:spacing w:val="0"/>
        <w:w w:val="99"/>
        <w:sz w:val="20"/>
        <w:szCs w:val="20"/>
        <w:lang w:val="de-DE" w:eastAsia="en-US" w:bidi="ar-SA"/>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E530DED"/>
    <w:multiLevelType w:val="multilevel"/>
    <w:tmpl w:val="4836B22A"/>
    <w:lvl w:ilvl="0">
      <w:start w:val="1"/>
      <w:numFmt w:val="decimal"/>
      <w:suff w:val="space"/>
      <w:lvlText w:val="%1"/>
      <w:lvlJc w:val="left"/>
      <w:pPr>
        <w:ind w:left="142" w:firstLine="0"/>
      </w:pPr>
      <w:rPr>
        <w:rFonts w:hint="default"/>
        <w:sz w:val="30"/>
        <w:szCs w:val="30"/>
      </w:rPr>
    </w:lvl>
    <w:lvl w:ilvl="1">
      <w:start w:val="1"/>
      <w:numFmt w:val="decimal"/>
      <w:suff w:val="space"/>
      <w:lvlText w:val="%1.%2"/>
      <w:lvlJc w:val="left"/>
      <w:pPr>
        <w:ind w:left="283" w:firstLine="0"/>
      </w:pPr>
      <w:rPr>
        <w:rFonts w:ascii="DB Office" w:hAnsi="DB Office" w:hint="default"/>
        <w:b/>
        <w:i w:val="0"/>
        <w:caps w:val="0"/>
        <w:strike w:val="0"/>
        <w:dstrike w:val="0"/>
        <w:vanish w:val="0"/>
        <w:color w:val="FF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568"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ascii="DB Office" w:hAnsi="DB Office" w:cs="Arial"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9" w15:restartNumberingAfterBreak="0">
    <w:nsid w:val="1FA06443"/>
    <w:multiLevelType w:val="hybridMultilevel"/>
    <w:tmpl w:val="51B4E90C"/>
    <w:lvl w:ilvl="0" w:tplc="2CB8D944">
      <w:start w:val="1"/>
      <w:numFmt w:val="bullet"/>
      <w:lvlText w:val=""/>
      <w:lvlPicBulletId w:val="0"/>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FFC39FB"/>
    <w:multiLevelType w:val="hybridMultilevel"/>
    <w:tmpl w:val="ECC6162A"/>
    <w:lvl w:ilvl="0" w:tplc="89BA235E">
      <w:start w:val="1"/>
      <w:numFmt w:val="bullet"/>
      <w:pStyle w:val="Aufzhlung3vrameroteckiggro"/>
      <w:lvlText w:val=""/>
      <w:lvlPicBulletId w:val="0"/>
      <w:lvlJc w:val="left"/>
      <w:pPr>
        <w:ind w:left="720" w:hanging="360"/>
      </w:pPr>
      <w:rPr>
        <w:rFonts w:ascii="Symbol" w:hAnsi="Symbol" w:hint="default"/>
      </w:rPr>
    </w:lvl>
    <w:lvl w:ilvl="1" w:tplc="2CC25B08" w:tentative="1">
      <w:start w:val="1"/>
      <w:numFmt w:val="bullet"/>
      <w:lvlText w:val="o"/>
      <w:lvlJc w:val="left"/>
      <w:pPr>
        <w:ind w:left="1440" w:hanging="360"/>
      </w:pPr>
      <w:rPr>
        <w:rFonts w:ascii="Courier New" w:hAnsi="Courier New" w:cs="Courier New" w:hint="default"/>
      </w:rPr>
    </w:lvl>
    <w:lvl w:ilvl="2" w:tplc="9FDE870E" w:tentative="1">
      <w:start w:val="1"/>
      <w:numFmt w:val="bullet"/>
      <w:lvlText w:val=""/>
      <w:lvlJc w:val="left"/>
      <w:pPr>
        <w:ind w:left="2160" w:hanging="360"/>
      </w:pPr>
      <w:rPr>
        <w:rFonts w:ascii="Wingdings" w:hAnsi="Wingdings" w:hint="default"/>
      </w:rPr>
    </w:lvl>
    <w:lvl w:ilvl="3" w:tplc="BEBCA89A" w:tentative="1">
      <w:start w:val="1"/>
      <w:numFmt w:val="bullet"/>
      <w:lvlText w:val=""/>
      <w:lvlJc w:val="left"/>
      <w:pPr>
        <w:ind w:left="2880" w:hanging="360"/>
      </w:pPr>
      <w:rPr>
        <w:rFonts w:ascii="Symbol" w:hAnsi="Symbol" w:hint="default"/>
      </w:rPr>
    </w:lvl>
    <w:lvl w:ilvl="4" w:tplc="8A56A436" w:tentative="1">
      <w:start w:val="1"/>
      <w:numFmt w:val="bullet"/>
      <w:lvlText w:val="o"/>
      <w:lvlJc w:val="left"/>
      <w:pPr>
        <w:ind w:left="3600" w:hanging="360"/>
      </w:pPr>
      <w:rPr>
        <w:rFonts w:ascii="Courier New" w:hAnsi="Courier New" w:cs="Courier New" w:hint="default"/>
      </w:rPr>
    </w:lvl>
    <w:lvl w:ilvl="5" w:tplc="47F05A58" w:tentative="1">
      <w:start w:val="1"/>
      <w:numFmt w:val="bullet"/>
      <w:lvlText w:val=""/>
      <w:lvlJc w:val="left"/>
      <w:pPr>
        <w:ind w:left="4320" w:hanging="360"/>
      </w:pPr>
      <w:rPr>
        <w:rFonts w:ascii="Wingdings" w:hAnsi="Wingdings" w:hint="default"/>
      </w:rPr>
    </w:lvl>
    <w:lvl w:ilvl="6" w:tplc="6D2C8C00" w:tentative="1">
      <w:start w:val="1"/>
      <w:numFmt w:val="bullet"/>
      <w:lvlText w:val=""/>
      <w:lvlJc w:val="left"/>
      <w:pPr>
        <w:ind w:left="5040" w:hanging="360"/>
      </w:pPr>
      <w:rPr>
        <w:rFonts w:ascii="Symbol" w:hAnsi="Symbol" w:hint="default"/>
      </w:rPr>
    </w:lvl>
    <w:lvl w:ilvl="7" w:tplc="566869A6" w:tentative="1">
      <w:start w:val="1"/>
      <w:numFmt w:val="bullet"/>
      <w:lvlText w:val="o"/>
      <w:lvlJc w:val="left"/>
      <w:pPr>
        <w:ind w:left="5760" w:hanging="360"/>
      </w:pPr>
      <w:rPr>
        <w:rFonts w:ascii="Courier New" w:hAnsi="Courier New" w:cs="Courier New" w:hint="default"/>
      </w:rPr>
    </w:lvl>
    <w:lvl w:ilvl="8" w:tplc="97F41724" w:tentative="1">
      <w:start w:val="1"/>
      <w:numFmt w:val="bullet"/>
      <w:lvlText w:val=""/>
      <w:lvlJc w:val="left"/>
      <w:pPr>
        <w:ind w:left="6480" w:hanging="360"/>
      </w:pPr>
      <w:rPr>
        <w:rFonts w:ascii="Wingdings" w:hAnsi="Wingdings" w:hint="default"/>
      </w:rPr>
    </w:lvl>
  </w:abstractNum>
  <w:abstractNum w:abstractNumId="21" w15:restartNumberingAfterBreak="0">
    <w:nsid w:val="204B1F92"/>
    <w:multiLevelType w:val="hybridMultilevel"/>
    <w:tmpl w:val="D6E23B86"/>
    <w:lvl w:ilvl="0" w:tplc="638084DA">
      <w:start w:val="1"/>
      <w:numFmt w:val="bullet"/>
      <w:pStyle w:val="Aufzhlung3"/>
      <w:lvlText w:val="—"/>
      <w:lvlJc w:val="left"/>
      <w:pPr>
        <w:ind w:left="1494" w:hanging="360"/>
      </w:pPr>
      <w:rPr>
        <w:rFonts w:ascii="Roboto Slab" w:hAnsi="Roboto Slab" w:hint="default"/>
        <w:b w:val="0"/>
        <w:i w:val="0"/>
        <w:color w:val="00A7B4"/>
        <w:sz w:val="20"/>
        <w:u w:color="00A7B4"/>
      </w:rPr>
    </w:lvl>
    <w:lvl w:ilvl="1" w:tplc="40B27E2C" w:tentative="1">
      <w:start w:val="1"/>
      <w:numFmt w:val="bullet"/>
      <w:lvlText w:val="o"/>
      <w:lvlJc w:val="left"/>
      <w:pPr>
        <w:ind w:left="3141" w:hanging="360"/>
      </w:pPr>
      <w:rPr>
        <w:rFonts w:ascii="Courier New" w:hAnsi="Courier New" w:cs="Courier New" w:hint="default"/>
      </w:rPr>
    </w:lvl>
    <w:lvl w:ilvl="2" w:tplc="EE247FC8" w:tentative="1">
      <w:start w:val="1"/>
      <w:numFmt w:val="bullet"/>
      <w:lvlText w:val=""/>
      <w:lvlJc w:val="left"/>
      <w:pPr>
        <w:ind w:left="3861" w:hanging="360"/>
      </w:pPr>
      <w:rPr>
        <w:rFonts w:ascii="Wingdings" w:hAnsi="Wingdings" w:hint="default"/>
      </w:rPr>
    </w:lvl>
    <w:lvl w:ilvl="3" w:tplc="ADF2BC64" w:tentative="1">
      <w:start w:val="1"/>
      <w:numFmt w:val="bullet"/>
      <w:lvlText w:val=""/>
      <w:lvlJc w:val="left"/>
      <w:pPr>
        <w:ind w:left="4581" w:hanging="360"/>
      </w:pPr>
      <w:rPr>
        <w:rFonts w:ascii="Symbol" w:hAnsi="Symbol" w:hint="default"/>
      </w:rPr>
    </w:lvl>
    <w:lvl w:ilvl="4" w:tplc="B7C8F462" w:tentative="1">
      <w:start w:val="1"/>
      <w:numFmt w:val="bullet"/>
      <w:lvlText w:val="o"/>
      <w:lvlJc w:val="left"/>
      <w:pPr>
        <w:ind w:left="5301" w:hanging="360"/>
      </w:pPr>
      <w:rPr>
        <w:rFonts w:ascii="Courier New" w:hAnsi="Courier New" w:cs="Courier New" w:hint="default"/>
      </w:rPr>
    </w:lvl>
    <w:lvl w:ilvl="5" w:tplc="F54AA32A" w:tentative="1">
      <w:start w:val="1"/>
      <w:numFmt w:val="bullet"/>
      <w:lvlText w:val=""/>
      <w:lvlJc w:val="left"/>
      <w:pPr>
        <w:ind w:left="6021" w:hanging="360"/>
      </w:pPr>
      <w:rPr>
        <w:rFonts w:ascii="Wingdings" w:hAnsi="Wingdings" w:hint="default"/>
      </w:rPr>
    </w:lvl>
    <w:lvl w:ilvl="6" w:tplc="F314CA40" w:tentative="1">
      <w:start w:val="1"/>
      <w:numFmt w:val="bullet"/>
      <w:lvlText w:val=""/>
      <w:lvlJc w:val="left"/>
      <w:pPr>
        <w:ind w:left="6741" w:hanging="360"/>
      </w:pPr>
      <w:rPr>
        <w:rFonts w:ascii="Symbol" w:hAnsi="Symbol" w:hint="default"/>
      </w:rPr>
    </w:lvl>
    <w:lvl w:ilvl="7" w:tplc="7E5E4CC8" w:tentative="1">
      <w:start w:val="1"/>
      <w:numFmt w:val="bullet"/>
      <w:lvlText w:val="o"/>
      <w:lvlJc w:val="left"/>
      <w:pPr>
        <w:ind w:left="7461" w:hanging="360"/>
      </w:pPr>
      <w:rPr>
        <w:rFonts w:ascii="Courier New" w:hAnsi="Courier New" w:cs="Courier New" w:hint="default"/>
      </w:rPr>
    </w:lvl>
    <w:lvl w:ilvl="8" w:tplc="1D92D738" w:tentative="1">
      <w:start w:val="1"/>
      <w:numFmt w:val="bullet"/>
      <w:lvlText w:val=""/>
      <w:lvlJc w:val="left"/>
      <w:pPr>
        <w:ind w:left="8181" w:hanging="360"/>
      </w:pPr>
      <w:rPr>
        <w:rFonts w:ascii="Wingdings" w:hAnsi="Wingdings" w:hint="default"/>
      </w:rPr>
    </w:lvl>
  </w:abstractNum>
  <w:abstractNum w:abstractNumId="22" w15:restartNumberingAfterBreak="0">
    <w:nsid w:val="2394150B"/>
    <w:multiLevelType w:val="hybridMultilevel"/>
    <w:tmpl w:val="F254345E"/>
    <w:lvl w:ilvl="0" w:tplc="B0B8262A">
      <w:start w:val="1"/>
      <w:numFmt w:val="bullet"/>
      <w:pStyle w:val="ScrollListBullet2"/>
      <w:lvlText w:val=""/>
      <w:lvlJc w:val="left"/>
      <w:pPr>
        <w:ind w:left="720" w:hanging="360"/>
      </w:pPr>
      <w:rPr>
        <w:rFonts w:ascii="Wingdings" w:hAnsi="Wingdings" w:hint="default"/>
        <w:color w:val="FF0000"/>
      </w:rPr>
    </w:lvl>
    <w:lvl w:ilvl="1" w:tplc="9996BADA" w:tentative="1">
      <w:start w:val="1"/>
      <w:numFmt w:val="bullet"/>
      <w:lvlText w:val="o"/>
      <w:lvlJc w:val="left"/>
      <w:pPr>
        <w:ind w:left="1440" w:hanging="360"/>
      </w:pPr>
      <w:rPr>
        <w:rFonts w:ascii="Courier New" w:hAnsi="Courier New" w:cs="Courier New" w:hint="default"/>
      </w:rPr>
    </w:lvl>
    <w:lvl w:ilvl="2" w:tplc="B9C2E262" w:tentative="1">
      <w:start w:val="1"/>
      <w:numFmt w:val="bullet"/>
      <w:lvlText w:val=""/>
      <w:lvlJc w:val="left"/>
      <w:pPr>
        <w:ind w:left="2160" w:hanging="360"/>
      </w:pPr>
      <w:rPr>
        <w:rFonts w:ascii="Wingdings" w:hAnsi="Wingdings" w:hint="default"/>
      </w:rPr>
    </w:lvl>
    <w:lvl w:ilvl="3" w:tplc="49FE1244" w:tentative="1">
      <w:start w:val="1"/>
      <w:numFmt w:val="bullet"/>
      <w:lvlText w:val=""/>
      <w:lvlJc w:val="left"/>
      <w:pPr>
        <w:ind w:left="2880" w:hanging="360"/>
      </w:pPr>
      <w:rPr>
        <w:rFonts w:ascii="Symbol" w:hAnsi="Symbol" w:hint="default"/>
      </w:rPr>
    </w:lvl>
    <w:lvl w:ilvl="4" w:tplc="22FEDDEC" w:tentative="1">
      <w:start w:val="1"/>
      <w:numFmt w:val="bullet"/>
      <w:lvlText w:val="o"/>
      <w:lvlJc w:val="left"/>
      <w:pPr>
        <w:ind w:left="3600" w:hanging="360"/>
      </w:pPr>
      <w:rPr>
        <w:rFonts w:ascii="Courier New" w:hAnsi="Courier New" w:cs="Courier New" w:hint="default"/>
      </w:rPr>
    </w:lvl>
    <w:lvl w:ilvl="5" w:tplc="2E1A2948" w:tentative="1">
      <w:start w:val="1"/>
      <w:numFmt w:val="bullet"/>
      <w:lvlText w:val=""/>
      <w:lvlJc w:val="left"/>
      <w:pPr>
        <w:ind w:left="4320" w:hanging="360"/>
      </w:pPr>
      <w:rPr>
        <w:rFonts w:ascii="Wingdings" w:hAnsi="Wingdings" w:hint="default"/>
      </w:rPr>
    </w:lvl>
    <w:lvl w:ilvl="6" w:tplc="F56E3ECE" w:tentative="1">
      <w:start w:val="1"/>
      <w:numFmt w:val="bullet"/>
      <w:lvlText w:val=""/>
      <w:lvlJc w:val="left"/>
      <w:pPr>
        <w:ind w:left="5040" w:hanging="360"/>
      </w:pPr>
      <w:rPr>
        <w:rFonts w:ascii="Symbol" w:hAnsi="Symbol" w:hint="default"/>
      </w:rPr>
    </w:lvl>
    <w:lvl w:ilvl="7" w:tplc="D71280DA" w:tentative="1">
      <w:start w:val="1"/>
      <w:numFmt w:val="bullet"/>
      <w:lvlText w:val="o"/>
      <w:lvlJc w:val="left"/>
      <w:pPr>
        <w:ind w:left="5760" w:hanging="360"/>
      </w:pPr>
      <w:rPr>
        <w:rFonts w:ascii="Courier New" w:hAnsi="Courier New" w:cs="Courier New" w:hint="default"/>
      </w:rPr>
    </w:lvl>
    <w:lvl w:ilvl="8" w:tplc="8C44B56E" w:tentative="1">
      <w:start w:val="1"/>
      <w:numFmt w:val="bullet"/>
      <w:lvlText w:val=""/>
      <w:lvlJc w:val="left"/>
      <w:pPr>
        <w:ind w:left="6480" w:hanging="360"/>
      </w:pPr>
      <w:rPr>
        <w:rFonts w:ascii="Wingdings" w:hAnsi="Wingdings" w:hint="default"/>
      </w:rPr>
    </w:lvl>
  </w:abstractNum>
  <w:abstractNum w:abstractNumId="23" w15:restartNumberingAfterBreak="0">
    <w:nsid w:val="24785641"/>
    <w:multiLevelType w:val="hybridMultilevel"/>
    <w:tmpl w:val="06C6572C"/>
    <w:lvl w:ilvl="0" w:tplc="2054BF18">
      <w:start w:val="1"/>
      <w:numFmt w:val="bullet"/>
      <w:pStyle w:val="Aufzhlung2"/>
      <w:lvlText w:val="—"/>
      <w:lvlJc w:val="left"/>
      <w:pPr>
        <w:ind w:left="927" w:hanging="360"/>
      </w:pPr>
      <w:rPr>
        <w:rFonts w:ascii="Roboto Slab" w:hAnsi="Roboto Slab" w:hint="default"/>
        <w:b w:val="0"/>
        <w:i w:val="0"/>
        <w:color w:val="00A7B4"/>
        <w:sz w:val="20"/>
        <w:u w:color="00A7B4"/>
      </w:rPr>
    </w:lvl>
    <w:lvl w:ilvl="1" w:tplc="AD8C4CDA" w:tentative="1">
      <w:start w:val="1"/>
      <w:numFmt w:val="bullet"/>
      <w:lvlText w:val="o"/>
      <w:lvlJc w:val="left"/>
      <w:pPr>
        <w:tabs>
          <w:tab w:val="num" w:pos="1440"/>
        </w:tabs>
        <w:ind w:left="1440" w:hanging="360"/>
      </w:pPr>
      <w:rPr>
        <w:rFonts w:ascii="Courier New" w:hAnsi="Courier New" w:hint="default"/>
      </w:rPr>
    </w:lvl>
    <w:lvl w:ilvl="2" w:tplc="CB90D688" w:tentative="1">
      <w:start w:val="1"/>
      <w:numFmt w:val="bullet"/>
      <w:lvlText w:val=""/>
      <w:lvlJc w:val="left"/>
      <w:pPr>
        <w:tabs>
          <w:tab w:val="num" w:pos="2160"/>
        </w:tabs>
        <w:ind w:left="2160" w:hanging="360"/>
      </w:pPr>
      <w:rPr>
        <w:rFonts w:ascii="Wingdings" w:hAnsi="Wingdings" w:hint="default"/>
      </w:rPr>
    </w:lvl>
    <w:lvl w:ilvl="3" w:tplc="AA6C895E" w:tentative="1">
      <w:start w:val="1"/>
      <w:numFmt w:val="bullet"/>
      <w:lvlText w:val=""/>
      <w:lvlJc w:val="left"/>
      <w:pPr>
        <w:tabs>
          <w:tab w:val="num" w:pos="2880"/>
        </w:tabs>
        <w:ind w:left="2880" w:hanging="360"/>
      </w:pPr>
      <w:rPr>
        <w:rFonts w:ascii="Symbol" w:hAnsi="Symbol" w:hint="default"/>
      </w:rPr>
    </w:lvl>
    <w:lvl w:ilvl="4" w:tplc="3C944AA2" w:tentative="1">
      <w:start w:val="1"/>
      <w:numFmt w:val="bullet"/>
      <w:lvlText w:val="o"/>
      <w:lvlJc w:val="left"/>
      <w:pPr>
        <w:tabs>
          <w:tab w:val="num" w:pos="3600"/>
        </w:tabs>
        <w:ind w:left="3600" w:hanging="360"/>
      </w:pPr>
      <w:rPr>
        <w:rFonts w:ascii="Courier New" w:hAnsi="Courier New" w:hint="default"/>
      </w:rPr>
    </w:lvl>
    <w:lvl w:ilvl="5" w:tplc="99B08D5A" w:tentative="1">
      <w:start w:val="1"/>
      <w:numFmt w:val="bullet"/>
      <w:lvlText w:val=""/>
      <w:lvlJc w:val="left"/>
      <w:pPr>
        <w:tabs>
          <w:tab w:val="num" w:pos="4320"/>
        </w:tabs>
        <w:ind w:left="4320" w:hanging="360"/>
      </w:pPr>
      <w:rPr>
        <w:rFonts w:ascii="Wingdings" w:hAnsi="Wingdings" w:hint="default"/>
      </w:rPr>
    </w:lvl>
    <w:lvl w:ilvl="6" w:tplc="4B30D01C" w:tentative="1">
      <w:start w:val="1"/>
      <w:numFmt w:val="bullet"/>
      <w:lvlText w:val=""/>
      <w:lvlJc w:val="left"/>
      <w:pPr>
        <w:tabs>
          <w:tab w:val="num" w:pos="5040"/>
        </w:tabs>
        <w:ind w:left="5040" w:hanging="360"/>
      </w:pPr>
      <w:rPr>
        <w:rFonts w:ascii="Symbol" w:hAnsi="Symbol" w:hint="default"/>
      </w:rPr>
    </w:lvl>
    <w:lvl w:ilvl="7" w:tplc="3D4E4BF4" w:tentative="1">
      <w:start w:val="1"/>
      <w:numFmt w:val="bullet"/>
      <w:lvlText w:val="o"/>
      <w:lvlJc w:val="left"/>
      <w:pPr>
        <w:tabs>
          <w:tab w:val="num" w:pos="5760"/>
        </w:tabs>
        <w:ind w:left="5760" w:hanging="360"/>
      </w:pPr>
      <w:rPr>
        <w:rFonts w:ascii="Courier New" w:hAnsi="Courier New" w:hint="default"/>
      </w:rPr>
    </w:lvl>
    <w:lvl w:ilvl="8" w:tplc="3DE4A02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984674B"/>
    <w:multiLevelType w:val="hybridMultilevel"/>
    <w:tmpl w:val="6DD4C54A"/>
    <w:lvl w:ilvl="0" w:tplc="78AA97D8">
      <w:numFmt w:val="bullet"/>
      <w:lvlText w:val="-"/>
      <w:lvlJc w:val="left"/>
      <w:pPr>
        <w:ind w:left="720" w:hanging="360"/>
      </w:pPr>
      <w:rPr>
        <w:rFonts w:ascii="DB Office" w:eastAsia="Times New Roman" w:hAnsi="DB Office" w:cs="Times New Roman"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CEA5445"/>
    <w:multiLevelType w:val="multilevel"/>
    <w:tmpl w:val="56F2D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D3752D4"/>
    <w:multiLevelType w:val="hybridMultilevel"/>
    <w:tmpl w:val="87FC33CE"/>
    <w:lvl w:ilvl="0" w:tplc="CC78C962">
      <w:start w:val="1"/>
      <w:numFmt w:val="bullet"/>
      <w:lvlText w:val=""/>
      <w:lvlJc w:val="left"/>
      <w:pPr>
        <w:ind w:left="1080" w:hanging="360"/>
      </w:pPr>
      <w:rPr>
        <w:rFonts w:ascii="Wingdings" w:hAnsi="Wingdings" w:hint="default"/>
        <w:color w:val="FF000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32F10E5C"/>
    <w:multiLevelType w:val="multilevel"/>
    <w:tmpl w:val="40240458"/>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5CA4A34"/>
    <w:multiLevelType w:val="hybridMultilevel"/>
    <w:tmpl w:val="9EDCEDC4"/>
    <w:lvl w:ilvl="0" w:tplc="4086AB40">
      <w:start w:val="1"/>
      <w:numFmt w:val="bullet"/>
      <w:pStyle w:val="Aufzhlung1"/>
      <w:lvlText w:val=""/>
      <w:lvlJc w:val="left"/>
      <w:pPr>
        <w:tabs>
          <w:tab w:val="num" w:pos="360"/>
        </w:tabs>
        <w:ind w:left="360" w:hanging="360"/>
      </w:pPr>
      <w:rPr>
        <w:rFonts w:ascii="Monotype Sorts" w:hAnsi="Monotype Sorts" w:hint="default"/>
        <w:color w:val="FF0000"/>
        <w:u w:color="FF0000"/>
      </w:rPr>
    </w:lvl>
    <w:lvl w:ilvl="1" w:tplc="232236DA" w:tentative="1">
      <w:start w:val="1"/>
      <w:numFmt w:val="bullet"/>
      <w:lvlText w:val="o"/>
      <w:lvlJc w:val="left"/>
      <w:pPr>
        <w:tabs>
          <w:tab w:val="num" w:pos="1440"/>
        </w:tabs>
        <w:ind w:left="1440" w:hanging="360"/>
      </w:pPr>
      <w:rPr>
        <w:rFonts w:ascii="Courier New" w:hAnsi="Courier New" w:cs="Courier New" w:hint="default"/>
      </w:rPr>
    </w:lvl>
    <w:lvl w:ilvl="2" w:tplc="C7F83230" w:tentative="1">
      <w:start w:val="1"/>
      <w:numFmt w:val="bullet"/>
      <w:lvlText w:val=""/>
      <w:lvlJc w:val="left"/>
      <w:pPr>
        <w:tabs>
          <w:tab w:val="num" w:pos="2160"/>
        </w:tabs>
        <w:ind w:left="2160" w:hanging="360"/>
      </w:pPr>
      <w:rPr>
        <w:rFonts w:ascii="Wingdings" w:hAnsi="Wingdings" w:hint="default"/>
      </w:rPr>
    </w:lvl>
    <w:lvl w:ilvl="3" w:tplc="A428FFEE" w:tentative="1">
      <w:start w:val="1"/>
      <w:numFmt w:val="bullet"/>
      <w:lvlText w:val=""/>
      <w:lvlJc w:val="left"/>
      <w:pPr>
        <w:tabs>
          <w:tab w:val="num" w:pos="2880"/>
        </w:tabs>
        <w:ind w:left="2880" w:hanging="360"/>
      </w:pPr>
      <w:rPr>
        <w:rFonts w:ascii="Symbol" w:hAnsi="Symbol" w:hint="default"/>
      </w:rPr>
    </w:lvl>
    <w:lvl w:ilvl="4" w:tplc="18EEB7DA" w:tentative="1">
      <w:start w:val="1"/>
      <w:numFmt w:val="bullet"/>
      <w:lvlText w:val="o"/>
      <w:lvlJc w:val="left"/>
      <w:pPr>
        <w:tabs>
          <w:tab w:val="num" w:pos="3600"/>
        </w:tabs>
        <w:ind w:left="3600" w:hanging="360"/>
      </w:pPr>
      <w:rPr>
        <w:rFonts w:ascii="Courier New" w:hAnsi="Courier New" w:cs="Courier New" w:hint="default"/>
      </w:rPr>
    </w:lvl>
    <w:lvl w:ilvl="5" w:tplc="A770E804" w:tentative="1">
      <w:start w:val="1"/>
      <w:numFmt w:val="bullet"/>
      <w:lvlText w:val=""/>
      <w:lvlJc w:val="left"/>
      <w:pPr>
        <w:tabs>
          <w:tab w:val="num" w:pos="4320"/>
        </w:tabs>
        <w:ind w:left="4320" w:hanging="360"/>
      </w:pPr>
      <w:rPr>
        <w:rFonts w:ascii="Wingdings" w:hAnsi="Wingdings" w:hint="default"/>
      </w:rPr>
    </w:lvl>
    <w:lvl w:ilvl="6" w:tplc="9B1E6B9A" w:tentative="1">
      <w:start w:val="1"/>
      <w:numFmt w:val="bullet"/>
      <w:lvlText w:val=""/>
      <w:lvlJc w:val="left"/>
      <w:pPr>
        <w:tabs>
          <w:tab w:val="num" w:pos="5040"/>
        </w:tabs>
        <w:ind w:left="5040" w:hanging="360"/>
      </w:pPr>
      <w:rPr>
        <w:rFonts w:ascii="Symbol" w:hAnsi="Symbol" w:hint="default"/>
      </w:rPr>
    </w:lvl>
    <w:lvl w:ilvl="7" w:tplc="9426E7B6" w:tentative="1">
      <w:start w:val="1"/>
      <w:numFmt w:val="bullet"/>
      <w:lvlText w:val="o"/>
      <w:lvlJc w:val="left"/>
      <w:pPr>
        <w:tabs>
          <w:tab w:val="num" w:pos="5760"/>
        </w:tabs>
        <w:ind w:left="5760" w:hanging="360"/>
      </w:pPr>
      <w:rPr>
        <w:rFonts w:ascii="Courier New" w:hAnsi="Courier New" w:cs="Courier New" w:hint="default"/>
      </w:rPr>
    </w:lvl>
    <w:lvl w:ilvl="8" w:tplc="C5029AC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776608B"/>
    <w:multiLevelType w:val="hybridMultilevel"/>
    <w:tmpl w:val="80DC0DD4"/>
    <w:lvl w:ilvl="0" w:tplc="641E442A">
      <w:start w:val="1"/>
      <w:numFmt w:val="bullet"/>
      <w:pStyle w:val="Aufzhlung3vramerotPfeil"/>
      <w:lvlText w:val=""/>
      <w:lvlJc w:val="left"/>
      <w:pPr>
        <w:ind w:left="717" w:hanging="360"/>
      </w:pPr>
      <w:rPr>
        <w:rFonts w:ascii="Wingdings" w:hAnsi="Wingdings" w:hint="default"/>
        <w:color w:val="FF0000"/>
      </w:rPr>
    </w:lvl>
    <w:lvl w:ilvl="1" w:tplc="5C080202">
      <w:start w:val="1"/>
      <w:numFmt w:val="bullet"/>
      <w:lvlText w:val="o"/>
      <w:lvlJc w:val="left"/>
      <w:pPr>
        <w:ind w:left="1440" w:hanging="360"/>
      </w:pPr>
      <w:rPr>
        <w:rFonts w:ascii="Courier New" w:hAnsi="Courier New" w:cs="Courier New" w:hint="default"/>
      </w:rPr>
    </w:lvl>
    <w:lvl w:ilvl="2" w:tplc="53BE186E" w:tentative="1">
      <w:start w:val="1"/>
      <w:numFmt w:val="bullet"/>
      <w:lvlText w:val=""/>
      <w:lvlJc w:val="left"/>
      <w:pPr>
        <w:ind w:left="2160" w:hanging="360"/>
      </w:pPr>
      <w:rPr>
        <w:rFonts w:ascii="Wingdings" w:hAnsi="Wingdings" w:hint="default"/>
      </w:rPr>
    </w:lvl>
    <w:lvl w:ilvl="3" w:tplc="AF42ECAA" w:tentative="1">
      <w:start w:val="1"/>
      <w:numFmt w:val="bullet"/>
      <w:lvlText w:val=""/>
      <w:lvlJc w:val="left"/>
      <w:pPr>
        <w:ind w:left="2880" w:hanging="360"/>
      </w:pPr>
      <w:rPr>
        <w:rFonts w:ascii="Symbol" w:hAnsi="Symbol" w:hint="default"/>
      </w:rPr>
    </w:lvl>
    <w:lvl w:ilvl="4" w:tplc="CA2A6418" w:tentative="1">
      <w:start w:val="1"/>
      <w:numFmt w:val="bullet"/>
      <w:lvlText w:val="o"/>
      <w:lvlJc w:val="left"/>
      <w:pPr>
        <w:ind w:left="3600" w:hanging="360"/>
      </w:pPr>
      <w:rPr>
        <w:rFonts w:ascii="Courier New" w:hAnsi="Courier New" w:cs="Courier New" w:hint="default"/>
      </w:rPr>
    </w:lvl>
    <w:lvl w:ilvl="5" w:tplc="7764A7B2" w:tentative="1">
      <w:start w:val="1"/>
      <w:numFmt w:val="bullet"/>
      <w:lvlText w:val=""/>
      <w:lvlJc w:val="left"/>
      <w:pPr>
        <w:ind w:left="4320" w:hanging="360"/>
      </w:pPr>
      <w:rPr>
        <w:rFonts w:ascii="Wingdings" w:hAnsi="Wingdings" w:hint="default"/>
      </w:rPr>
    </w:lvl>
    <w:lvl w:ilvl="6" w:tplc="DC9CD864" w:tentative="1">
      <w:start w:val="1"/>
      <w:numFmt w:val="bullet"/>
      <w:lvlText w:val=""/>
      <w:lvlJc w:val="left"/>
      <w:pPr>
        <w:ind w:left="5040" w:hanging="360"/>
      </w:pPr>
      <w:rPr>
        <w:rFonts w:ascii="Symbol" w:hAnsi="Symbol" w:hint="default"/>
      </w:rPr>
    </w:lvl>
    <w:lvl w:ilvl="7" w:tplc="0F78D722" w:tentative="1">
      <w:start w:val="1"/>
      <w:numFmt w:val="bullet"/>
      <w:lvlText w:val="o"/>
      <w:lvlJc w:val="left"/>
      <w:pPr>
        <w:ind w:left="5760" w:hanging="360"/>
      </w:pPr>
      <w:rPr>
        <w:rFonts w:ascii="Courier New" w:hAnsi="Courier New" w:cs="Courier New" w:hint="default"/>
      </w:rPr>
    </w:lvl>
    <w:lvl w:ilvl="8" w:tplc="C40ED3A6" w:tentative="1">
      <w:start w:val="1"/>
      <w:numFmt w:val="bullet"/>
      <w:lvlText w:val=""/>
      <w:lvlJc w:val="left"/>
      <w:pPr>
        <w:ind w:left="6480" w:hanging="360"/>
      </w:pPr>
      <w:rPr>
        <w:rFonts w:ascii="Wingdings" w:hAnsi="Wingdings" w:hint="default"/>
      </w:rPr>
    </w:lvl>
  </w:abstractNum>
  <w:abstractNum w:abstractNumId="30" w15:restartNumberingAfterBreak="0">
    <w:nsid w:val="3C2356EC"/>
    <w:multiLevelType w:val="hybridMultilevel"/>
    <w:tmpl w:val="B150D99E"/>
    <w:lvl w:ilvl="0" w:tplc="01CAEDF2">
      <w:start w:val="1"/>
      <w:numFmt w:val="bullet"/>
      <w:pStyle w:val="ScrollListBullet"/>
      <w:lvlText w:val=""/>
      <w:lvlJc w:val="left"/>
      <w:pPr>
        <w:ind w:left="360" w:hanging="360"/>
      </w:pPr>
      <w:rPr>
        <w:rFonts w:ascii="Wingdings" w:hAnsi="Wingdings" w:hint="default"/>
        <w:b w:val="0"/>
        <w:i w:val="0"/>
        <w:color w:val="FF0000"/>
        <w:sz w:val="20"/>
        <w:u w:color="00A7B4"/>
      </w:rPr>
    </w:lvl>
    <w:lvl w:ilvl="1" w:tplc="2230DB14" w:tentative="1">
      <w:start w:val="1"/>
      <w:numFmt w:val="bullet"/>
      <w:lvlText w:val="o"/>
      <w:lvlJc w:val="left"/>
      <w:pPr>
        <w:ind w:left="1440" w:hanging="360"/>
      </w:pPr>
      <w:rPr>
        <w:rFonts w:ascii="Courier New" w:hAnsi="Courier New" w:cs="Courier New" w:hint="default"/>
      </w:rPr>
    </w:lvl>
    <w:lvl w:ilvl="2" w:tplc="2D545D14" w:tentative="1">
      <w:start w:val="1"/>
      <w:numFmt w:val="bullet"/>
      <w:lvlText w:val=""/>
      <w:lvlJc w:val="left"/>
      <w:pPr>
        <w:ind w:left="2160" w:hanging="360"/>
      </w:pPr>
      <w:rPr>
        <w:rFonts w:ascii="Wingdings" w:hAnsi="Wingdings" w:hint="default"/>
      </w:rPr>
    </w:lvl>
    <w:lvl w:ilvl="3" w:tplc="4A8E8A82" w:tentative="1">
      <w:start w:val="1"/>
      <w:numFmt w:val="bullet"/>
      <w:lvlText w:val=""/>
      <w:lvlJc w:val="left"/>
      <w:pPr>
        <w:ind w:left="2880" w:hanging="360"/>
      </w:pPr>
      <w:rPr>
        <w:rFonts w:ascii="Symbol" w:hAnsi="Symbol" w:hint="default"/>
      </w:rPr>
    </w:lvl>
    <w:lvl w:ilvl="4" w:tplc="15F0DC68" w:tentative="1">
      <w:start w:val="1"/>
      <w:numFmt w:val="bullet"/>
      <w:lvlText w:val="o"/>
      <w:lvlJc w:val="left"/>
      <w:pPr>
        <w:ind w:left="3600" w:hanging="360"/>
      </w:pPr>
      <w:rPr>
        <w:rFonts w:ascii="Courier New" w:hAnsi="Courier New" w:cs="Courier New" w:hint="default"/>
      </w:rPr>
    </w:lvl>
    <w:lvl w:ilvl="5" w:tplc="1E3C3B68" w:tentative="1">
      <w:start w:val="1"/>
      <w:numFmt w:val="bullet"/>
      <w:lvlText w:val=""/>
      <w:lvlJc w:val="left"/>
      <w:pPr>
        <w:ind w:left="4320" w:hanging="360"/>
      </w:pPr>
      <w:rPr>
        <w:rFonts w:ascii="Wingdings" w:hAnsi="Wingdings" w:hint="default"/>
      </w:rPr>
    </w:lvl>
    <w:lvl w:ilvl="6" w:tplc="9878C6CC" w:tentative="1">
      <w:start w:val="1"/>
      <w:numFmt w:val="bullet"/>
      <w:lvlText w:val=""/>
      <w:lvlJc w:val="left"/>
      <w:pPr>
        <w:ind w:left="5040" w:hanging="360"/>
      </w:pPr>
      <w:rPr>
        <w:rFonts w:ascii="Symbol" w:hAnsi="Symbol" w:hint="default"/>
      </w:rPr>
    </w:lvl>
    <w:lvl w:ilvl="7" w:tplc="FEBE6BA6" w:tentative="1">
      <w:start w:val="1"/>
      <w:numFmt w:val="bullet"/>
      <w:lvlText w:val="o"/>
      <w:lvlJc w:val="left"/>
      <w:pPr>
        <w:ind w:left="5760" w:hanging="360"/>
      </w:pPr>
      <w:rPr>
        <w:rFonts w:ascii="Courier New" w:hAnsi="Courier New" w:cs="Courier New" w:hint="default"/>
      </w:rPr>
    </w:lvl>
    <w:lvl w:ilvl="8" w:tplc="29A863F6" w:tentative="1">
      <w:start w:val="1"/>
      <w:numFmt w:val="bullet"/>
      <w:lvlText w:val=""/>
      <w:lvlJc w:val="left"/>
      <w:pPr>
        <w:ind w:left="6480" w:hanging="360"/>
      </w:pPr>
      <w:rPr>
        <w:rFonts w:ascii="Wingdings" w:hAnsi="Wingdings" w:hint="default"/>
      </w:rPr>
    </w:lvl>
  </w:abstractNum>
  <w:abstractNum w:abstractNumId="31" w15:restartNumberingAfterBreak="0">
    <w:nsid w:val="3D536C61"/>
    <w:multiLevelType w:val="multilevel"/>
    <w:tmpl w:val="2C089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4AB22E0"/>
    <w:multiLevelType w:val="hybridMultilevel"/>
    <w:tmpl w:val="225A255A"/>
    <w:lvl w:ilvl="0" w:tplc="CC78C962">
      <w:start w:val="1"/>
      <w:numFmt w:val="bullet"/>
      <w:lvlText w:val=""/>
      <w:lvlJc w:val="left"/>
      <w:pPr>
        <w:ind w:left="360" w:hanging="360"/>
      </w:pPr>
      <w:rPr>
        <w:rFonts w:ascii="Wingdings" w:hAnsi="Wingdings" w:hint="default"/>
        <w:color w:val="FF00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45021553"/>
    <w:multiLevelType w:val="hybridMultilevel"/>
    <w:tmpl w:val="66C86A12"/>
    <w:lvl w:ilvl="0" w:tplc="CC78C962">
      <w:start w:val="1"/>
      <w:numFmt w:val="bullet"/>
      <w:lvlText w:val=""/>
      <w:lvlJc w:val="left"/>
      <w:pPr>
        <w:ind w:left="1080" w:hanging="360"/>
      </w:pPr>
      <w:rPr>
        <w:rFonts w:ascii="Wingdings" w:hAnsi="Wingdings" w:hint="default"/>
        <w:color w:val="FF0000"/>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4" w15:restartNumberingAfterBreak="0">
    <w:nsid w:val="4864595D"/>
    <w:multiLevelType w:val="hybridMultilevel"/>
    <w:tmpl w:val="3DDA669E"/>
    <w:lvl w:ilvl="0" w:tplc="9CC6C296">
      <w:start w:val="1"/>
      <w:numFmt w:val="bullet"/>
      <w:pStyle w:val="Aufzhlung2vrameroteckiggro"/>
      <w:lvlText w:val=""/>
      <w:lvlPicBulletId w:val="0"/>
      <w:lvlJc w:val="left"/>
      <w:pPr>
        <w:ind w:left="1230" w:hanging="360"/>
      </w:pPr>
      <w:rPr>
        <w:rFonts w:ascii="Symbol" w:hAnsi="Symbol" w:hint="default"/>
      </w:rPr>
    </w:lvl>
    <w:lvl w:ilvl="1" w:tplc="9440D1D4" w:tentative="1">
      <w:start w:val="1"/>
      <w:numFmt w:val="bullet"/>
      <w:lvlText w:val="o"/>
      <w:lvlJc w:val="left"/>
      <w:pPr>
        <w:ind w:left="1950" w:hanging="360"/>
      </w:pPr>
      <w:rPr>
        <w:rFonts w:ascii="Courier New" w:hAnsi="Courier New" w:cs="Courier New" w:hint="default"/>
      </w:rPr>
    </w:lvl>
    <w:lvl w:ilvl="2" w:tplc="4BFA2D4A" w:tentative="1">
      <w:start w:val="1"/>
      <w:numFmt w:val="bullet"/>
      <w:lvlText w:val=""/>
      <w:lvlJc w:val="left"/>
      <w:pPr>
        <w:ind w:left="2670" w:hanging="360"/>
      </w:pPr>
      <w:rPr>
        <w:rFonts w:ascii="Wingdings" w:hAnsi="Wingdings" w:hint="default"/>
      </w:rPr>
    </w:lvl>
    <w:lvl w:ilvl="3" w:tplc="DD3ABD80" w:tentative="1">
      <w:start w:val="1"/>
      <w:numFmt w:val="bullet"/>
      <w:lvlText w:val=""/>
      <w:lvlJc w:val="left"/>
      <w:pPr>
        <w:ind w:left="3390" w:hanging="360"/>
      </w:pPr>
      <w:rPr>
        <w:rFonts w:ascii="Symbol" w:hAnsi="Symbol" w:hint="default"/>
      </w:rPr>
    </w:lvl>
    <w:lvl w:ilvl="4" w:tplc="543CD622" w:tentative="1">
      <w:start w:val="1"/>
      <w:numFmt w:val="bullet"/>
      <w:lvlText w:val="o"/>
      <w:lvlJc w:val="left"/>
      <w:pPr>
        <w:ind w:left="4110" w:hanging="360"/>
      </w:pPr>
      <w:rPr>
        <w:rFonts w:ascii="Courier New" w:hAnsi="Courier New" w:cs="Courier New" w:hint="default"/>
      </w:rPr>
    </w:lvl>
    <w:lvl w:ilvl="5" w:tplc="8F8ECBBA" w:tentative="1">
      <w:start w:val="1"/>
      <w:numFmt w:val="bullet"/>
      <w:lvlText w:val=""/>
      <w:lvlJc w:val="left"/>
      <w:pPr>
        <w:ind w:left="4830" w:hanging="360"/>
      </w:pPr>
      <w:rPr>
        <w:rFonts w:ascii="Wingdings" w:hAnsi="Wingdings" w:hint="default"/>
      </w:rPr>
    </w:lvl>
    <w:lvl w:ilvl="6" w:tplc="18C6D7F8" w:tentative="1">
      <w:start w:val="1"/>
      <w:numFmt w:val="bullet"/>
      <w:lvlText w:val=""/>
      <w:lvlJc w:val="left"/>
      <w:pPr>
        <w:ind w:left="5550" w:hanging="360"/>
      </w:pPr>
      <w:rPr>
        <w:rFonts w:ascii="Symbol" w:hAnsi="Symbol" w:hint="default"/>
      </w:rPr>
    </w:lvl>
    <w:lvl w:ilvl="7" w:tplc="CF1044B2" w:tentative="1">
      <w:start w:val="1"/>
      <w:numFmt w:val="bullet"/>
      <w:lvlText w:val="o"/>
      <w:lvlJc w:val="left"/>
      <w:pPr>
        <w:ind w:left="6270" w:hanging="360"/>
      </w:pPr>
      <w:rPr>
        <w:rFonts w:ascii="Courier New" w:hAnsi="Courier New" w:cs="Courier New" w:hint="default"/>
      </w:rPr>
    </w:lvl>
    <w:lvl w:ilvl="8" w:tplc="BF5A901C" w:tentative="1">
      <w:start w:val="1"/>
      <w:numFmt w:val="bullet"/>
      <w:lvlText w:val=""/>
      <w:lvlJc w:val="left"/>
      <w:pPr>
        <w:ind w:left="6990" w:hanging="360"/>
      </w:pPr>
      <w:rPr>
        <w:rFonts w:ascii="Wingdings" w:hAnsi="Wingdings" w:hint="default"/>
      </w:rPr>
    </w:lvl>
  </w:abstractNum>
  <w:abstractNum w:abstractNumId="35" w15:restartNumberingAfterBreak="0">
    <w:nsid w:val="4A83468C"/>
    <w:multiLevelType w:val="hybridMultilevel"/>
    <w:tmpl w:val="5BDC7CA2"/>
    <w:lvl w:ilvl="0" w:tplc="AA10D44C">
      <w:numFmt w:val="bullet"/>
      <w:lvlText w:val="-"/>
      <w:lvlJc w:val="left"/>
      <w:pPr>
        <w:ind w:left="360" w:hanging="360"/>
      </w:pPr>
      <w:rPr>
        <w:rFonts w:ascii="DB Office" w:eastAsia="Times New Roman" w:hAnsi="DB Office"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8A3376B"/>
    <w:multiLevelType w:val="hybridMultilevel"/>
    <w:tmpl w:val="5B2281C2"/>
    <w:lvl w:ilvl="0" w:tplc="69B4A062">
      <w:start w:val="1"/>
      <w:numFmt w:val="bullet"/>
      <w:pStyle w:val="Aufzhlung1vrameschwarzrund"/>
      <w:lvlText w:val=""/>
      <w:lvlJc w:val="left"/>
      <w:pPr>
        <w:ind w:left="1077" w:hanging="360"/>
      </w:pPr>
      <w:rPr>
        <w:rFonts w:ascii="Symbol" w:hAnsi="Symbol" w:hint="default"/>
      </w:rPr>
    </w:lvl>
    <w:lvl w:ilvl="1" w:tplc="7B8C2E16" w:tentative="1">
      <w:start w:val="1"/>
      <w:numFmt w:val="bullet"/>
      <w:lvlText w:val="o"/>
      <w:lvlJc w:val="left"/>
      <w:pPr>
        <w:ind w:left="1797" w:hanging="360"/>
      </w:pPr>
      <w:rPr>
        <w:rFonts w:ascii="Courier New" w:hAnsi="Courier New" w:cs="Courier New" w:hint="default"/>
      </w:rPr>
    </w:lvl>
    <w:lvl w:ilvl="2" w:tplc="5A003680" w:tentative="1">
      <w:start w:val="1"/>
      <w:numFmt w:val="bullet"/>
      <w:lvlText w:val=""/>
      <w:lvlJc w:val="left"/>
      <w:pPr>
        <w:ind w:left="2517" w:hanging="360"/>
      </w:pPr>
      <w:rPr>
        <w:rFonts w:ascii="Wingdings" w:hAnsi="Wingdings" w:hint="default"/>
      </w:rPr>
    </w:lvl>
    <w:lvl w:ilvl="3" w:tplc="180CEBBC" w:tentative="1">
      <w:start w:val="1"/>
      <w:numFmt w:val="bullet"/>
      <w:lvlText w:val=""/>
      <w:lvlJc w:val="left"/>
      <w:pPr>
        <w:ind w:left="3237" w:hanging="360"/>
      </w:pPr>
      <w:rPr>
        <w:rFonts w:ascii="Symbol" w:hAnsi="Symbol" w:hint="default"/>
      </w:rPr>
    </w:lvl>
    <w:lvl w:ilvl="4" w:tplc="3FC4A1EE" w:tentative="1">
      <w:start w:val="1"/>
      <w:numFmt w:val="bullet"/>
      <w:lvlText w:val="o"/>
      <w:lvlJc w:val="left"/>
      <w:pPr>
        <w:ind w:left="3957" w:hanging="360"/>
      </w:pPr>
      <w:rPr>
        <w:rFonts w:ascii="Courier New" w:hAnsi="Courier New" w:cs="Courier New" w:hint="default"/>
      </w:rPr>
    </w:lvl>
    <w:lvl w:ilvl="5" w:tplc="CCFC75CA" w:tentative="1">
      <w:start w:val="1"/>
      <w:numFmt w:val="bullet"/>
      <w:lvlText w:val=""/>
      <w:lvlJc w:val="left"/>
      <w:pPr>
        <w:ind w:left="4677" w:hanging="360"/>
      </w:pPr>
      <w:rPr>
        <w:rFonts w:ascii="Wingdings" w:hAnsi="Wingdings" w:hint="default"/>
      </w:rPr>
    </w:lvl>
    <w:lvl w:ilvl="6" w:tplc="5700F5CA" w:tentative="1">
      <w:start w:val="1"/>
      <w:numFmt w:val="bullet"/>
      <w:lvlText w:val=""/>
      <w:lvlJc w:val="left"/>
      <w:pPr>
        <w:ind w:left="5397" w:hanging="360"/>
      </w:pPr>
      <w:rPr>
        <w:rFonts w:ascii="Symbol" w:hAnsi="Symbol" w:hint="default"/>
      </w:rPr>
    </w:lvl>
    <w:lvl w:ilvl="7" w:tplc="CB8EA130" w:tentative="1">
      <w:start w:val="1"/>
      <w:numFmt w:val="bullet"/>
      <w:lvlText w:val="o"/>
      <w:lvlJc w:val="left"/>
      <w:pPr>
        <w:ind w:left="6117" w:hanging="360"/>
      </w:pPr>
      <w:rPr>
        <w:rFonts w:ascii="Courier New" w:hAnsi="Courier New" w:cs="Courier New" w:hint="default"/>
      </w:rPr>
    </w:lvl>
    <w:lvl w:ilvl="8" w:tplc="2BC44BD8" w:tentative="1">
      <w:start w:val="1"/>
      <w:numFmt w:val="bullet"/>
      <w:lvlText w:val=""/>
      <w:lvlJc w:val="left"/>
      <w:pPr>
        <w:ind w:left="6837" w:hanging="360"/>
      </w:pPr>
      <w:rPr>
        <w:rFonts w:ascii="Wingdings" w:hAnsi="Wingdings" w:hint="default"/>
      </w:rPr>
    </w:lvl>
  </w:abstractNum>
  <w:abstractNum w:abstractNumId="37" w15:restartNumberingAfterBreak="0">
    <w:nsid w:val="5EB929B5"/>
    <w:multiLevelType w:val="hybridMultilevel"/>
    <w:tmpl w:val="EB34AC36"/>
    <w:lvl w:ilvl="0" w:tplc="82DA8492">
      <w:start w:val="1"/>
      <w:numFmt w:val="decimal"/>
      <w:pStyle w:val="Nummerierung"/>
      <w:lvlText w:val="%1"/>
      <w:lvlJc w:val="left"/>
      <w:pPr>
        <w:tabs>
          <w:tab w:val="num" w:pos="567"/>
        </w:tabs>
        <w:ind w:left="567" w:hanging="567"/>
      </w:pPr>
      <w:rPr>
        <w:rFonts w:hint="default"/>
      </w:rPr>
    </w:lvl>
    <w:lvl w:ilvl="1" w:tplc="7DD8405C" w:tentative="1">
      <w:start w:val="1"/>
      <w:numFmt w:val="bullet"/>
      <w:lvlText w:val="o"/>
      <w:lvlJc w:val="left"/>
      <w:pPr>
        <w:tabs>
          <w:tab w:val="num" w:pos="1440"/>
        </w:tabs>
        <w:ind w:left="1440" w:hanging="360"/>
      </w:pPr>
      <w:rPr>
        <w:rFonts w:ascii="Courier New" w:hAnsi="Courier New" w:hint="default"/>
      </w:rPr>
    </w:lvl>
    <w:lvl w:ilvl="2" w:tplc="7CAC5B4E" w:tentative="1">
      <w:start w:val="1"/>
      <w:numFmt w:val="bullet"/>
      <w:lvlText w:val=""/>
      <w:lvlJc w:val="left"/>
      <w:pPr>
        <w:tabs>
          <w:tab w:val="num" w:pos="2160"/>
        </w:tabs>
        <w:ind w:left="2160" w:hanging="360"/>
      </w:pPr>
      <w:rPr>
        <w:rFonts w:ascii="Wingdings" w:hAnsi="Wingdings" w:hint="default"/>
      </w:rPr>
    </w:lvl>
    <w:lvl w:ilvl="3" w:tplc="3976B64A" w:tentative="1">
      <w:start w:val="1"/>
      <w:numFmt w:val="bullet"/>
      <w:lvlText w:val=""/>
      <w:lvlJc w:val="left"/>
      <w:pPr>
        <w:tabs>
          <w:tab w:val="num" w:pos="2880"/>
        </w:tabs>
        <w:ind w:left="2880" w:hanging="360"/>
      </w:pPr>
      <w:rPr>
        <w:rFonts w:ascii="Symbol" w:hAnsi="Symbol" w:hint="default"/>
      </w:rPr>
    </w:lvl>
    <w:lvl w:ilvl="4" w:tplc="B6822054" w:tentative="1">
      <w:start w:val="1"/>
      <w:numFmt w:val="bullet"/>
      <w:lvlText w:val="o"/>
      <w:lvlJc w:val="left"/>
      <w:pPr>
        <w:tabs>
          <w:tab w:val="num" w:pos="3600"/>
        </w:tabs>
        <w:ind w:left="3600" w:hanging="360"/>
      </w:pPr>
      <w:rPr>
        <w:rFonts w:ascii="Courier New" w:hAnsi="Courier New" w:hint="default"/>
      </w:rPr>
    </w:lvl>
    <w:lvl w:ilvl="5" w:tplc="9A2E60B2" w:tentative="1">
      <w:start w:val="1"/>
      <w:numFmt w:val="bullet"/>
      <w:lvlText w:val=""/>
      <w:lvlJc w:val="left"/>
      <w:pPr>
        <w:tabs>
          <w:tab w:val="num" w:pos="4320"/>
        </w:tabs>
        <w:ind w:left="4320" w:hanging="360"/>
      </w:pPr>
      <w:rPr>
        <w:rFonts w:ascii="Wingdings" w:hAnsi="Wingdings" w:hint="default"/>
      </w:rPr>
    </w:lvl>
    <w:lvl w:ilvl="6" w:tplc="E6E8E19A" w:tentative="1">
      <w:start w:val="1"/>
      <w:numFmt w:val="bullet"/>
      <w:lvlText w:val=""/>
      <w:lvlJc w:val="left"/>
      <w:pPr>
        <w:tabs>
          <w:tab w:val="num" w:pos="5040"/>
        </w:tabs>
        <w:ind w:left="5040" w:hanging="360"/>
      </w:pPr>
      <w:rPr>
        <w:rFonts w:ascii="Symbol" w:hAnsi="Symbol" w:hint="default"/>
      </w:rPr>
    </w:lvl>
    <w:lvl w:ilvl="7" w:tplc="85BC01CE" w:tentative="1">
      <w:start w:val="1"/>
      <w:numFmt w:val="bullet"/>
      <w:lvlText w:val="o"/>
      <w:lvlJc w:val="left"/>
      <w:pPr>
        <w:tabs>
          <w:tab w:val="num" w:pos="5760"/>
        </w:tabs>
        <w:ind w:left="5760" w:hanging="360"/>
      </w:pPr>
      <w:rPr>
        <w:rFonts w:ascii="Courier New" w:hAnsi="Courier New" w:hint="default"/>
      </w:rPr>
    </w:lvl>
    <w:lvl w:ilvl="8" w:tplc="7A5211F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13C13F5"/>
    <w:multiLevelType w:val="multilevel"/>
    <w:tmpl w:val="9362B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3156D1A"/>
    <w:multiLevelType w:val="hybridMultilevel"/>
    <w:tmpl w:val="0DDE6A22"/>
    <w:lvl w:ilvl="0" w:tplc="DB140B6A">
      <w:start w:val="1"/>
      <w:numFmt w:val="bullet"/>
      <w:pStyle w:val="Aufzhlung3vrameroteckigklein"/>
      <w:lvlText w:val=""/>
      <w:lvlJc w:val="left"/>
      <w:pPr>
        <w:ind w:left="717" w:hanging="360"/>
      </w:pPr>
      <w:rPr>
        <w:rFonts w:ascii="Wingdings" w:hAnsi="Wingdings" w:hint="default"/>
        <w:color w:val="FF0000"/>
      </w:rPr>
    </w:lvl>
    <w:lvl w:ilvl="1" w:tplc="265AD608" w:tentative="1">
      <w:start w:val="1"/>
      <w:numFmt w:val="bullet"/>
      <w:lvlText w:val="o"/>
      <w:lvlJc w:val="left"/>
      <w:pPr>
        <w:ind w:left="1797" w:hanging="360"/>
      </w:pPr>
      <w:rPr>
        <w:rFonts w:ascii="Courier New" w:hAnsi="Courier New" w:cs="Courier New" w:hint="default"/>
      </w:rPr>
    </w:lvl>
    <w:lvl w:ilvl="2" w:tplc="7320223A" w:tentative="1">
      <w:start w:val="1"/>
      <w:numFmt w:val="bullet"/>
      <w:lvlText w:val=""/>
      <w:lvlJc w:val="left"/>
      <w:pPr>
        <w:ind w:left="2517" w:hanging="360"/>
      </w:pPr>
      <w:rPr>
        <w:rFonts w:ascii="Wingdings" w:hAnsi="Wingdings" w:hint="default"/>
      </w:rPr>
    </w:lvl>
    <w:lvl w:ilvl="3" w:tplc="529EE494" w:tentative="1">
      <w:start w:val="1"/>
      <w:numFmt w:val="bullet"/>
      <w:lvlText w:val=""/>
      <w:lvlJc w:val="left"/>
      <w:pPr>
        <w:ind w:left="3237" w:hanging="360"/>
      </w:pPr>
      <w:rPr>
        <w:rFonts w:ascii="Symbol" w:hAnsi="Symbol" w:hint="default"/>
      </w:rPr>
    </w:lvl>
    <w:lvl w:ilvl="4" w:tplc="9F866EC0" w:tentative="1">
      <w:start w:val="1"/>
      <w:numFmt w:val="bullet"/>
      <w:lvlText w:val="o"/>
      <w:lvlJc w:val="left"/>
      <w:pPr>
        <w:ind w:left="3957" w:hanging="360"/>
      </w:pPr>
      <w:rPr>
        <w:rFonts w:ascii="Courier New" w:hAnsi="Courier New" w:cs="Courier New" w:hint="default"/>
      </w:rPr>
    </w:lvl>
    <w:lvl w:ilvl="5" w:tplc="2F44D420" w:tentative="1">
      <w:start w:val="1"/>
      <w:numFmt w:val="bullet"/>
      <w:lvlText w:val=""/>
      <w:lvlJc w:val="left"/>
      <w:pPr>
        <w:ind w:left="4677" w:hanging="360"/>
      </w:pPr>
      <w:rPr>
        <w:rFonts w:ascii="Wingdings" w:hAnsi="Wingdings" w:hint="default"/>
      </w:rPr>
    </w:lvl>
    <w:lvl w:ilvl="6" w:tplc="5E78AEBC" w:tentative="1">
      <w:start w:val="1"/>
      <w:numFmt w:val="bullet"/>
      <w:lvlText w:val=""/>
      <w:lvlJc w:val="left"/>
      <w:pPr>
        <w:ind w:left="5397" w:hanging="360"/>
      </w:pPr>
      <w:rPr>
        <w:rFonts w:ascii="Symbol" w:hAnsi="Symbol" w:hint="default"/>
      </w:rPr>
    </w:lvl>
    <w:lvl w:ilvl="7" w:tplc="07906C4C" w:tentative="1">
      <w:start w:val="1"/>
      <w:numFmt w:val="bullet"/>
      <w:lvlText w:val="o"/>
      <w:lvlJc w:val="left"/>
      <w:pPr>
        <w:ind w:left="6117" w:hanging="360"/>
      </w:pPr>
      <w:rPr>
        <w:rFonts w:ascii="Courier New" w:hAnsi="Courier New" w:cs="Courier New" w:hint="default"/>
      </w:rPr>
    </w:lvl>
    <w:lvl w:ilvl="8" w:tplc="252A2316" w:tentative="1">
      <w:start w:val="1"/>
      <w:numFmt w:val="bullet"/>
      <w:lvlText w:val=""/>
      <w:lvlJc w:val="left"/>
      <w:pPr>
        <w:ind w:left="6837" w:hanging="360"/>
      </w:pPr>
      <w:rPr>
        <w:rFonts w:ascii="Wingdings" w:hAnsi="Wingdings" w:hint="default"/>
      </w:rPr>
    </w:lvl>
  </w:abstractNum>
  <w:abstractNum w:abstractNumId="40" w15:restartNumberingAfterBreak="0">
    <w:nsid w:val="6529158A"/>
    <w:multiLevelType w:val="hybridMultilevel"/>
    <w:tmpl w:val="26A0265A"/>
    <w:lvl w:ilvl="0" w:tplc="C422C3E2">
      <w:start w:val="1"/>
      <w:numFmt w:val="bullet"/>
      <w:pStyle w:val="TableText"/>
      <w:lvlText w:val=""/>
      <w:lvlJc w:val="left"/>
      <w:pPr>
        <w:tabs>
          <w:tab w:val="num" w:pos="363"/>
        </w:tabs>
        <w:ind w:left="363" w:hanging="363"/>
      </w:pPr>
      <w:rPr>
        <w:rFonts w:ascii="Wingdings" w:hAnsi="Wingdings" w:hint="default"/>
      </w:rPr>
    </w:lvl>
    <w:lvl w:ilvl="1" w:tplc="514E81DE" w:tentative="1">
      <w:start w:val="1"/>
      <w:numFmt w:val="bullet"/>
      <w:lvlText w:val="o"/>
      <w:lvlJc w:val="left"/>
      <w:pPr>
        <w:tabs>
          <w:tab w:val="num" w:pos="368"/>
        </w:tabs>
        <w:ind w:left="368" w:hanging="360"/>
      </w:pPr>
      <w:rPr>
        <w:rFonts w:ascii="Courier New" w:hAnsi="Courier New" w:hint="default"/>
      </w:rPr>
    </w:lvl>
    <w:lvl w:ilvl="2" w:tplc="8A6CDE3A" w:tentative="1">
      <w:start w:val="1"/>
      <w:numFmt w:val="bullet"/>
      <w:lvlText w:val=""/>
      <w:lvlJc w:val="left"/>
      <w:pPr>
        <w:tabs>
          <w:tab w:val="num" w:pos="1088"/>
        </w:tabs>
        <w:ind w:left="1088" w:hanging="360"/>
      </w:pPr>
      <w:rPr>
        <w:rFonts w:ascii="Wingdings" w:hAnsi="Wingdings" w:hint="default"/>
      </w:rPr>
    </w:lvl>
    <w:lvl w:ilvl="3" w:tplc="11B4650C" w:tentative="1">
      <w:start w:val="1"/>
      <w:numFmt w:val="bullet"/>
      <w:lvlText w:val=""/>
      <w:lvlJc w:val="left"/>
      <w:pPr>
        <w:tabs>
          <w:tab w:val="num" w:pos="1808"/>
        </w:tabs>
        <w:ind w:left="1808" w:hanging="360"/>
      </w:pPr>
      <w:rPr>
        <w:rFonts w:ascii="Symbol" w:hAnsi="Symbol" w:hint="default"/>
      </w:rPr>
    </w:lvl>
    <w:lvl w:ilvl="4" w:tplc="143A75AC" w:tentative="1">
      <w:start w:val="1"/>
      <w:numFmt w:val="bullet"/>
      <w:lvlText w:val="o"/>
      <w:lvlJc w:val="left"/>
      <w:pPr>
        <w:tabs>
          <w:tab w:val="num" w:pos="2528"/>
        </w:tabs>
        <w:ind w:left="2528" w:hanging="360"/>
      </w:pPr>
      <w:rPr>
        <w:rFonts w:ascii="Courier New" w:hAnsi="Courier New" w:hint="default"/>
      </w:rPr>
    </w:lvl>
    <w:lvl w:ilvl="5" w:tplc="C164AF06" w:tentative="1">
      <w:start w:val="1"/>
      <w:numFmt w:val="bullet"/>
      <w:lvlText w:val=""/>
      <w:lvlJc w:val="left"/>
      <w:pPr>
        <w:tabs>
          <w:tab w:val="num" w:pos="3248"/>
        </w:tabs>
        <w:ind w:left="3248" w:hanging="360"/>
      </w:pPr>
      <w:rPr>
        <w:rFonts w:ascii="Wingdings" w:hAnsi="Wingdings" w:hint="default"/>
      </w:rPr>
    </w:lvl>
    <w:lvl w:ilvl="6" w:tplc="1C86BA08" w:tentative="1">
      <w:start w:val="1"/>
      <w:numFmt w:val="bullet"/>
      <w:lvlText w:val=""/>
      <w:lvlJc w:val="left"/>
      <w:pPr>
        <w:tabs>
          <w:tab w:val="num" w:pos="3968"/>
        </w:tabs>
        <w:ind w:left="3968" w:hanging="360"/>
      </w:pPr>
      <w:rPr>
        <w:rFonts w:ascii="Symbol" w:hAnsi="Symbol" w:hint="default"/>
      </w:rPr>
    </w:lvl>
    <w:lvl w:ilvl="7" w:tplc="51E2D10C" w:tentative="1">
      <w:start w:val="1"/>
      <w:numFmt w:val="bullet"/>
      <w:lvlText w:val="o"/>
      <w:lvlJc w:val="left"/>
      <w:pPr>
        <w:tabs>
          <w:tab w:val="num" w:pos="4688"/>
        </w:tabs>
        <w:ind w:left="4688" w:hanging="360"/>
      </w:pPr>
      <w:rPr>
        <w:rFonts w:ascii="Courier New" w:hAnsi="Courier New" w:hint="default"/>
      </w:rPr>
    </w:lvl>
    <w:lvl w:ilvl="8" w:tplc="45AC340C" w:tentative="1">
      <w:start w:val="1"/>
      <w:numFmt w:val="bullet"/>
      <w:lvlText w:val=""/>
      <w:lvlJc w:val="left"/>
      <w:pPr>
        <w:tabs>
          <w:tab w:val="num" w:pos="5408"/>
        </w:tabs>
        <w:ind w:left="5408" w:hanging="360"/>
      </w:pPr>
      <w:rPr>
        <w:rFonts w:ascii="Wingdings" w:hAnsi="Wingdings" w:hint="default"/>
      </w:rPr>
    </w:lvl>
  </w:abstractNum>
  <w:abstractNum w:abstractNumId="41" w15:restartNumberingAfterBreak="0">
    <w:nsid w:val="652D4749"/>
    <w:multiLevelType w:val="multilevel"/>
    <w:tmpl w:val="25FA4640"/>
    <w:lvl w:ilvl="0">
      <w:start w:val="1"/>
      <w:numFmt w:val="decimal"/>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68C5295C"/>
    <w:multiLevelType w:val="hybridMultilevel"/>
    <w:tmpl w:val="CE1E120C"/>
    <w:lvl w:ilvl="0" w:tplc="7D3A900A">
      <w:start w:val="1"/>
      <w:numFmt w:val="bullet"/>
      <w:pStyle w:val="Aufzhlung3vrameschwarzrund"/>
      <w:lvlText w:val=""/>
      <w:lvlJc w:val="left"/>
      <w:pPr>
        <w:ind w:left="720" w:hanging="360"/>
      </w:pPr>
      <w:rPr>
        <w:rFonts w:ascii="Symbol" w:hAnsi="Symbol" w:hint="default"/>
      </w:rPr>
    </w:lvl>
    <w:lvl w:ilvl="1" w:tplc="523664DE" w:tentative="1">
      <w:start w:val="1"/>
      <w:numFmt w:val="bullet"/>
      <w:lvlText w:val="o"/>
      <w:lvlJc w:val="left"/>
      <w:pPr>
        <w:ind w:left="1440" w:hanging="360"/>
      </w:pPr>
      <w:rPr>
        <w:rFonts w:ascii="Courier New" w:hAnsi="Courier New" w:cs="Courier New" w:hint="default"/>
      </w:rPr>
    </w:lvl>
    <w:lvl w:ilvl="2" w:tplc="3704128E" w:tentative="1">
      <w:start w:val="1"/>
      <w:numFmt w:val="bullet"/>
      <w:lvlText w:val=""/>
      <w:lvlJc w:val="left"/>
      <w:pPr>
        <w:ind w:left="2160" w:hanging="360"/>
      </w:pPr>
      <w:rPr>
        <w:rFonts w:ascii="Wingdings" w:hAnsi="Wingdings" w:hint="default"/>
      </w:rPr>
    </w:lvl>
    <w:lvl w:ilvl="3" w:tplc="49A24D40" w:tentative="1">
      <w:start w:val="1"/>
      <w:numFmt w:val="bullet"/>
      <w:lvlText w:val=""/>
      <w:lvlJc w:val="left"/>
      <w:pPr>
        <w:ind w:left="2880" w:hanging="360"/>
      </w:pPr>
      <w:rPr>
        <w:rFonts w:ascii="Symbol" w:hAnsi="Symbol" w:hint="default"/>
      </w:rPr>
    </w:lvl>
    <w:lvl w:ilvl="4" w:tplc="EFF678E8" w:tentative="1">
      <w:start w:val="1"/>
      <w:numFmt w:val="bullet"/>
      <w:lvlText w:val="o"/>
      <w:lvlJc w:val="left"/>
      <w:pPr>
        <w:ind w:left="3600" w:hanging="360"/>
      </w:pPr>
      <w:rPr>
        <w:rFonts w:ascii="Courier New" w:hAnsi="Courier New" w:cs="Courier New" w:hint="default"/>
      </w:rPr>
    </w:lvl>
    <w:lvl w:ilvl="5" w:tplc="EBF258EE" w:tentative="1">
      <w:start w:val="1"/>
      <w:numFmt w:val="bullet"/>
      <w:lvlText w:val=""/>
      <w:lvlJc w:val="left"/>
      <w:pPr>
        <w:ind w:left="4320" w:hanging="360"/>
      </w:pPr>
      <w:rPr>
        <w:rFonts w:ascii="Wingdings" w:hAnsi="Wingdings" w:hint="default"/>
      </w:rPr>
    </w:lvl>
    <w:lvl w:ilvl="6" w:tplc="1F86D46A" w:tentative="1">
      <w:start w:val="1"/>
      <w:numFmt w:val="bullet"/>
      <w:lvlText w:val=""/>
      <w:lvlJc w:val="left"/>
      <w:pPr>
        <w:ind w:left="5040" w:hanging="360"/>
      </w:pPr>
      <w:rPr>
        <w:rFonts w:ascii="Symbol" w:hAnsi="Symbol" w:hint="default"/>
      </w:rPr>
    </w:lvl>
    <w:lvl w:ilvl="7" w:tplc="80FCB3A8" w:tentative="1">
      <w:start w:val="1"/>
      <w:numFmt w:val="bullet"/>
      <w:lvlText w:val="o"/>
      <w:lvlJc w:val="left"/>
      <w:pPr>
        <w:ind w:left="5760" w:hanging="360"/>
      </w:pPr>
      <w:rPr>
        <w:rFonts w:ascii="Courier New" w:hAnsi="Courier New" w:cs="Courier New" w:hint="default"/>
      </w:rPr>
    </w:lvl>
    <w:lvl w:ilvl="8" w:tplc="B48CF894" w:tentative="1">
      <w:start w:val="1"/>
      <w:numFmt w:val="bullet"/>
      <w:lvlText w:val=""/>
      <w:lvlJc w:val="left"/>
      <w:pPr>
        <w:ind w:left="6480" w:hanging="360"/>
      </w:pPr>
      <w:rPr>
        <w:rFonts w:ascii="Wingdings" w:hAnsi="Wingdings" w:hint="default"/>
      </w:rPr>
    </w:lvl>
  </w:abstractNum>
  <w:abstractNum w:abstractNumId="43" w15:restartNumberingAfterBreak="0">
    <w:nsid w:val="6B514745"/>
    <w:multiLevelType w:val="multilevel"/>
    <w:tmpl w:val="55D065A6"/>
    <w:lvl w:ilvl="0">
      <w:start w:val="1"/>
      <w:numFmt w:val="decimal"/>
      <w:pStyle w:val="ScrollListNumber"/>
      <w:lvlText w:val="%1."/>
      <w:lvlJc w:val="left"/>
      <w:pPr>
        <w:ind w:left="720" w:hanging="360"/>
      </w:pPr>
    </w:lvl>
    <w:lvl w:ilvl="1">
      <w:start w:val="2"/>
      <w:numFmt w:val="decimal"/>
      <w:isLgl/>
      <w:lvlText w:val="%1.%2"/>
      <w:lvlJc w:val="left"/>
      <w:pPr>
        <w:ind w:left="1020" w:hanging="66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CE56200"/>
    <w:multiLevelType w:val="hybridMultilevel"/>
    <w:tmpl w:val="E0026A82"/>
    <w:lvl w:ilvl="0" w:tplc="52E48418">
      <w:start w:val="1"/>
      <w:numFmt w:val="bullet"/>
      <w:pStyle w:val="Aufzhlung1vrameroteckiggro"/>
      <w:lvlText w:val=""/>
      <w:lvlPicBulletId w:val="0"/>
      <w:lvlJc w:val="left"/>
      <w:pPr>
        <w:ind w:left="720" w:hanging="360"/>
      </w:pPr>
      <w:rPr>
        <w:rFonts w:ascii="Symbol" w:hAnsi="Symbol" w:hint="default"/>
      </w:rPr>
    </w:lvl>
    <w:lvl w:ilvl="1" w:tplc="2CD652AE" w:tentative="1">
      <w:start w:val="1"/>
      <w:numFmt w:val="bullet"/>
      <w:lvlText w:val="o"/>
      <w:lvlJc w:val="left"/>
      <w:pPr>
        <w:ind w:left="1440" w:hanging="360"/>
      </w:pPr>
      <w:rPr>
        <w:rFonts w:ascii="Courier New" w:hAnsi="Courier New" w:cs="Courier New" w:hint="default"/>
      </w:rPr>
    </w:lvl>
    <w:lvl w:ilvl="2" w:tplc="582C0B08" w:tentative="1">
      <w:start w:val="1"/>
      <w:numFmt w:val="bullet"/>
      <w:lvlText w:val=""/>
      <w:lvlJc w:val="left"/>
      <w:pPr>
        <w:ind w:left="2160" w:hanging="360"/>
      </w:pPr>
      <w:rPr>
        <w:rFonts w:ascii="Wingdings" w:hAnsi="Wingdings" w:hint="default"/>
      </w:rPr>
    </w:lvl>
    <w:lvl w:ilvl="3" w:tplc="7C46E5C0" w:tentative="1">
      <w:start w:val="1"/>
      <w:numFmt w:val="bullet"/>
      <w:lvlText w:val=""/>
      <w:lvlJc w:val="left"/>
      <w:pPr>
        <w:ind w:left="2880" w:hanging="360"/>
      </w:pPr>
      <w:rPr>
        <w:rFonts w:ascii="Symbol" w:hAnsi="Symbol" w:hint="default"/>
      </w:rPr>
    </w:lvl>
    <w:lvl w:ilvl="4" w:tplc="97F61F20" w:tentative="1">
      <w:start w:val="1"/>
      <w:numFmt w:val="bullet"/>
      <w:lvlText w:val="o"/>
      <w:lvlJc w:val="left"/>
      <w:pPr>
        <w:ind w:left="3600" w:hanging="360"/>
      </w:pPr>
      <w:rPr>
        <w:rFonts w:ascii="Courier New" w:hAnsi="Courier New" w:cs="Courier New" w:hint="default"/>
      </w:rPr>
    </w:lvl>
    <w:lvl w:ilvl="5" w:tplc="7E1C93C6" w:tentative="1">
      <w:start w:val="1"/>
      <w:numFmt w:val="bullet"/>
      <w:lvlText w:val=""/>
      <w:lvlJc w:val="left"/>
      <w:pPr>
        <w:ind w:left="4320" w:hanging="360"/>
      </w:pPr>
      <w:rPr>
        <w:rFonts w:ascii="Wingdings" w:hAnsi="Wingdings" w:hint="default"/>
      </w:rPr>
    </w:lvl>
    <w:lvl w:ilvl="6" w:tplc="9732D9EE" w:tentative="1">
      <w:start w:val="1"/>
      <w:numFmt w:val="bullet"/>
      <w:lvlText w:val=""/>
      <w:lvlJc w:val="left"/>
      <w:pPr>
        <w:ind w:left="5040" w:hanging="360"/>
      </w:pPr>
      <w:rPr>
        <w:rFonts w:ascii="Symbol" w:hAnsi="Symbol" w:hint="default"/>
      </w:rPr>
    </w:lvl>
    <w:lvl w:ilvl="7" w:tplc="138C2458" w:tentative="1">
      <w:start w:val="1"/>
      <w:numFmt w:val="bullet"/>
      <w:lvlText w:val="o"/>
      <w:lvlJc w:val="left"/>
      <w:pPr>
        <w:ind w:left="5760" w:hanging="360"/>
      </w:pPr>
      <w:rPr>
        <w:rFonts w:ascii="Courier New" w:hAnsi="Courier New" w:cs="Courier New" w:hint="default"/>
      </w:rPr>
    </w:lvl>
    <w:lvl w:ilvl="8" w:tplc="8C309074" w:tentative="1">
      <w:start w:val="1"/>
      <w:numFmt w:val="bullet"/>
      <w:lvlText w:val=""/>
      <w:lvlJc w:val="left"/>
      <w:pPr>
        <w:ind w:left="6480" w:hanging="360"/>
      </w:pPr>
      <w:rPr>
        <w:rFonts w:ascii="Wingdings" w:hAnsi="Wingdings" w:hint="default"/>
      </w:rPr>
    </w:lvl>
  </w:abstractNum>
  <w:abstractNum w:abstractNumId="45" w15:restartNumberingAfterBreak="0">
    <w:nsid w:val="6CE56201"/>
    <w:multiLevelType w:val="hybridMultilevel"/>
    <w:tmpl w:val="B150D99E"/>
    <w:lvl w:ilvl="0" w:tplc="DC2ABA38">
      <w:start w:val="1"/>
      <w:numFmt w:val="bullet"/>
      <w:lvlText w:val=""/>
      <w:lvlJc w:val="left"/>
      <w:pPr>
        <w:ind w:left="360" w:hanging="360"/>
      </w:pPr>
      <w:rPr>
        <w:rFonts w:ascii="Wingdings" w:hAnsi="Wingdings" w:hint="default"/>
        <w:b w:val="0"/>
        <w:i w:val="0"/>
        <w:color w:val="FF0000"/>
        <w:sz w:val="20"/>
        <w:u w:color="00A7B4"/>
      </w:rPr>
    </w:lvl>
    <w:lvl w:ilvl="1" w:tplc="7FA69B26" w:tentative="1">
      <w:start w:val="1"/>
      <w:numFmt w:val="bullet"/>
      <w:lvlText w:val="o"/>
      <w:lvlJc w:val="left"/>
      <w:pPr>
        <w:ind w:left="1440" w:hanging="360"/>
      </w:pPr>
      <w:rPr>
        <w:rFonts w:ascii="Courier New" w:hAnsi="Courier New" w:cs="Courier New" w:hint="default"/>
      </w:rPr>
    </w:lvl>
    <w:lvl w:ilvl="2" w:tplc="AEE0791C" w:tentative="1">
      <w:start w:val="1"/>
      <w:numFmt w:val="bullet"/>
      <w:lvlText w:val=""/>
      <w:lvlJc w:val="left"/>
      <w:pPr>
        <w:ind w:left="2160" w:hanging="360"/>
      </w:pPr>
      <w:rPr>
        <w:rFonts w:ascii="Wingdings" w:hAnsi="Wingdings" w:hint="default"/>
      </w:rPr>
    </w:lvl>
    <w:lvl w:ilvl="3" w:tplc="B9242060" w:tentative="1">
      <w:start w:val="1"/>
      <w:numFmt w:val="bullet"/>
      <w:lvlText w:val=""/>
      <w:lvlJc w:val="left"/>
      <w:pPr>
        <w:ind w:left="2880" w:hanging="360"/>
      </w:pPr>
      <w:rPr>
        <w:rFonts w:ascii="Symbol" w:hAnsi="Symbol" w:hint="default"/>
      </w:rPr>
    </w:lvl>
    <w:lvl w:ilvl="4" w:tplc="524809AC" w:tentative="1">
      <w:start w:val="1"/>
      <w:numFmt w:val="bullet"/>
      <w:lvlText w:val="o"/>
      <w:lvlJc w:val="left"/>
      <w:pPr>
        <w:ind w:left="3600" w:hanging="360"/>
      </w:pPr>
      <w:rPr>
        <w:rFonts w:ascii="Courier New" w:hAnsi="Courier New" w:cs="Courier New" w:hint="default"/>
      </w:rPr>
    </w:lvl>
    <w:lvl w:ilvl="5" w:tplc="898073B6" w:tentative="1">
      <w:start w:val="1"/>
      <w:numFmt w:val="bullet"/>
      <w:lvlText w:val=""/>
      <w:lvlJc w:val="left"/>
      <w:pPr>
        <w:ind w:left="4320" w:hanging="360"/>
      </w:pPr>
      <w:rPr>
        <w:rFonts w:ascii="Wingdings" w:hAnsi="Wingdings" w:hint="default"/>
      </w:rPr>
    </w:lvl>
    <w:lvl w:ilvl="6" w:tplc="9C1C833E" w:tentative="1">
      <w:start w:val="1"/>
      <w:numFmt w:val="bullet"/>
      <w:lvlText w:val=""/>
      <w:lvlJc w:val="left"/>
      <w:pPr>
        <w:ind w:left="5040" w:hanging="360"/>
      </w:pPr>
      <w:rPr>
        <w:rFonts w:ascii="Symbol" w:hAnsi="Symbol" w:hint="default"/>
      </w:rPr>
    </w:lvl>
    <w:lvl w:ilvl="7" w:tplc="8A10277A" w:tentative="1">
      <w:start w:val="1"/>
      <w:numFmt w:val="bullet"/>
      <w:lvlText w:val="o"/>
      <w:lvlJc w:val="left"/>
      <w:pPr>
        <w:ind w:left="5760" w:hanging="360"/>
      </w:pPr>
      <w:rPr>
        <w:rFonts w:ascii="Courier New" w:hAnsi="Courier New" w:cs="Courier New" w:hint="default"/>
      </w:rPr>
    </w:lvl>
    <w:lvl w:ilvl="8" w:tplc="C4F0D210" w:tentative="1">
      <w:start w:val="1"/>
      <w:numFmt w:val="bullet"/>
      <w:lvlText w:val=""/>
      <w:lvlJc w:val="left"/>
      <w:pPr>
        <w:ind w:left="6480" w:hanging="360"/>
      </w:pPr>
      <w:rPr>
        <w:rFonts w:ascii="Wingdings" w:hAnsi="Wingdings" w:hint="default"/>
      </w:rPr>
    </w:lvl>
  </w:abstractNum>
  <w:abstractNum w:abstractNumId="46" w15:restartNumberingAfterBreak="0">
    <w:nsid w:val="6CE56202"/>
    <w:multiLevelType w:val="hybridMultilevel"/>
    <w:tmpl w:val="B150D99E"/>
    <w:lvl w:ilvl="0" w:tplc="8550D6DE">
      <w:start w:val="1"/>
      <w:numFmt w:val="bullet"/>
      <w:lvlText w:val=""/>
      <w:lvlJc w:val="left"/>
      <w:pPr>
        <w:ind w:left="360" w:hanging="360"/>
      </w:pPr>
      <w:rPr>
        <w:rFonts w:ascii="Wingdings" w:hAnsi="Wingdings" w:hint="default"/>
        <w:b w:val="0"/>
        <w:i w:val="0"/>
        <w:color w:val="FF0000"/>
        <w:sz w:val="20"/>
        <w:u w:color="00A7B4"/>
      </w:rPr>
    </w:lvl>
    <w:lvl w:ilvl="1" w:tplc="928807AC" w:tentative="1">
      <w:start w:val="1"/>
      <w:numFmt w:val="bullet"/>
      <w:lvlText w:val="o"/>
      <w:lvlJc w:val="left"/>
      <w:pPr>
        <w:ind w:left="1440" w:hanging="360"/>
      </w:pPr>
      <w:rPr>
        <w:rFonts w:ascii="Courier New" w:hAnsi="Courier New" w:cs="Courier New" w:hint="default"/>
      </w:rPr>
    </w:lvl>
    <w:lvl w:ilvl="2" w:tplc="A852C428" w:tentative="1">
      <w:start w:val="1"/>
      <w:numFmt w:val="bullet"/>
      <w:lvlText w:val=""/>
      <w:lvlJc w:val="left"/>
      <w:pPr>
        <w:ind w:left="2160" w:hanging="360"/>
      </w:pPr>
      <w:rPr>
        <w:rFonts w:ascii="Wingdings" w:hAnsi="Wingdings" w:hint="default"/>
      </w:rPr>
    </w:lvl>
    <w:lvl w:ilvl="3" w:tplc="EBF018C4" w:tentative="1">
      <w:start w:val="1"/>
      <w:numFmt w:val="bullet"/>
      <w:lvlText w:val=""/>
      <w:lvlJc w:val="left"/>
      <w:pPr>
        <w:ind w:left="2880" w:hanging="360"/>
      </w:pPr>
      <w:rPr>
        <w:rFonts w:ascii="Symbol" w:hAnsi="Symbol" w:hint="default"/>
      </w:rPr>
    </w:lvl>
    <w:lvl w:ilvl="4" w:tplc="88B65000" w:tentative="1">
      <w:start w:val="1"/>
      <w:numFmt w:val="bullet"/>
      <w:lvlText w:val="o"/>
      <w:lvlJc w:val="left"/>
      <w:pPr>
        <w:ind w:left="3600" w:hanging="360"/>
      </w:pPr>
      <w:rPr>
        <w:rFonts w:ascii="Courier New" w:hAnsi="Courier New" w:cs="Courier New" w:hint="default"/>
      </w:rPr>
    </w:lvl>
    <w:lvl w:ilvl="5" w:tplc="6A24846A" w:tentative="1">
      <w:start w:val="1"/>
      <w:numFmt w:val="bullet"/>
      <w:lvlText w:val=""/>
      <w:lvlJc w:val="left"/>
      <w:pPr>
        <w:ind w:left="4320" w:hanging="360"/>
      </w:pPr>
      <w:rPr>
        <w:rFonts w:ascii="Wingdings" w:hAnsi="Wingdings" w:hint="default"/>
      </w:rPr>
    </w:lvl>
    <w:lvl w:ilvl="6" w:tplc="47FE65C0" w:tentative="1">
      <w:start w:val="1"/>
      <w:numFmt w:val="bullet"/>
      <w:lvlText w:val=""/>
      <w:lvlJc w:val="left"/>
      <w:pPr>
        <w:ind w:left="5040" w:hanging="360"/>
      </w:pPr>
      <w:rPr>
        <w:rFonts w:ascii="Symbol" w:hAnsi="Symbol" w:hint="default"/>
      </w:rPr>
    </w:lvl>
    <w:lvl w:ilvl="7" w:tplc="E0943CAC" w:tentative="1">
      <w:start w:val="1"/>
      <w:numFmt w:val="bullet"/>
      <w:lvlText w:val="o"/>
      <w:lvlJc w:val="left"/>
      <w:pPr>
        <w:ind w:left="5760" w:hanging="360"/>
      </w:pPr>
      <w:rPr>
        <w:rFonts w:ascii="Courier New" w:hAnsi="Courier New" w:cs="Courier New" w:hint="default"/>
      </w:rPr>
    </w:lvl>
    <w:lvl w:ilvl="8" w:tplc="1B76CBA2" w:tentative="1">
      <w:start w:val="1"/>
      <w:numFmt w:val="bullet"/>
      <w:lvlText w:val=""/>
      <w:lvlJc w:val="left"/>
      <w:pPr>
        <w:ind w:left="6480" w:hanging="360"/>
      </w:pPr>
      <w:rPr>
        <w:rFonts w:ascii="Wingdings" w:hAnsi="Wingdings" w:hint="default"/>
      </w:rPr>
    </w:lvl>
  </w:abstractNum>
  <w:abstractNum w:abstractNumId="47" w15:restartNumberingAfterBreak="0">
    <w:nsid w:val="6CE56203"/>
    <w:multiLevelType w:val="multilevel"/>
    <w:tmpl w:val="55D065A6"/>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6CE56204"/>
    <w:multiLevelType w:val="multilevel"/>
    <w:tmpl w:val="55D065A6"/>
    <w:lvl w:ilvl="0">
      <w:start w:val="1"/>
      <w:numFmt w:val="decimal"/>
      <w:lvlText w:val="%1."/>
      <w:lvlJc w:val="left"/>
      <w:pPr>
        <w:ind w:left="720" w:hanging="360"/>
      </w:pPr>
    </w:lvl>
    <w:lvl w:ilvl="1">
      <w:start w:val="2"/>
      <w:numFmt w:val="decimal"/>
      <w:isLgl/>
      <w:lvlText w:val="%1.%2"/>
      <w:lvlJc w:val="left"/>
      <w:pPr>
        <w:ind w:left="1020" w:hanging="660"/>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6CE56205"/>
    <w:multiLevelType w:val="hybridMultilevel"/>
    <w:tmpl w:val="F254345E"/>
    <w:lvl w:ilvl="0" w:tplc="E31C48FC">
      <w:start w:val="1"/>
      <w:numFmt w:val="bullet"/>
      <w:lvlText w:val=""/>
      <w:lvlJc w:val="left"/>
      <w:pPr>
        <w:ind w:left="720" w:hanging="360"/>
      </w:pPr>
      <w:rPr>
        <w:rFonts w:ascii="Wingdings" w:hAnsi="Wingdings" w:hint="default"/>
        <w:color w:val="FF0000"/>
      </w:rPr>
    </w:lvl>
    <w:lvl w:ilvl="1" w:tplc="3FAC3F1A" w:tentative="1">
      <w:start w:val="1"/>
      <w:numFmt w:val="bullet"/>
      <w:lvlText w:val="o"/>
      <w:lvlJc w:val="left"/>
      <w:pPr>
        <w:ind w:left="1440" w:hanging="360"/>
      </w:pPr>
      <w:rPr>
        <w:rFonts w:ascii="Courier New" w:hAnsi="Courier New" w:cs="Courier New" w:hint="default"/>
      </w:rPr>
    </w:lvl>
    <w:lvl w:ilvl="2" w:tplc="35566C7E" w:tentative="1">
      <w:start w:val="1"/>
      <w:numFmt w:val="bullet"/>
      <w:lvlText w:val=""/>
      <w:lvlJc w:val="left"/>
      <w:pPr>
        <w:ind w:left="2160" w:hanging="360"/>
      </w:pPr>
      <w:rPr>
        <w:rFonts w:ascii="Wingdings" w:hAnsi="Wingdings" w:hint="default"/>
      </w:rPr>
    </w:lvl>
    <w:lvl w:ilvl="3" w:tplc="9132CA74" w:tentative="1">
      <w:start w:val="1"/>
      <w:numFmt w:val="bullet"/>
      <w:lvlText w:val=""/>
      <w:lvlJc w:val="left"/>
      <w:pPr>
        <w:ind w:left="2880" w:hanging="360"/>
      </w:pPr>
      <w:rPr>
        <w:rFonts w:ascii="Symbol" w:hAnsi="Symbol" w:hint="default"/>
      </w:rPr>
    </w:lvl>
    <w:lvl w:ilvl="4" w:tplc="7988F208" w:tentative="1">
      <w:start w:val="1"/>
      <w:numFmt w:val="bullet"/>
      <w:lvlText w:val="o"/>
      <w:lvlJc w:val="left"/>
      <w:pPr>
        <w:ind w:left="3600" w:hanging="360"/>
      </w:pPr>
      <w:rPr>
        <w:rFonts w:ascii="Courier New" w:hAnsi="Courier New" w:cs="Courier New" w:hint="default"/>
      </w:rPr>
    </w:lvl>
    <w:lvl w:ilvl="5" w:tplc="AE1621F2" w:tentative="1">
      <w:start w:val="1"/>
      <w:numFmt w:val="bullet"/>
      <w:lvlText w:val=""/>
      <w:lvlJc w:val="left"/>
      <w:pPr>
        <w:ind w:left="4320" w:hanging="360"/>
      </w:pPr>
      <w:rPr>
        <w:rFonts w:ascii="Wingdings" w:hAnsi="Wingdings" w:hint="default"/>
      </w:rPr>
    </w:lvl>
    <w:lvl w:ilvl="6" w:tplc="B692A244" w:tentative="1">
      <w:start w:val="1"/>
      <w:numFmt w:val="bullet"/>
      <w:lvlText w:val=""/>
      <w:lvlJc w:val="left"/>
      <w:pPr>
        <w:ind w:left="5040" w:hanging="360"/>
      </w:pPr>
      <w:rPr>
        <w:rFonts w:ascii="Symbol" w:hAnsi="Symbol" w:hint="default"/>
      </w:rPr>
    </w:lvl>
    <w:lvl w:ilvl="7" w:tplc="B88ED95A" w:tentative="1">
      <w:start w:val="1"/>
      <w:numFmt w:val="bullet"/>
      <w:lvlText w:val="o"/>
      <w:lvlJc w:val="left"/>
      <w:pPr>
        <w:ind w:left="5760" w:hanging="360"/>
      </w:pPr>
      <w:rPr>
        <w:rFonts w:ascii="Courier New" w:hAnsi="Courier New" w:cs="Courier New" w:hint="default"/>
      </w:rPr>
    </w:lvl>
    <w:lvl w:ilvl="8" w:tplc="0BBA4A10" w:tentative="1">
      <w:start w:val="1"/>
      <w:numFmt w:val="bullet"/>
      <w:lvlText w:val=""/>
      <w:lvlJc w:val="left"/>
      <w:pPr>
        <w:ind w:left="6480" w:hanging="360"/>
      </w:pPr>
      <w:rPr>
        <w:rFonts w:ascii="Wingdings" w:hAnsi="Wingdings" w:hint="default"/>
      </w:rPr>
    </w:lvl>
  </w:abstractNum>
  <w:abstractNum w:abstractNumId="50" w15:restartNumberingAfterBreak="0">
    <w:nsid w:val="6CE56206"/>
    <w:multiLevelType w:val="hybridMultilevel"/>
    <w:tmpl w:val="B150D99E"/>
    <w:lvl w:ilvl="0" w:tplc="A37A1B88">
      <w:start w:val="1"/>
      <w:numFmt w:val="bullet"/>
      <w:lvlText w:val=""/>
      <w:lvlJc w:val="left"/>
      <w:pPr>
        <w:ind w:left="360" w:hanging="360"/>
      </w:pPr>
      <w:rPr>
        <w:rFonts w:ascii="Wingdings" w:hAnsi="Wingdings" w:hint="default"/>
        <w:b w:val="0"/>
        <w:i w:val="0"/>
        <w:color w:val="FF0000"/>
        <w:sz w:val="20"/>
        <w:u w:color="00A7B4"/>
      </w:rPr>
    </w:lvl>
    <w:lvl w:ilvl="1" w:tplc="9530F628" w:tentative="1">
      <w:start w:val="1"/>
      <w:numFmt w:val="bullet"/>
      <w:lvlText w:val="o"/>
      <w:lvlJc w:val="left"/>
      <w:pPr>
        <w:ind w:left="1440" w:hanging="360"/>
      </w:pPr>
      <w:rPr>
        <w:rFonts w:ascii="Courier New" w:hAnsi="Courier New" w:cs="Courier New" w:hint="default"/>
      </w:rPr>
    </w:lvl>
    <w:lvl w:ilvl="2" w:tplc="E51634F2" w:tentative="1">
      <w:start w:val="1"/>
      <w:numFmt w:val="bullet"/>
      <w:lvlText w:val=""/>
      <w:lvlJc w:val="left"/>
      <w:pPr>
        <w:ind w:left="2160" w:hanging="360"/>
      </w:pPr>
      <w:rPr>
        <w:rFonts w:ascii="Wingdings" w:hAnsi="Wingdings" w:hint="default"/>
      </w:rPr>
    </w:lvl>
    <w:lvl w:ilvl="3" w:tplc="AD9A73F4" w:tentative="1">
      <w:start w:val="1"/>
      <w:numFmt w:val="bullet"/>
      <w:lvlText w:val=""/>
      <w:lvlJc w:val="left"/>
      <w:pPr>
        <w:ind w:left="2880" w:hanging="360"/>
      </w:pPr>
      <w:rPr>
        <w:rFonts w:ascii="Symbol" w:hAnsi="Symbol" w:hint="default"/>
      </w:rPr>
    </w:lvl>
    <w:lvl w:ilvl="4" w:tplc="BA1EAD30" w:tentative="1">
      <w:start w:val="1"/>
      <w:numFmt w:val="bullet"/>
      <w:lvlText w:val="o"/>
      <w:lvlJc w:val="left"/>
      <w:pPr>
        <w:ind w:left="3600" w:hanging="360"/>
      </w:pPr>
      <w:rPr>
        <w:rFonts w:ascii="Courier New" w:hAnsi="Courier New" w:cs="Courier New" w:hint="default"/>
      </w:rPr>
    </w:lvl>
    <w:lvl w:ilvl="5" w:tplc="86667202" w:tentative="1">
      <w:start w:val="1"/>
      <w:numFmt w:val="bullet"/>
      <w:lvlText w:val=""/>
      <w:lvlJc w:val="left"/>
      <w:pPr>
        <w:ind w:left="4320" w:hanging="360"/>
      </w:pPr>
      <w:rPr>
        <w:rFonts w:ascii="Wingdings" w:hAnsi="Wingdings" w:hint="default"/>
      </w:rPr>
    </w:lvl>
    <w:lvl w:ilvl="6" w:tplc="49F2479E" w:tentative="1">
      <w:start w:val="1"/>
      <w:numFmt w:val="bullet"/>
      <w:lvlText w:val=""/>
      <w:lvlJc w:val="left"/>
      <w:pPr>
        <w:ind w:left="5040" w:hanging="360"/>
      </w:pPr>
      <w:rPr>
        <w:rFonts w:ascii="Symbol" w:hAnsi="Symbol" w:hint="default"/>
      </w:rPr>
    </w:lvl>
    <w:lvl w:ilvl="7" w:tplc="DBDE6CEC" w:tentative="1">
      <w:start w:val="1"/>
      <w:numFmt w:val="bullet"/>
      <w:lvlText w:val="o"/>
      <w:lvlJc w:val="left"/>
      <w:pPr>
        <w:ind w:left="5760" w:hanging="360"/>
      </w:pPr>
      <w:rPr>
        <w:rFonts w:ascii="Courier New" w:hAnsi="Courier New" w:cs="Courier New" w:hint="default"/>
      </w:rPr>
    </w:lvl>
    <w:lvl w:ilvl="8" w:tplc="1EA270DC" w:tentative="1">
      <w:start w:val="1"/>
      <w:numFmt w:val="bullet"/>
      <w:lvlText w:val=""/>
      <w:lvlJc w:val="left"/>
      <w:pPr>
        <w:ind w:left="6480" w:hanging="360"/>
      </w:pPr>
      <w:rPr>
        <w:rFonts w:ascii="Wingdings" w:hAnsi="Wingdings" w:hint="default"/>
      </w:rPr>
    </w:lvl>
  </w:abstractNum>
  <w:abstractNum w:abstractNumId="51" w15:restartNumberingAfterBreak="0">
    <w:nsid w:val="6CE56207"/>
    <w:multiLevelType w:val="hybridMultilevel"/>
    <w:tmpl w:val="B150D99E"/>
    <w:lvl w:ilvl="0" w:tplc="B60682C8">
      <w:start w:val="1"/>
      <w:numFmt w:val="bullet"/>
      <w:lvlText w:val=""/>
      <w:lvlJc w:val="left"/>
      <w:pPr>
        <w:ind w:left="360" w:hanging="360"/>
      </w:pPr>
      <w:rPr>
        <w:rFonts w:ascii="Wingdings" w:hAnsi="Wingdings" w:hint="default"/>
        <w:b w:val="0"/>
        <w:i w:val="0"/>
        <w:color w:val="FF0000"/>
        <w:sz w:val="20"/>
        <w:u w:color="00A7B4"/>
      </w:rPr>
    </w:lvl>
    <w:lvl w:ilvl="1" w:tplc="9FEA57A0" w:tentative="1">
      <w:start w:val="1"/>
      <w:numFmt w:val="bullet"/>
      <w:lvlText w:val="o"/>
      <w:lvlJc w:val="left"/>
      <w:pPr>
        <w:ind w:left="1440" w:hanging="360"/>
      </w:pPr>
      <w:rPr>
        <w:rFonts w:ascii="Courier New" w:hAnsi="Courier New" w:cs="Courier New" w:hint="default"/>
      </w:rPr>
    </w:lvl>
    <w:lvl w:ilvl="2" w:tplc="3230BF44" w:tentative="1">
      <w:start w:val="1"/>
      <w:numFmt w:val="bullet"/>
      <w:lvlText w:val=""/>
      <w:lvlJc w:val="left"/>
      <w:pPr>
        <w:ind w:left="2160" w:hanging="360"/>
      </w:pPr>
      <w:rPr>
        <w:rFonts w:ascii="Wingdings" w:hAnsi="Wingdings" w:hint="default"/>
      </w:rPr>
    </w:lvl>
    <w:lvl w:ilvl="3" w:tplc="386CD06C" w:tentative="1">
      <w:start w:val="1"/>
      <w:numFmt w:val="bullet"/>
      <w:lvlText w:val=""/>
      <w:lvlJc w:val="left"/>
      <w:pPr>
        <w:ind w:left="2880" w:hanging="360"/>
      </w:pPr>
      <w:rPr>
        <w:rFonts w:ascii="Symbol" w:hAnsi="Symbol" w:hint="default"/>
      </w:rPr>
    </w:lvl>
    <w:lvl w:ilvl="4" w:tplc="5A46A78C" w:tentative="1">
      <w:start w:val="1"/>
      <w:numFmt w:val="bullet"/>
      <w:lvlText w:val="o"/>
      <w:lvlJc w:val="left"/>
      <w:pPr>
        <w:ind w:left="3600" w:hanging="360"/>
      </w:pPr>
      <w:rPr>
        <w:rFonts w:ascii="Courier New" w:hAnsi="Courier New" w:cs="Courier New" w:hint="default"/>
      </w:rPr>
    </w:lvl>
    <w:lvl w:ilvl="5" w:tplc="506E1EB0" w:tentative="1">
      <w:start w:val="1"/>
      <w:numFmt w:val="bullet"/>
      <w:lvlText w:val=""/>
      <w:lvlJc w:val="left"/>
      <w:pPr>
        <w:ind w:left="4320" w:hanging="360"/>
      </w:pPr>
      <w:rPr>
        <w:rFonts w:ascii="Wingdings" w:hAnsi="Wingdings" w:hint="default"/>
      </w:rPr>
    </w:lvl>
    <w:lvl w:ilvl="6" w:tplc="9A08B432" w:tentative="1">
      <w:start w:val="1"/>
      <w:numFmt w:val="bullet"/>
      <w:lvlText w:val=""/>
      <w:lvlJc w:val="left"/>
      <w:pPr>
        <w:ind w:left="5040" w:hanging="360"/>
      </w:pPr>
      <w:rPr>
        <w:rFonts w:ascii="Symbol" w:hAnsi="Symbol" w:hint="default"/>
      </w:rPr>
    </w:lvl>
    <w:lvl w:ilvl="7" w:tplc="78F6ECAE" w:tentative="1">
      <w:start w:val="1"/>
      <w:numFmt w:val="bullet"/>
      <w:lvlText w:val="o"/>
      <w:lvlJc w:val="left"/>
      <w:pPr>
        <w:ind w:left="5760" w:hanging="360"/>
      </w:pPr>
      <w:rPr>
        <w:rFonts w:ascii="Courier New" w:hAnsi="Courier New" w:cs="Courier New" w:hint="default"/>
      </w:rPr>
    </w:lvl>
    <w:lvl w:ilvl="8" w:tplc="522AA1BE" w:tentative="1">
      <w:start w:val="1"/>
      <w:numFmt w:val="bullet"/>
      <w:lvlText w:val=""/>
      <w:lvlJc w:val="left"/>
      <w:pPr>
        <w:ind w:left="6480" w:hanging="360"/>
      </w:pPr>
      <w:rPr>
        <w:rFonts w:ascii="Wingdings" w:hAnsi="Wingdings" w:hint="default"/>
      </w:rPr>
    </w:lvl>
  </w:abstractNum>
  <w:abstractNum w:abstractNumId="52" w15:restartNumberingAfterBreak="0">
    <w:nsid w:val="6E586D24"/>
    <w:multiLevelType w:val="hybridMultilevel"/>
    <w:tmpl w:val="1FC8891E"/>
    <w:lvl w:ilvl="0" w:tplc="78AA97D8">
      <w:numFmt w:val="bullet"/>
      <w:lvlText w:val="-"/>
      <w:lvlJc w:val="left"/>
      <w:pPr>
        <w:ind w:left="720" w:hanging="360"/>
      </w:pPr>
      <w:rPr>
        <w:rFonts w:ascii="DB Office" w:eastAsia="Times New Roman" w:hAnsi="DB Office" w:cs="Times New Roman"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73EE52FA"/>
    <w:multiLevelType w:val="hybridMultilevel"/>
    <w:tmpl w:val="ED3EFE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7666816"/>
    <w:multiLevelType w:val="multilevel"/>
    <w:tmpl w:val="C8D63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11618256">
    <w:abstractNumId w:val="23"/>
  </w:num>
  <w:num w:numId="2" w16cid:durableId="1080517826">
    <w:abstractNumId w:val="37"/>
  </w:num>
  <w:num w:numId="3" w16cid:durableId="60105927">
    <w:abstractNumId w:val="9"/>
  </w:num>
  <w:num w:numId="4" w16cid:durableId="227613890">
    <w:abstractNumId w:val="7"/>
  </w:num>
  <w:num w:numId="5" w16cid:durableId="1678849175">
    <w:abstractNumId w:val="21"/>
  </w:num>
  <w:num w:numId="6" w16cid:durableId="179705431">
    <w:abstractNumId w:val="30"/>
  </w:num>
  <w:num w:numId="7" w16cid:durableId="900482840">
    <w:abstractNumId w:val="39"/>
  </w:num>
  <w:num w:numId="8" w16cid:durableId="283275301">
    <w:abstractNumId w:val="18"/>
  </w:num>
  <w:num w:numId="9" w16cid:durableId="639968218">
    <w:abstractNumId w:val="22"/>
  </w:num>
  <w:num w:numId="10" w16cid:durableId="1504399218">
    <w:abstractNumId w:val="44"/>
  </w:num>
  <w:num w:numId="11" w16cid:durableId="1248156401">
    <w:abstractNumId w:val="36"/>
  </w:num>
  <w:num w:numId="12" w16cid:durableId="1312640974">
    <w:abstractNumId w:val="34"/>
  </w:num>
  <w:num w:numId="13" w16cid:durableId="2046558325">
    <w:abstractNumId w:val="11"/>
  </w:num>
  <w:num w:numId="14" w16cid:durableId="1431395380">
    <w:abstractNumId w:val="20"/>
  </w:num>
  <w:num w:numId="15" w16cid:durableId="602542876">
    <w:abstractNumId w:val="42"/>
  </w:num>
  <w:num w:numId="16" w16cid:durableId="1700625689">
    <w:abstractNumId w:val="29"/>
  </w:num>
  <w:num w:numId="17" w16cid:durableId="1930000306">
    <w:abstractNumId w:val="43"/>
  </w:num>
  <w:num w:numId="18" w16cid:durableId="2074084673">
    <w:abstractNumId w:val="6"/>
  </w:num>
  <w:num w:numId="19" w16cid:durableId="1852178827">
    <w:abstractNumId w:val="5"/>
  </w:num>
  <w:num w:numId="20" w16cid:durableId="200438056">
    <w:abstractNumId w:val="4"/>
  </w:num>
  <w:num w:numId="21" w16cid:durableId="509030283">
    <w:abstractNumId w:val="8"/>
  </w:num>
  <w:num w:numId="22" w16cid:durableId="334651916">
    <w:abstractNumId w:val="3"/>
  </w:num>
  <w:num w:numId="23" w16cid:durableId="237134482">
    <w:abstractNumId w:val="2"/>
  </w:num>
  <w:num w:numId="24" w16cid:durableId="1143816327">
    <w:abstractNumId w:val="1"/>
  </w:num>
  <w:num w:numId="25" w16cid:durableId="1101531289">
    <w:abstractNumId w:val="0"/>
  </w:num>
  <w:num w:numId="26" w16cid:durableId="383220050">
    <w:abstractNumId w:val="18"/>
  </w:num>
  <w:num w:numId="27" w16cid:durableId="544372225">
    <w:abstractNumId w:val="41"/>
  </w:num>
  <w:num w:numId="28" w16cid:durableId="1073048147">
    <w:abstractNumId w:val="43"/>
    <w:lvlOverride w:ilvl="0">
      <w:startOverride w:val="1"/>
    </w:lvlOverride>
  </w:num>
  <w:num w:numId="29" w16cid:durableId="1478569738">
    <w:abstractNumId w:val="43"/>
    <w:lvlOverride w:ilvl="0">
      <w:startOverride w:val="1"/>
    </w:lvlOverride>
  </w:num>
  <w:num w:numId="30" w16cid:durableId="1524130566">
    <w:abstractNumId w:val="43"/>
    <w:lvlOverride w:ilvl="0">
      <w:startOverride w:val="1"/>
    </w:lvlOverride>
  </w:num>
  <w:num w:numId="31" w16cid:durableId="215897177">
    <w:abstractNumId w:val="14"/>
  </w:num>
  <w:num w:numId="32" w16cid:durableId="2087068346">
    <w:abstractNumId w:val="10"/>
  </w:num>
  <w:num w:numId="33" w16cid:durableId="1740204317">
    <w:abstractNumId w:val="28"/>
  </w:num>
  <w:num w:numId="34" w16cid:durableId="941911401">
    <w:abstractNumId w:val="45"/>
  </w:num>
  <w:num w:numId="35" w16cid:durableId="1676296827">
    <w:abstractNumId w:val="46"/>
  </w:num>
  <w:num w:numId="36" w16cid:durableId="338653777">
    <w:abstractNumId w:val="47"/>
  </w:num>
  <w:num w:numId="37" w16cid:durableId="1445659272">
    <w:abstractNumId w:val="48"/>
  </w:num>
  <w:num w:numId="38" w16cid:durableId="1063529704">
    <w:abstractNumId w:val="49"/>
  </w:num>
  <w:num w:numId="39" w16cid:durableId="2063287599">
    <w:abstractNumId w:val="50"/>
  </w:num>
  <w:num w:numId="40" w16cid:durableId="1679769350">
    <w:abstractNumId w:val="51"/>
  </w:num>
  <w:num w:numId="41" w16cid:durableId="233247524">
    <w:abstractNumId w:val="27"/>
  </w:num>
  <w:num w:numId="42" w16cid:durableId="1149321313">
    <w:abstractNumId w:val="16"/>
  </w:num>
  <w:num w:numId="43" w16cid:durableId="1138188716">
    <w:abstractNumId w:val="17"/>
  </w:num>
  <w:num w:numId="44" w16cid:durableId="2089419640">
    <w:abstractNumId w:val="26"/>
  </w:num>
  <w:num w:numId="45" w16cid:durableId="1229923666">
    <w:abstractNumId w:val="19"/>
  </w:num>
  <w:num w:numId="46" w16cid:durableId="677460969">
    <w:abstractNumId w:val="33"/>
  </w:num>
  <w:num w:numId="47" w16cid:durableId="418066948">
    <w:abstractNumId w:val="15"/>
  </w:num>
  <w:num w:numId="48" w16cid:durableId="125438301">
    <w:abstractNumId w:val="40"/>
  </w:num>
  <w:num w:numId="49" w16cid:durableId="261576434">
    <w:abstractNumId w:val="13"/>
  </w:num>
  <w:num w:numId="50" w16cid:durableId="1199128029">
    <w:abstractNumId w:val="32"/>
  </w:num>
  <w:num w:numId="51" w16cid:durableId="1715886381">
    <w:abstractNumId w:val="24"/>
  </w:num>
  <w:num w:numId="52" w16cid:durableId="279338194">
    <w:abstractNumId w:val="52"/>
  </w:num>
  <w:num w:numId="53" w16cid:durableId="1411780587">
    <w:abstractNumId w:val="35"/>
  </w:num>
  <w:num w:numId="54" w16cid:durableId="990062551">
    <w:abstractNumId w:val="12"/>
  </w:num>
  <w:num w:numId="55" w16cid:durableId="33773445">
    <w:abstractNumId w:val="54"/>
  </w:num>
  <w:num w:numId="56" w16cid:durableId="407456719">
    <w:abstractNumId w:val="25"/>
  </w:num>
  <w:num w:numId="57" w16cid:durableId="1632008886">
    <w:abstractNumId w:val="38"/>
  </w:num>
  <w:num w:numId="58" w16cid:durableId="1892229030">
    <w:abstractNumId w:val="31"/>
  </w:num>
  <w:num w:numId="59" w16cid:durableId="315183325">
    <w:abstractNumId w:val="53"/>
  </w:num>
  <w:num w:numId="60" w16cid:durableId="394276665">
    <w:abstractNumId w:val="30"/>
  </w:num>
  <w:num w:numId="61" w16cid:durableId="46416748">
    <w:abstractNumId w:val="30"/>
  </w:num>
  <w:num w:numId="62" w16cid:durableId="2070033914">
    <w:abstractNumId w:val="30"/>
  </w:num>
  <w:num w:numId="63" w16cid:durableId="1227572312">
    <w:abstractNumId w:val="30"/>
  </w:num>
  <w:num w:numId="64" w16cid:durableId="1710686430">
    <w:abstractNumId w:val="30"/>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teve Schedukat">
    <w15:presenceInfo w15:providerId="AD" w15:userId="S::steve.schedukat@si-halle.de::a6616058-1db9-4c95-aea5-47d527a8788c"/>
  </w15:person>
  <w15:person w15:author="Ornella Alarcón">
    <w15:presenceInfo w15:providerId="AD" w15:userId="S::ornella.alarcon@si-halle.de::7fbb8f45-9e39-4cf1-97f2-f32e06a100f5"/>
  </w15:person>
  <w15:person w15:author="Alejandro Serrano">
    <w15:presenceInfo w15:providerId="AD" w15:userId="S::Alejandro.Serrano@deutschebahn.com::bb1ec8e7-5cb1-4cf2-ae8d-e62b289ac8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09"/>
  <w:autoHyphenation/>
  <w:hyphenationZone w:val="425"/>
  <w:defaultTableStyle w:val="ScrollTableNormal"/>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F5F"/>
    <w:rsid w:val="0000084A"/>
    <w:rsid w:val="000014EE"/>
    <w:rsid w:val="00003B43"/>
    <w:rsid w:val="000107AA"/>
    <w:rsid w:val="00013B17"/>
    <w:rsid w:val="000143E3"/>
    <w:rsid w:val="00020589"/>
    <w:rsid w:val="00022AC0"/>
    <w:rsid w:val="00034612"/>
    <w:rsid w:val="00034B7C"/>
    <w:rsid w:val="00036CD9"/>
    <w:rsid w:val="0004081D"/>
    <w:rsid w:val="00046892"/>
    <w:rsid w:val="00051886"/>
    <w:rsid w:val="00054C0F"/>
    <w:rsid w:val="00055BBE"/>
    <w:rsid w:val="000573D1"/>
    <w:rsid w:val="00057795"/>
    <w:rsid w:val="00057DB4"/>
    <w:rsid w:val="00062B4A"/>
    <w:rsid w:val="0006658D"/>
    <w:rsid w:val="00073E53"/>
    <w:rsid w:val="00082B6F"/>
    <w:rsid w:val="0008386C"/>
    <w:rsid w:val="00087863"/>
    <w:rsid w:val="00087BB3"/>
    <w:rsid w:val="00092482"/>
    <w:rsid w:val="00096799"/>
    <w:rsid w:val="00096BB9"/>
    <w:rsid w:val="00097580"/>
    <w:rsid w:val="000977F3"/>
    <w:rsid w:val="000A34EF"/>
    <w:rsid w:val="000A48A8"/>
    <w:rsid w:val="000A50FB"/>
    <w:rsid w:val="000B1953"/>
    <w:rsid w:val="000C00DD"/>
    <w:rsid w:val="000C4B0B"/>
    <w:rsid w:val="000C640E"/>
    <w:rsid w:val="000D01E6"/>
    <w:rsid w:val="000D0DDA"/>
    <w:rsid w:val="000D13CE"/>
    <w:rsid w:val="000D1BFA"/>
    <w:rsid w:val="000D2C9A"/>
    <w:rsid w:val="000D4899"/>
    <w:rsid w:val="000D73D2"/>
    <w:rsid w:val="000E0FC9"/>
    <w:rsid w:val="000E451E"/>
    <w:rsid w:val="000E4AF8"/>
    <w:rsid w:val="000F3036"/>
    <w:rsid w:val="000F4A7C"/>
    <w:rsid w:val="000F4EB1"/>
    <w:rsid w:val="00104674"/>
    <w:rsid w:val="001123A0"/>
    <w:rsid w:val="00120DE7"/>
    <w:rsid w:val="0012165F"/>
    <w:rsid w:val="0012250C"/>
    <w:rsid w:val="001240F4"/>
    <w:rsid w:val="001270CC"/>
    <w:rsid w:val="00127BFE"/>
    <w:rsid w:val="00130599"/>
    <w:rsid w:val="001346C0"/>
    <w:rsid w:val="00136409"/>
    <w:rsid w:val="00136E92"/>
    <w:rsid w:val="00137026"/>
    <w:rsid w:val="00140B08"/>
    <w:rsid w:val="0014273C"/>
    <w:rsid w:val="00143035"/>
    <w:rsid w:val="001432C3"/>
    <w:rsid w:val="00143A90"/>
    <w:rsid w:val="00144F8A"/>
    <w:rsid w:val="0015136F"/>
    <w:rsid w:val="001524BB"/>
    <w:rsid w:val="00165710"/>
    <w:rsid w:val="001701B9"/>
    <w:rsid w:val="00171408"/>
    <w:rsid w:val="00172E40"/>
    <w:rsid w:val="00173BE1"/>
    <w:rsid w:val="00177F3F"/>
    <w:rsid w:val="001832EE"/>
    <w:rsid w:val="001846FC"/>
    <w:rsid w:val="00184EA6"/>
    <w:rsid w:val="0019062B"/>
    <w:rsid w:val="00190C1F"/>
    <w:rsid w:val="00191C9C"/>
    <w:rsid w:val="001A5662"/>
    <w:rsid w:val="001A56CD"/>
    <w:rsid w:val="001A5F98"/>
    <w:rsid w:val="001A7EF4"/>
    <w:rsid w:val="001B0413"/>
    <w:rsid w:val="001B28A9"/>
    <w:rsid w:val="001B62CE"/>
    <w:rsid w:val="001B78BB"/>
    <w:rsid w:val="001C0B48"/>
    <w:rsid w:val="001C0F10"/>
    <w:rsid w:val="001C56F1"/>
    <w:rsid w:val="001C5872"/>
    <w:rsid w:val="001D2038"/>
    <w:rsid w:val="001D44BB"/>
    <w:rsid w:val="001D45CE"/>
    <w:rsid w:val="001E16F0"/>
    <w:rsid w:val="001E2CAB"/>
    <w:rsid w:val="001E36CB"/>
    <w:rsid w:val="001E5999"/>
    <w:rsid w:val="001E675B"/>
    <w:rsid w:val="001E6838"/>
    <w:rsid w:val="001F07D8"/>
    <w:rsid w:val="001F38F8"/>
    <w:rsid w:val="001F410B"/>
    <w:rsid w:val="001F6688"/>
    <w:rsid w:val="002018EA"/>
    <w:rsid w:val="00207F36"/>
    <w:rsid w:val="00213CAE"/>
    <w:rsid w:val="00215599"/>
    <w:rsid w:val="00216CC3"/>
    <w:rsid w:val="00216E79"/>
    <w:rsid w:val="00217188"/>
    <w:rsid w:val="0022507A"/>
    <w:rsid w:val="00225930"/>
    <w:rsid w:val="002275CC"/>
    <w:rsid w:val="0023213C"/>
    <w:rsid w:val="0024057D"/>
    <w:rsid w:val="002446B1"/>
    <w:rsid w:val="0024775E"/>
    <w:rsid w:val="00251945"/>
    <w:rsid w:val="002557F4"/>
    <w:rsid w:val="00255CDA"/>
    <w:rsid w:val="00256F6A"/>
    <w:rsid w:val="00262A00"/>
    <w:rsid w:val="0026528E"/>
    <w:rsid w:val="0026642A"/>
    <w:rsid w:val="00272CED"/>
    <w:rsid w:val="0027345F"/>
    <w:rsid w:val="0027401C"/>
    <w:rsid w:val="002808A1"/>
    <w:rsid w:val="002831AB"/>
    <w:rsid w:val="00283E9F"/>
    <w:rsid w:val="00287710"/>
    <w:rsid w:val="002929BC"/>
    <w:rsid w:val="002976F0"/>
    <w:rsid w:val="002A1028"/>
    <w:rsid w:val="002A4445"/>
    <w:rsid w:val="002A7D46"/>
    <w:rsid w:val="002B32E4"/>
    <w:rsid w:val="002C598A"/>
    <w:rsid w:val="002C72C9"/>
    <w:rsid w:val="002D048D"/>
    <w:rsid w:val="002D4616"/>
    <w:rsid w:val="002D6F23"/>
    <w:rsid w:val="002E0651"/>
    <w:rsid w:val="002E2482"/>
    <w:rsid w:val="002E2838"/>
    <w:rsid w:val="002E3080"/>
    <w:rsid w:val="002E4DB9"/>
    <w:rsid w:val="002F1911"/>
    <w:rsid w:val="002F1CC7"/>
    <w:rsid w:val="002F3FD3"/>
    <w:rsid w:val="002F58D4"/>
    <w:rsid w:val="002F7134"/>
    <w:rsid w:val="003035D6"/>
    <w:rsid w:val="0030403A"/>
    <w:rsid w:val="003047EC"/>
    <w:rsid w:val="00310B65"/>
    <w:rsid w:val="00310BD9"/>
    <w:rsid w:val="00311E35"/>
    <w:rsid w:val="00312397"/>
    <w:rsid w:val="00312C19"/>
    <w:rsid w:val="003138B6"/>
    <w:rsid w:val="00315805"/>
    <w:rsid w:val="003207C9"/>
    <w:rsid w:val="0032164D"/>
    <w:rsid w:val="0032471B"/>
    <w:rsid w:val="00327038"/>
    <w:rsid w:val="0033092C"/>
    <w:rsid w:val="00331B6C"/>
    <w:rsid w:val="00332921"/>
    <w:rsid w:val="00332D5A"/>
    <w:rsid w:val="00336E93"/>
    <w:rsid w:val="003455B2"/>
    <w:rsid w:val="00346EB5"/>
    <w:rsid w:val="00350FEC"/>
    <w:rsid w:val="003608EB"/>
    <w:rsid w:val="00361FBE"/>
    <w:rsid w:val="00364F29"/>
    <w:rsid w:val="00365CDD"/>
    <w:rsid w:val="00371701"/>
    <w:rsid w:val="00374AF0"/>
    <w:rsid w:val="003753B4"/>
    <w:rsid w:val="00375B13"/>
    <w:rsid w:val="00377AA0"/>
    <w:rsid w:val="0038093B"/>
    <w:rsid w:val="00380A2E"/>
    <w:rsid w:val="00384311"/>
    <w:rsid w:val="00385531"/>
    <w:rsid w:val="00394E96"/>
    <w:rsid w:val="003A035C"/>
    <w:rsid w:val="003B778C"/>
    <w:rsid w:val="003C4275"/>
    <w:rsid w:val="003C4A1C"/>
    <w:rsid w:val="003C6741"/>
    <w:rsid w:val="003D3A74"/>
    <w:rsid w:val="003D7D4F"/>
    <w:rsid w:val="003E7C2F"/>
    <w:rsid w:val="003F074B"/>
    <w:rsid w:val="003F586B"/>
    <w:rsid w:val="00400C0B"/>
    <w:rsid w:val="00401E26"/>
    <w:rsid w:val="00402922"/>
    <w:rsid w:val="00403AB6"/>
    <w:rsid w:val="004053C2"/>
    <w:rsid w:val="00405A4D"/>
    <w:rsid w:val="00414309"/>
    <w:rsid w:val="00417419"/>
    <w:rsid w:val="004340B5"/>
    <w:rsid w:val="004420C5"/>
    <w:rsid w:val="00442C3F"/>
    <w:rsid w:val="004430B4"/>
    <w:rsid w:val="00443CB2"/>
    <w:rsid w:val="004476C7"/>
    <w:rsid w:val="00452BEB"/>
    <w:rsid w:val="00453E2C"/>
    <w:rsid w:val="00454329"/>
    <w:rsid w:val="0045523B"/>
    <w:rsid w:val="00456ED2"/>
    <w:rsid w:val="00457741"/>
    <w:rsid w:val="004637A1"/>
    <w:rsid w:val="00465136"/>
    <w:rsid w:val="00467302"/>
    <w:rsid w:val="0047288D"/>
    <w:rsid w:val="00472D66"/>
    <w:rsid w:val="00473B5D"/>
    <w:rsid w:val="0047646F"/>
    <w:rsid w:val="00477435"/>
    <w:rsid w:val="004864C3"/>
    <w:rsid w:val="00486FA5"/>
    <w:rsid w:val="00490BE4"/>
    <w:rsid w:val="00497086"/>
    <w:rsid w:val="004A0873"/>
    <w:rsid w:val="004A2F06"/>
    <w:rsid w:val="004B0C0F"/>
    <w:rsid w:val="004B0E55"/>
    <w:rsid w:val="004B4537"/>
    <w:rsid w:val="004B7439"/>
    <w:rsid w:val="004C16EB"/>
    <w:rsid w:val="004C2F00"/>
    <w:rsid w:val="004C51D1"/>
    <w:rsid w:val="004D6140"/>
    <w:rsid w:val="004E2F75"/>
    <w:rsid w:val="004E4E1D"/>
    <w:rsid w:val="004E4E69"/>
    <w:rsid w:val="004F1999"/>
    <w:rsid w:val="004F5879"/>
    <w:rsid w:val="004F622E"/>
    <w:rsid w:val="004F63E8"/>
    <w:rsid w:val="005012C9"/>
    <w:rsid w:val="005021D3"/>
    <w:rsid w:val="005025F4"/>
    <w:rsid w:val="00504E66"/>
    <w:rsid w:val="00505397"/>
    <w:rsid w:val="005065C4"/>
    <w:rsid w:val="00507889"/>
    <w:rsid w:val="00510982"/>
    <w:rsid w:val="005114E1"/>
    <w:rsid w:val="00513BD1"/>
    <w:rsid w:val="0051506D"/>
    <w:rsid w:val="0051710F"/>
    <w:rsid w:val="00523E2E"/>
    <w:rsid w:val="00524BD7"/>
    <w:rsid w:val="005251B7"/>
    <w:rsid w:val="005262E4"/>
    <w:rsid w:val="005276B1"/>
    <w:rsid w:val="0053050B"/>
    <w:rsid w:val="00532362"/>
    <w:rsid w:val="00533D4F"/>
    <w:rsid w:val="00534EA6"/>
    <w:rsid w:val="00535EF8"/>
    <w:rsid w:val="00537E76"/>
    <w:rsid w:val="00543AF8"/>
    <w:rsid w:val="00545595"/>
    <w:rsid w:val="0055505C"/>
    <w:rsid w:val="00557FA1"/>
    <w:rsid w:val="00560562"/>
    <w:rsid w:val="00563FD0"/>
    <w:rsid w:val="00565F79"/>
    <w:rsid w:val="0056706D"/>
    <w:rsid w:val="005725E5"/>
    <w:rsid w:val="005757AA"/>
    <w:rsid w:val="0058347A"/>
    <w:rsid w:val="005862C3"/>
    <w:rsid w:val="00592A09"/>
    <w:rsid w:val="00594539"/>
    <w:rsid w:val="005A0D74"/>
    <w:rsid w:val="005A1FFC"/>
    <w:rsid w:val="005A2049"/>
    <w:rsid w:val="005A4AE6"/>
    <w:rsid w:val="005B15EF"/>
    <w:rsid w:val="005B197A"/>
    <w:rsid w:val="005B2228"/>
    <w:rsid w:val="005B3CA9"/>
    <w:rsid w:val="005B49D1"/>
    <w:rsid w:val="005B5C44"/>
    <w:rsid w:val="005C0E4D"/>
    <w:rsid w:val="005C22C6"/>
    <w:rsid w:val="005C2673"/>
    <w:rsid w:val="005C3954"/>
    <w:rsid w:val="005C63F1"/>
    <w:rsid w:val="005D10E0"/>
    <w:rsid w:val="005D2A59"/>
    <w:rsid w:val="005D3EC0"/>
    <w:rsid w:val="005D480A"/>
    <w:rsid w:val="005D485E"/>
    <w:rsid w:val="005D7196"/>
    <w:rsid w:val="005D75C6"/>
    <w:rsid w:val="005E27FE"/>
    <w:rsid w:val="005E5417"/>
    <w:rsid w:val="005E58AA"/>
    <w:rsid w:val="005E778E"/>
    <w:rsid w:val="005F353D"/>
    <w:rsid w:val="005F3AAD"/>
    <w:rsid w:val="005F4340"/>
    <w:rsid w:val="005F7770"/>
    <w:rsid w:val="00600F45"/>
    <w:rsid w:val="00602453"/>
    <w:rsid w:val="006029C5"/>
    <w:rsid w:val="00607605"/>
    <w:rsid w:val="00611237"/>
    <w:rsid w:val="006114AD"/>
    <w:rsid w:val="006116E3"/>
    <w:rsid w:val="00611B22"/>
    <w:rsid w:val="00624B27"/>
    <w:rsid w:val="00626D1F"/>
    <w:rsid w:val="00630B96"/>
    <w:rsid w:val="00637BA4"/>
    <w:rsid w:val="00644607"/>
    <w:rsid w:val="00651CC7"/>
    <w:rsid w:val="006523EC"/>
    <w:rsid w:val="006525F5"/>
    <w:rsid w:val="00660269"/>
    <w:rsid w:val="00660AC4"/>
    <w:rsid w:val="00662800"/>
    <w:rsid w:val="0066308C"/>
    <w:rsid w:val="00667A66"/>
    <w:rsid w:val="00667D0C"/>
    <w:rsid w:val="006740C9"/>
    <w:rsid w:val="00677BB4"/>
    <w:rsid w:val="00677F4A"/>
    <w:rsid w:val="00680833"/>
    <w:rsid w:val="00685501"/>
    <w:rsid w:val="0068556D"/>
    <w:rsid w:val="00686033"/>
    <w:rsid w:val="0068796C"/>
    <w:rsid w:val="006923F1"/>
    <w:rsid w:val="006949D2"/>
    <w:rsid w:val="0069574B"/>
    <w:rsid w:val="00696C30"/>
    <w:rsid w:val="006A02D6"/>
    <w:rsid w:val="006A4CFD"/>
    <w:rsid w:val="006A69A8"/>
    <w:rsid w:val="006B47AA"/>
    <w:rsid w:val="006B61F6"/>
    <w:rsid w:val="006B798C"/>
    <w:rsid w:val="006C126D"/>
    <w:rsid w:val="006C18C0"/>
    <w:rsid w:val="006C3614"/>
    <w:rsid w:val="006C609E"/>
    <w:rsid w:val="006D6DF0"/>
    <w:rsid w:val="006D7A3B"/>
    <w:rsid w:val="006E119E"/>
    <w:rsid w:val="006E3075"/>
    <w:rsid w:val="006E38BC"/>
    <w:rsid w:val="006E3B88"/>
    <w:rsid w:val="006E55EE"/>
    <w:rsid w:val="006F33B4"/>
    <w:rsid w:val="006F49D0"/>
    <w:rsid w:val="007029E0"/>
    <w:rsid w:val="00703760"/>
    <w:rsid w:val="00703957"/>
    <w:rsid w:val="00705169"/>
    <w:rsid w:val="007109EA"/>
    <w:rsid w:val="00712D24"/>
    <w:rsid w:val="00715CBA"/>
    <w:rsid w:val="007170D9"/>
    <w:rsid w:val="00717482"/>
    <w:rsid w:val="007175BA"/>
    <w:rsid w:val="00723D3D"/>
    <w:rsid w:val="00732E07"/>
    <w:rsid w:val="00732E7E"/>
    <w:rsid w:val="00735539"/>
    <w:rsid w:val="007403C5"/>
    <w:rsid w:val="00745C94"/>
    <w:rsid w:val="00747D65"/>
    <w:rsid w:val="0075103F"/>
    <w:rsid w:val="00751AC1"/>
    <w:rsid w:val="00756D64"/>
    <w:rsid w:val="00757C77"/>
    <w:rsid w:val="00757E08"/>
    <w:rsid w:val="0076157B"/>
    <w:rsid w:val="00761EA8"/>
    <w:rsid w:val="007649B1"/>
    <w:rsid w:val="00765CC0"/>
    <w:rsid w:val="007667AA"/>
    <w:rsid w:val="00766E16"/>
    <w:rsid w:val="00774EF6"/>
    <w:rsid w:val="00775B25"/>
    <w:rsid w:val="00783AE9"/>
    <w:rsid w:val="00785872"/>
    <w:rsid w:val="007861AE"/>
    <w:rsid w:val="00786E6F"/>
    <w:rsid w:val="007A41B3"/>
    <w:rsid w:val="007A61FA"/>
    <w:rsid w:val="007A636D"/>
    <w:rsid w:val="007B60D1"/>
    <w:rsid w:val="007C0892"/>
    <w:rsid w:val="007C14CE"/>
    <w:rsid w:val="007C3330"/>
    <w:rsid w:val="007C6AF2"/>
    <w:rsid w:val="007D1B04"/>
    <w:rsid w:val="007D43D2"/>
    <w:rsid w:val="007D63BF"/>
    <w:rsid w:val="007E094F"/>
    <w:rsid w:val="007E0DF0"/>
    <w:rsid w:val="007E3384"/>
    <w:rsid w:val="007E3E66"/>
    <w:rsid w:val="007E46E3"/>
    <w:rsid w:val="007E5629"/>
    <w:rsid w:val="007E646D"/>
    <w:rsid w:val="007E7B7E"/>
    <w:rsid w:val="007F11F1"/>
    <w:rsid w:val="007F1FF1"/>
    <w:rsid w:val="007F4435"/>
    <w:rsid w:val="007F730D"/>
    <w:rsid w:val="00805728"/>
    <w:rsid w:val="00806586"/>
    <w:rsid w:val="00810868"/>
    <w:rsid w:val="008118D3"/>
    <w:rsid w:val="00811D1B"/>
    <w:rsid w:val="00816BB0"/>
    <w:rsid w:val="00817FFE"/>
    <w:rsid w:val="008213B2"/>
    <w:rsid w:val="00821904"/>
    <w:rsid w:val="00821B6B"/>
    <w:rsid w:val="008231E1"/>
    <w:rsid w:val="008263CA"/>
    <w:rsid w:val="008268A1"/>
    <w:rsid w:val="008300A6"/>
    <w:rsid w:val="00830E1B"/>
    <w:rsid w:val="0083279F"/>
    <w:rsid w:val="00833545"/>
    <w:rsid w:val="00833CE7"/>
    <w:rsid w:val="00834DEB"/>
    <w:rsid w:val="008361B6"/>
    <w:rsid w:val="008401DC"/>
    <w:rsid w:val="00841CF0"/>
    <w:rsid w:val="00842B59"/>
    <w:rsid w:val="00844B19"/>
    <w:rsid w:val="00846C06"/>
    <w:rsid w:val="008477CA"/>
    <w:rsid w:val="00852E55"/>
    <w:rsid w:val="00853C0D"/>
    <w:rsid w:val="00853C32"/>
    <w:rsid w:val="008546F3"/>
    <w:rsid w:val="00854C17"/>
    <w:rsid w:val="0086032A"/>
    <w:rsid w:val="00864138"/>
    <w:rsid w:val="00864E9D"/>
    <w:rsid w:val="00864EFE"/>
    <w:rsid w:val="008701B7"/>
    <w:rsid w:val="0087172B"/>
    <w:rsid w:val="00873151"/>
    <w:rsid w:val="008740F1"/>
    <w:rsid w:val="0087681A"/>
    <w:rsid w:val="008801C2"/>
    <w:rsid w:val="00880227"/>
    <w:rsid w:val="00883326"/>
    <w:rsid w:val="00883A40"/>
    <w:rsid w:val="00886048"/>
    <w:rsid w:val="008864D4"/>
    <w:rsid w:val="00886902"/>
    <w:rsid w:val="00886CF8"/>
    <w:rsid w:val="00891454"/>
    <w:rsid w:val="00893482"/>
    <w:rsid w:val="00894759"/>
    <w:rsid w:val="008A03BD"/>
    <w:rsid w:val="008A0520"/>
    <w:rsid w:val="008A3CC2"/>
    <w:rsid w:val="008B08A5"/>
    <w:rsid w:val="008B09B2"/>
    <w:rsid w:val="008B2C76"/>
    <w:rsid w:val="008B352F"/>
    <w:rsid w:val="008C627B"/>
    <w:rsid w:val="008C66A7"/>
    <w:rsid w:val="008C78C0"/>
    <w:rsid w:val="008D3001"/>
    <w:rsid w:val="008D3549"/>
    <w:rsid w:val="008D72E4"/>
    <w:rsid w:val="008E0989"/>
    <w:rsid w:val="008E2068"/>
    <w:rsid w:val="008E4918"/>
    <w:rsid w:val="008E4E89"/>
    <w:rsid w:val="008F0076"/>
    <w:rsid w:val="008F100F"/>
    <w:rsid w:val="008F16A1"/>
    <w:rsid w:val="008F2A82"/>
    <w:rsid w:val="008F3B15"/>
    <w:rsid w:val="008F5770"/>
    <w:rsid w:val="008F6D18"/>
    <w:rsid w:val="009028CF"/>
    <w:rsid w:val="009028E1"/>
    <w:rsid w:val="00903420"/>
    <w:rsid w:val="00911249"/>
    <w:rsid w:val="0091556B"/>
    <w:rsid w:val="00927962"/>
    <w:rsid w:val="009344E4"/>
    <w:rsid w:val="00936595"/>
    <w:rsid w:val="00941171"/>
    <w:rsid w:val="00941F68"/>
    <w:rsid w:val="0094352C"/>
    <w:rsid w:val="0094534E"/>
    <w:rsid w:val="009455B4"/>
    <w:rsid w:val="00946E31"/>
    <w:rsid w:val="00951680"/>
    <w:rsid w:val="009539AD"/>
    <w:rsid w:val="00957985"/>
    <w:rsid w:val="009621E2"/>
    <w:rsid w:val="00962B71"/>
    <w:rsid w:val="00966A95"/>
    <w:rsid w:val="0097038B"/>
    <w:rsid w:val="009753A4"/>
    <w:rsid w:val="009772EC"/>
    <w:rsid w:val="0098066E"/>
    <w:rsid w:val="009831C0"/>
    <w:rsid w:val="009832E9"/>
    <w:rsid w:val="00990AF6"/>
    <w:rsid w:val="00990B8B"/>
    <w:rsid w:val="009A0075"/>
    <w:rsid w:val="009A1492"/>
    <w:rsid w:val="009A4452"/>
    <w:rsid w:val="009A7E4F"/>
    <w:rsid w:val="009B47F7"/>
    <w:rsid w:val="009B748F"/>
    <w:rsid w:val="009C0203"/>
    <w:rsid w:val="009C243A"/>
    <w:rsid w:val="009C366D"/>
    <w:rsid w:val="009C6990"/>
    <w:rsid w:val="009C6EDF"/>
    <w:rsid w:val="009D0F7D"/>
    <w:rsid w:val="009D23A5"/>
    <w:rsid w:val="009D2A18"/>
    <w:rsid w:val="009E0071"/>
    <w:rsid w:val="009E3D20"/>
    <w:rsid w:val="009E4DA9"/>
    <w:rsid w:val="009E6465"/>
    <w:rsid w:val="009F2B5F"/>
    <w:rsid w:val="009F301E"/>
    <w:rsid w:val="009F595A"/>
    <w:rsid w:val="009F79C7"/>
    <w:rsid w:val="00A002D8"/>
    <w:rsid w:val="00A051F0"/>
    <w:rsid w:val="00A05403"/>
    <w:rsid w:val="00A05EAE"/>
    <w:rsid w:val="00A07147"/>
    <w:rsid w:val="00A113A3"/>
    <w:rsid w:val="00A11966"/>
    <w:rsid w:val="00A119AC"/>
    <w:rsid w:val="00A3107E"/>
    <w:rsid w:val="00A40CD6"/>
    <w:rsid w:val="00A42B78"/>
    <w:rsid w:val="00A42BF8"/>
    <w:rsid w:val="00A4312E"/>
    <w:rsid w:val="00A4565B"/>
    <w:rsid w:val="00A46E36"/>
    <w:rsid w:val="00A5105C"/>
    <w:rsid w:val="00A5169A"/>
    <w:rsid w:val="00A5176F"/>
    <w:rsid w:val="00A517CB"/>
    <w:rsid w:val="00A55590"/>
    <w:rsid w:val="00A55619"/>
    <w:rsid w:val="00A63CA8"/>
    <w:rsid w:val="00A830F2"/>
    <w:rsid w:val="00A849AF"/>
    <w:rsid w:val="00A8627E"/>
    <w:rsid w:val="00A869E9"/>
    <w:rsid w:val="00A90D08"/>
    <w:rsid w:val="00A92E84"/>
    <w:rsid w:val="00A95F3E"/>
    <w:rsid w:val="00A9602E"/>
    <w:rsid w:val="00A960DA"/>
    <w:rsid w:val="00AA10CB"/>
    <w:rsid w:val="00AA3190"/>
    <w:rsid w:val="00AA6C7B"/>
    <w:rsid w:val="00AA6ECF"/>
    <w:rsid w:val="00AB07C5"/>
    <w:rsid w:val="00AB6A40"/>
    <w:rsid w:val="00AB7AE2"/>
    <w:rsid w:val="00AC615B"/>
    <w:rsid w:val="00AD0A5C"/>
    <w:rsid w:val="00AE041F"/>
    <w:rsid w:val="00AE1D92"/>
    <w:rsid w:val="00AE3156"/>
    <w:rsid w:val="00AE4D3B"/>
    <w:rsid w:val="00AE7DBC"/>
    <w:rsid w:val="00AF2C3F"/>
    <w:rsid w:val="00AF4373"/>
    <w:rsid w:val="00AF580B"/>
    <w:rsid w:val="00AF5C92"/>
    <w:rsid w:val="00B0230B"/>
    <w:rsid w:val="00B04CF2"/>
    <w:rsid w:val="00B0753D"/>
    <w:rsid w:val="00B10D79"/>
    <w:rsid w:val="00B12104"/>
    <w:rsid w:val="00B1359F"/>
    <w:rsid w:val="00B14CE4"/>
    <w:rsid w:val="00B15146"/>
    <w:rsid w:val="00B15179"/>
    <w:rsid w:val="00B1754E"/>
    <w:rsid w:val="00B21F32"/>
    <w:rsid w:val="00B24AC9"/>
    <w:rsid w:val="00B31B59"/>
    <w:rsid w:val="00B33AC1"/>
    <w:rsid w:val="00B355AF"/>
    <w:rsid w:val="00B36817"/>
    <w:rsid w:val="00B43DF7"/>
    <w:rsid w:val="00B46AE7"/>
    <w:rsid w:val="00B5119D"/>
    <w:rsid w:val="00B512BD"/>
    <w:rsid w:val="00B524DD"/>
    <w:rsid w:val="00B5301C"/>
    <w:rsid w:val="00B56F77"/>
    <w:rsid w:val="00B6056B"/>
    <w:rsid w:val="00B62679"/>
    <w:rsid w:val="00B636A2"/>
    <w:rsid w:val="00B6432D"/>
    <w:rsid w:val="00B65932"/>
    <w:rsid w:val="00B66A02"/>
    <w:rsid w:val="00B8330F"/>
    <w:rsid w:val="00B91196"/>
    <w:rsid w:val="00B91F5C"/>
    <w:rsid w:val="00B93764"/>
    <w:rsid w:val="00B93A8E"/>
    <w:rsid w:val="00B9613D"/>
    <w:rsid w:val="00BA1ED6"/>
    <w:rsid w:val="00BA3B17"/>
    <w:rsid w:val="00BA5359"/>
    <w:rsid w:val="00BA6DD5"/>
    <w:rsid w:val="00BA7B5F"/>
    <w:rsid w:val="00BB1968"/>
    <w:rsid w:val="00BB1B22"/>
    <w:rsid w:val="00BB3C8E"/>
    <w:rsid w:val="00BC0E5A"/>
    <w:rsid w:val="00BC6716"/>
    <w:rsid w:val="00BC6C42"/>
    <w:rsid w:val="00BD265A"/>
    <w:rsid w:val="00BD4A63"/>
    <w:rsid w:val="00BD4E62"/>
    <w:rsid w:val="00BD4E74"/>
    <w:rsid w:val="00BE10E0"/>
    <w:rsid w:val="00BE4A80"/>
    <w:rsid w:val="00BE6159"/>
    <w:rsid w:val="00BF185B"/>
    <w:rsid w:val="00C00479"/>
    <w:rsid w:val="00C00E14"/>
    <w:rsid w:val="00C10255"/>
    <w:rsid w:val="00C10F17"/>
    <w:rsid w:val="00C12454"/>
    <w:rsid w:val="00C14CA7"/>
    <w:rsid w:val="00C15B2A"/>
    <w:rsid w:val="00C167D4"/>
    <w:rsid w:val="00C16D1C"/>
    <w:rsid w:val="00C20137"/>
    <w:rsid w:val="00C209B0"/>
    <w:rsid w:val="00C22CBC"/>
    <w:rsid w:val="00C23436"/>
    <w:rsid w:val="00C259DE"/>
    <w:rsid w:val="00C33A63"/>
    <w:rsid w:val="00C33CF8"/>
    <w:rsid w:val="00C36DF5"/>
    <w:rsid w:val="00C41AA7"/>
    <w:rsid w:val="00C4505E"/>
    <w:rsid w:val="00C45A6B"/>
    <w:rsid w:val="00C50131"/>
    <w:rsid w:val="00C51E4F"/>
    <w:rsid w:val="00C52FD2"/>
    <w:rsid w:val="00C55F20"/>
    <w:rsid w:val="00C56341"/>
    <w:rsid w:val="00C60184"/>
    <w:rsid w:val="00C6483F"/>
    <w:rsid w:val="00C67F79"/>
    <w:rsid w:val="00C70528"/>
    <w:rsid w:val="00C714E8"/>
    <w:rsid w:val="00C72255"/>
    <w:rsid w:val="00C7725B"/>
    <w:rsid w:val="00C81D4C"/>
    <w:rsid w:val="00C81F85"/>
    <w:rsid w:val="00C84E05"/>
    <w:rsid w:val="00C850E5"/>
    <w:rsid w:val="00C8518C"/>
    <w:rsid w:val="00C86EEC"/>
    <w:rsid w:val="00C96FD2"/>
    <w:rsid w:val="00C97F01"/>
    <w:rsid w:val="00CA1A71"/>
    <w:rsid w:val="00CA2D25"/>
    <w:rsid w:val="00CA39CC"/>
    <w:rsid w:val="00CA420E"/>
    <w:rsid w:val="00CA6DD4"/>
    <w:rsid w:val="00CB0CDC"/>
    <w:rsid w:val="00CB1DBE"/>
    <w:rsid w:val="00CB2FD9"/>
    <w:rsid w:val="00CB3D28"/>
    <w:rsid w:val="00CC2C08"/>
    <w:rsid w:val="00CC3413"/>
    <w:rsid w:val="00CC77B0"/>
    <w:rsid w:val="00CE31CC"/>
    <w:rsid w:val="00CE36FE"/>
    <w:rsid w:val="00CE4F71"/>
    <w:rsid w:val="00CE741E"/>
    <w:rsid w:val="00CF0A76"/>
    <w:rsid w:val="00CF157A"/>
    <w:rsid w:val="00CF3DFF"/>
    <w:rsid w:val="00CF41B9"/>
    <w:rsid w:val="00CF42ED"/>
    <w:rsid w:val="00CF5AC0"/>
    <w:rsid w:val="00CF72F3"/>
    <w:rsid w:val="00D02950"/>
    <w:rsid w:val="00D035B5"/>
    <w:rsid w:val="00D043C7"/>
    <w:rsid w:val="00D0624D"/>
    <w:rsid w:val="00D1317B"/>
    <w:rsid w:val="00D15470"/>
    <w:rsid w:val="00D15EEF"/>
    <w:rsid w:val="00D17161"/>
    <w:rsid w:val="00D20742"/>
    <w:rsid w:val="00D26113"/>
    <w:rsid w:val="00D33208"/>
    <w:rsid w:val="00D33FE5"/>
    <w:rsid w:val="00D424B6"/>
    <w:rsid w:val="00D4298E"/>
    <w:rsid w:val="00D459D6"/>
    <w:rsid w:val="00D465E6"/>
    <w:rsid w:val="00D5145A"/>
    <w:rsid w:val="00D5175A"/>
    <w:rsid w:val="00D51990"/>
    <w:rsid w:val="00D54FCD"/>
    <w:rsid w:val="00D5546F"/>
    <w:rsid w:val="00D55D62"/>
    <w:rsid w:val="00D7407C"/>
    <w:rsid w:val="00D7423F"/>
    <w:rsid w:val="00D74660"/>
    <w:rsid w:val="00D74C26"/>
    <w:rsid w:val="00D76750"/>
    <w:rsid w:val="00D8109F"/>
    <w:rsid w:val="00D83764"/>
    <w:rsid w:val="00D86DBD"/>
    <w:rsid w:val="00DA0571"/>
    <w:rsid w:val="00DB2248"/>
    <w:rsid w:val="00DC223B"/>
    <w:rsid w:val="00DC3D67"/>
    <w:rsid w:val="00DC7538"/>
    <w:rsid w:val="00DC755C"/>
    <w:rsid w:val="00DD1AFC"/>
    <w:rsid w:val="00DD4F5F"/>
    <w:rsid w:val="00DE1767"/>
    <w:rsid w:val="00DF333F"/>
    <w:rsid w:val="00E079E7"/>
    <w:rsid w:val="00E11BAC"/>
    <w:rsid w:val="00E15B33"/>
    <w:rsid w:val="00E218C5"/>
    <w:rsid w:val="00E2424F"/>
    <w:rsid w:val="00E24961"/>
    <w:rsid w:val="00E3283E"/>
    <w:rsid w:val="00E32F72"/>
    <w:rsid w:val="00E33CB9"/>
    <w:rsid w:val="00E35052"/>
    <w:rsid w:val="00E41096"/>
    <w:rsid w:val="00E44447"/>
    <w:rsid w:val="00E448F2"/>
    <w:rsid w:val="00E47A32"/>
    <w:rsid w:val="00E525F9"/>
    <w:rsid w:val="00E52993"/>
    <w:rsid w:val="00E52F22"/>
    <w:rsid w:val="00E535DA"/>
    <w:rsid w:val="00E62557"/>
    <w:rsid w:val="00E6338E"/>
    <w:rsid w:val="00E71524"/>
    <w:rsid w:val="00E734BD"/>
    <w:rsid w:val="00E735BE"/>
    <w:rsid w:val="00E86CE6"/>
    <w:rsid w:val="00E87B42"/>
    <w:rsid w:val="00E910C9"/>
    <w:rsid w:val="00E9266A"/>
    <w:rsid w:val="00E94F00"/>
    <w:rsid w:val="00EA1362"/>
    <w:rsid w:val="00EA234A"/>
    <w:rsid w:val="00EA4175"/>
    <w:rsid w:val="00EA6A0D"/>
    <w:rsid w:val="00EB25A4"/>
    <w:rsid w:val="00EB38F4"/>
    <w:rsid w:val="00EB5023"/>
    <w:rsid w:val="00EB5DC6"/>
    <w:rsid w:val="00EB7128"/>
    <w:rsid w:val="00EB7234"/>
    <w:rsid w:val="00EC10E6"/>
    <w:rsid w:val="00EC18F2"/>
    <w:rsid w:val="00EC3463"/>
    <w:rsid w:val="00EC422C"/>
    <w:rsid w:val="00EC47FA"/>
    <w:rsid w:val="00EC52BF"/>
    <w:rsid w:val="00ED1709"/>
    <w:rsid w:val="00ED21C6"/>
    <w:rsid w:val="00EE1C51"/>
    <w:rsid w:val="00EE400D"/>
    <w:rsid w:val="00EE67EF"/>
    <w:rsid w:val="00EE69BD"/>
    <w:rsid w:val="00EE7507"/>
    <w:rsid w:val="00EF03C9"/>
    <w:rsid w:val="00EF14AB"/>
    <w:rsid w:val="00EF1640"/>
    <w:rsid w:val="00EF364B"/>
    <w:rsid w:val="00EF556F"/>
    <w:rsid w:val="00EF715D"/>
    <w:rsid w:val="00F01772"/>
    <w:rsid w:val="00F031B5"/>
    <w:rsid w:val="00F04594"/>
    <w:rsid w:val="00F046BB"/>
    <w:rsid w:val="00F05290"/>
    <w:rsid w:val="00F06A9F"/>
    <w:rsid w:val="00F07596"/>
    <w:rsid w:val="00F077A7"/>
    <w:rsid w:val="00F10C2B"/>
    <w:rsid w:val="00F126C6"/>
    <w:rsid w:val="00F13099"/>
    <w:rsid w:val="00F131D3"/>
    <w:rsid w:val="00F138E0"/>
    <w:rsid w:val="00F17869"/>
    <w:rsid w:val="00F22C30"/>
    <w:rsid w:val="00F25A49"/>
    <w:rsid w:val="00F35170"/>
    <w:rsid w:val="00F35EC6"/>
    <w:rsid w:val="00F45172"/>
    <w:rsid w:val="00F451BE"/>
    <w:rsid w:val="00F51714"/>
    <w:rsid w:val="00F52C27"/>
    <w:rsid w:val="00F5355D"/>
    <w:rsid w:val="00F55AC8"/>
    <w:rsid w:val="00F615D4"/>
    <w:rsid w:val="00F61FF8"/>
    <w:rsid w:val="00F6291A"/>
    <w:rsid w:val="00F7036B"/>
    <w:rsid w:val="00F75619"/>
    <w:rsid w:val="00F75719"/>
    <w:rsid w:val="00F81347"/>
    <w:rsid w:val="00F85BBC"/>
    <w:rsid w:val="00F927F4"/>
    <w:rsid w:val="00F96D46"/>
    <w:rsid w:val="00FA13C1"/>
    <w:rsid w:val="00FB2384"/>
    <w:rsid w:val="00FB4C07"/>
    <w:rsid w:val="00FB4C0B"/>
    <w:rsid w:val="00FB5EBF"/>
    <w:rsid w:val="00FC0CBB"/>
    <w:rsid w:val="00FC14F8"/>
    <w:rsid w:val="00FD04FD"/>
    <w:rsid w:val="00FD344D"/>
    <w:rsid w:val="00FD57E3"/>
    <w:rsid w:val="00FE05A2"/>
    <w:rsid w:val="00FE1F3A"/>
    <w:rsid w:val="00FE6528"/>
    <w:rsid w:val="00FF025C"/>
    <w:rsid w:val="00FF3BCA"/>
    <w:rsid w:val="00FF6AB3"/>
    <w:rsid w:val="00FF6E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3F7B039"/>
  <w15:docId w15:val="{11783AA8-86EA-4005-8F0A-F55BD8E38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it-IT" w:eastAsia="it-IT" w:bidi="ar-SA"/>
      </w:rPr>
    </w:rPrDefault>
    <w:pPrDefault>
      <w:pPr>
        <w:spacing w:after="120" w:line="264"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Normal_0"/>
    <w:qFormat/>
    <w:rsid w:val="0023213C"/>
    <w:pPr>
      <w:spacing w:line="240" w:lineRule="auto"/>
      <w:jc w:val="both"/>
    </w:pPr>
    <w:rPr>
      <w:rFonts w:ascii="DB Office" w:eastAsia="Times New Roman" w:hAnsi="DB Office" w:cs="Times New Roman"/>
      <w:color w:val="000000"/>
      <w:sz w:val="22"/>
      <w:szCs w:val="20"/>
      <w:lang w:val="de-DE" w:eastAsia="de-DE"/>
    </w:rPr>
  </w:style>
  <w:style w:type="paragraph" w:styleId="berschrift1">
    <w:name w:val="heading 1"/>
    <w:basedOn w:val="Standard"/>
    <w:next w:val="Textkrper"/>
    <w:link w:val="berschrift1Zchn"/>
    <w:autoRedefine/>
    <w:qFormat/>
    <w:rsid w:val="008F0076"/>
    <w:pPr>
      <w:keepNext/>
      <w:pageBreakBefore/>
      <w:spacing w:after="300"/>
      <w:outlineLvl w:val="0"/>
    </w:pPr>
    <w:rPr>
      <w:b/>
      <w:color w:val="808080"/>
      <w:kern w:val="28"/>
      <w:sz w:val="30"/>
    </w:rPr>
  </w:style>
  <w:style w:type="paragraph" w:styleId="berschrift2">
    <w:name w:val="heading 2"/>
    <w:aliases w:val="Scroll Heading 1"/>
    <w:basedOn w:val="berschrift1"/>
    <w:next w:val="Textkrper"/>
    <w:link w:val="berschrift2Zchn"/>
    <w:qFormat/>
    <w:rsid w:val="005B5C44"/>
    <w:pPr>
      <w:numPr>
        <w:ilvl w:val="1"/>
      </w:numPr>
      <w:spacing w:before="280"/>
      <w:outlineLvl w:val="1"/>
    </w:pPr>
  </w:style>
  <w:style w:type="paragraph" w:styleId="berschrift3">
    <w:name w:val="heading 3"/>
    <w:aliases w:val="Scroll Heading 2"/>
    <w:basedOn w:val="berschrift1"/>
    <w:next w:val="Textkrper"/>
    <w:link w:val="berschrift3Zchn"/>
    <w:qFormat/>
    <w:rsid w:val="008F0076"/>
    <w:pPr>
      <w:pageBreakBefore w:val="0"/>
      <w:pBdr>
        <w:top w:val="single" w:sz="6" w:space="1" w:color="FF0000"/>
      </w:pBdr>
      <w:spacing w:before="240" w:after="120"/>
      <w:outlineLvl w:val="2"/>
    </w:pPr>
    <w:rPr>
      <w:color w:val="FF0000"/>
      <w:sz w:val="22"/>
    </w:rPr>
  </w:style>
  <w:style w:type="paragraph" w:styleId="berschrift4">
    <w:name w:val="heading 4"/>
    <w:aliases w:val="Scroll Heading 3"/>
    <w:next w:val="Textkrper"/>
    <w:link w:val="berschrift4Zchn"/>
    <w:qFormat/>
    <w:rsid w:val="009D0F7D"/>
    <w:pPr>
      <w:spacing w:before="240" w:line="240" w:lineRule="auto"/>
      <w:outlineLvl w:val="3"/>
    </w:pPr>
    <w:rPr>
      <w:rFonts w:ascii="DB Office" w:eastAsia="Times New Roman" w:hAnsi="DB Office" w:cs="Times New Roman"/>
      <w:b/>
      <w:color w:val="000000"/>
      <w:sz w:val="22"/>
      <w:szCs w:val="20"/>
      <w:lang w:val="de-DE" w:eastAsia="de-DE"/>
    </w:rPr>
  </w:style>
  <w:style w:type="paragraph" w:styleId="berschrift5">
    <w:name w:val="heading 5"/>
    <w:aliases w:val="Scroll Heading 4"/>
    <w:next w:val="Textkrper"/>
    <w:link w:val="berschrift5Zchn"/>
    <w:qFormat/>
    <w:rsid w:val="009D0F7D"/>
    <w:pPr>
      <w:widowControl w:val="0"/>
      <w:spacing w:before="240" w:line="240" w:lineRule="auto"/>
      <w:outlineLvl w:val="4"/>
    </w:pPr>
    <w:rPr>
      <w:rFonts w:ascii="DB Office" w:eastAsia="Times New Roman" w:hAnsi="DB Office" w:cs="Times New Roman"/>
      <w:b/>
      <w:color w:val="000000"/>
      <w:sz w:val="22"/>
      <w:szCs w:val="20"/>
      <w:lang w:val="de-DE" w:eastAsia="de-DE"/>
    </w:rPr>
  </w:style>
  <w:style w:type="paragraph" w:styleId="berschrift6">
    <w:name w:val="heading 6"/>
    <w:aliases w:val="Scroll Heading 5"/>
    <w:next w:val="Textkrper"/>
    <w:link w:val="berschrift6Zchn"/>
    <w:autoRedefine/>
    <w:unhideWhenUsed/>
    <w:qFormat/>
    <w:rsid w:val="000143E3"/>
    <w:pPr>
      <w:widowControl w:val="0"/>
      <w:spacing w:before="240" w:after="60" w:line="240" w:lineRule="auto"/>
      <w:outlineLvl w:val="5"/>
    </w:pPr>
    <w:rPr>
      <w:rFonts w:ascii="DB Office" w:eastAsiaTheme="majorEastAsia" w:hAnsi="DB Office" w:cstheme="majorBidi"/>
      <w:b/>
      <w:color w:val="000000" w:themeColor="text1"/>
      <w:sz w:val="22"/>
      <w:szCs w:val="20"/>
      <w:lang w:val="de-DE" w:eastAsia="de-DE"/>
    </w:rPr>
  </w:style>
  <w:style w:type="paragraph" w:styleId="berschrift7">
    <w:name w:val="heading 7"/>
    <w:basedOn w:val="Standard"/>
    <w:next w:val="Standard"/>
    <w:link w:val="berschrift7Zchn"/>
    <w:unhideWhenUsed/>
    <w:qFormat/>
    <w:rsid w:val="00B14CE4"/>
    <w:pPr>
      <w:keepNext/>
      <w:keepLines/>
      <w:spacing w:before="80"/>
      <w:outlineLvl w:val="6"/>
    </w:pPr>
    <w:rPr>
      <w:rFonts w:asciiTheme="majorHAnsi" w:eastAsiaTheme="majorEastAsia" w:hAnsiTheme="majorHAnsi" w:cstheme="majorBidi"/>
      <w:i/>
      <w:iCs/>
      <w:color w:val="595959" w:themeColor="text1" w:themeTint="A6"/>
    </w:rPr>
  </w:style>
  <w:style w:type="paragraph" w:styleId="berschrift8">
    <w:name w:val="heading 8"/>
    <w:basedOn w:val="Standard"/>
    <w:next w:val="Standard"/>
    <w:link w:val="berschrift8Zchn"/>
    <w:unhideWhenUsed/>
    <w:qFormat/>
    <w:rsid w:val="00B14CE4"/>
    <w:pPr>
      <w:keepNext/>
      <w:keepLines/>
      <w:spacing w:before="80"/>
      <w:outlineLvl w:val="7"/>
    </w:pPr>
    <w:rPr>
      <w:rFonts w:asciiTheme="majorHAnsi" w:eastAsiaTheme="majorEastAsia" w:hAnsiTheme="majorHAnsi" w:cstheme="majorBidi"/>
      <w:smallCaps/>
      <w:color w:val="595959" w:themeColor="text1" w:themeTint="A6"/>
    </w:rPr>
  </w:style>
  <w:style w:type="paragraph" w:styleId="berschrift9">
    <w:name w:val="heading 9"/>
    <w:basedOn w:val="Standard"/>
    <w:next w:val="Standard"/>
    <w:link w:val="berschrift9Zchn"/>
    <w:unhideWhenUsed/>
    <w:qFormat/>
    <w:rsid w:val="00B14CE4"/>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rollListBullet">
    <w:name w:val="Scroll List Bullet"/>
    <w:basedOn w:val="Standard"/>
    <w:link w:val="ScrollListBulletZchn"/>
    <w:qFormat/>
    <w:rsid w:val="004476C7"/>
    <w:pPr>
      <w:numPr>
        <w:numId w:val="6"/>
      </w:numPr>
    </w:pPr>
  </w:style>
  <w:style w:type="paragraph" w:customStyle="1" w:styleId="Nummerierung">
    <w:name w:val="Nummerierung"/>
    <w:basedOn w:val="Standard"/>
    <w:rsid w:val="005E58AA"/>
    <w:pPr>
      <w:numPr>
        <w:numId w:val="2"/>
      </w:numPr>
    </w:pPr>
  </w:style>
  <w:style w:type="paragraph" w:styleId="Kopfzeile">
    <w:name w:val="header"/>
    <w:aliases w:val="Linie,Linie1,Linie11,Linie12,Linie13,Linie14,Linie2,Linie21,Linie22,Linie23,Linie24,Linie3,Linie31,Linie32,Linie33,Linie34,Linie4,Linie41,Linie42,Linie43,Linie44,Linie5,Linie51,Linie52,Linie53,Linie54,Linie6,Linie61,Linie7,Linie8,Linie9"/>
    <w:basedOn w:val="Standard"/>
    <w:link w:val="KopfzeileZchn"/>
    <w:uiPriority w:val="99"/>
    <w:rsid w:val="00A5176F"/>
    <w:pPr>
      <w:tabs>
        <w:tab w:val="center" w:pos="4536"/>
        <w:tab w:val="right" w:pos="9072"/>
      </w:tabs>
      <w:spacing w:before="100" w:beforeAutospacing="1" w:after="100" w:afterAutospacing="1"/>
    </w:pPr>
    <w:rPr>
      <w:color w:val="808080" w:themeColor="background1" w:themeShade="80"/>
      <w:sz w:val="16"/>
      <w:szCs w:val="16"/>
    </w:rPr>
  </w:style>
  <w:style w:type="paragraph" w:styleId="Fuzeile">
    <w:name w:val="footer"/>
    <w:basedOn w:val="Standard"/>
    <w:link w:val="FuzeileZchn"/>
    <w:uiPriority w:val="99"/>
    <w:rsid w:val="00A5176F"/>
    <w:pPr>
      <w:tabs>
        <w:tab w:val="center" w:pos="4536"/>
        <w:tab w:val="right" w:pos="9072"/>
      </w:tabs>
    </w:pPr>
    <w:rPr>
      <w:color w:val="808080" w:themeColor="background1" w:themeShade="80"/>
      <w:sz w:val="16"/>
    </w:rPr>
  </w:style>
  <w:style w:type="paragraph" w:customStyle="1" w:styleId="Aufzhlung2">
    <w:name w:val="Aufzählung 2"/>
    <w:basedOn w:val="ScrollListBullet"/>
    <w:rsid w:val="00B5119D"/>
    <w:pPr>
      <w:numPr>
        <w:numId w:val="1"/>
      </w:numPr>
      <w:tabs>
        <w:tab w:val="left" w:pos="1134"/>
      </w:tabs>
      <w:ind w:left="1134" w:hanging="567"/>
    </w:pPr>
  </w:style>
  <w:style w:type="paragraph" w:styleId="Beschriftung">
    <w:name w:val="caption"/>
    <w:aliases w:val="Scroll Caption"/>
    <w:basedOn w:val="Standard"/>
    <w:next w:val="Standard"/>
    <w:qFormat/>
    <w:rsid w:val="00BA5359"/>
    <w:rPr>
      <w:bCs/>
      <w:sz w:val="18"/>
    </w:rPr>
  </w:style>
  <w:style w:type="paragraph" w:styleId="Dokumentstruktur">
    <w:name w:val="Document Map"/>
    <w:basedOn w:val="Standard"/>
    <w:semiHidden/>
    <w:pPr>
      <w:shd w:val="clear" w:color="auto" w:fill="000080"/>
    </w:pPr>
    <w:rPr>
      <w:rFonts w:cs="Tahoma"/>
    </w:rPr>
  </w:style>
  <w:style w:type="paragraph" w:styleId="Funotentext">
    <w:name w:val="footnote text"/>
    <w:basedOn w:val="Standard"/>
    <w:semiHidden/>
    <w:pPr>
      <w:tabs>
        <w:tab w:val="left" w:pos="170"/>
      </w:tabs>
      <w:ind w:left="170" w:hanging="170"/>
    </w:pPr>
    <w:rPr>
      <w:sz w:val="16"/>
    </w:rPr>
  </w:style>
  <w:style w:type="character" w:styleId="Funotenzeichen">
    <w:name w:val="footnote reference"/>
    <w:basedOn w:val="Absatz-Standardschriftart"/>
    <w:semiHidden/>
    <w:rPr>
      <w:rFonts w:ascii="Tahoma" w:hAnsi="Tahoma"/>
      <w:sz w:val="20"/>
      <w:vertAlign w:val="superscript"/>
    </w:rPr>
  </w:style>
  <w:style w:type="paragraph" w:styleId="Titel">
    <w:name w:val="Title"/>
    <w:basedOn w:val="Standard"/>
    <w:next w:val="Standard"/>
    <w:link w:val="TitelZchn"/>
    <w:uiPriority w:val="10"/>
    <w:qFormat/>
    <w:rsid w:val="008F2A82"/>
    <w:pPr>
      <w:spacing w:after="0"/>
      <w:contextualSpacing/>
    </w:pPr>
    <w:rPr>
      <w:rFonts w:asciiTheme="majorHAnsi" w:eastAsiaTheme="majorEastAsia" w:hAnsiTheme="majorHAnsi" w:cstheme="majorBidi"/>
      <w:color w:val="auto"/>
      <w:spacing w:val="-10"/>
      <w:kern w:val="28"/>
      <w:sz w:val="56"/>
      <w:szCs w:val="56"/>
    </w:rPr>
  </w:style>
  <w:style w:type="paragraph" w:customStyle="1" w:styleId="Groeberschrift">
    <w:name w:val="Große Überschrift"/>
    <w:basedOn w:val="Standard"/>
    <w:rsid w:val="00864E9D"/>
    <w:pPr>
      <w:tabs>
        <w:tab w:val="left" w:pos="567"/>
      </w:tabs>
      <w:spacing w:before="300" w:after="300"/>
    </w:pPr>
    <w:rPr>
      <w:b/>
      <w:sz w:val="32"/>
    </w:rPr>
  </w:style>
  <w:style w:type="paragraph" w:customStyle="1" w:styleId="FuzeileInfotext">
    <w:name w:val="Fußzeile Infotext"/>
    <w:basedOn w:val="Standard"/>
    <w:autoRedefine/>
    <w:rsid w:val="000F4A7C"/>
    <w:rPr>
      <w:sz w:val="16"/>
      <w:szCs w:val="14"/>
    </w:rPr>
  </w:style>
  <w:style w:type="paragraph" w:styleId="Verzeichnis1">
    <w:name w:val="toc 1"/>
    <w:basedOn w:val="Standard"/>
    <w:next w:val="Standard"/>
    <w:uiPriority w:val="39"/>
    <w:qFormat/>
    <w:rsid w:val="00EB5DC6"/>
    <w:pPr>
      <w:tabs>
        <w:tab w:val="left" w:pos="-1985"/>
        <w:tab w:val="left" w:pos="-1843"/>
        <w:tab w:val="left" w:pos="-1276"/>
        <w:tab w:val="right" w:pos="9497"/>
      </w:tabs>
      <w:spacing w:before="240"/>
      <w:ind w:right="737"/>
    </w:pPr>
    <w:rPr>
      <w:b/>
      <w:color w:val="000000" w:themeColor="text1"/>
    </w:rPr>
  </w:style>
  <w:style w:type="paragraph" w:styleId="Verzeichnis2">
    <w:name w:val="toc 2"/>
    <w:basedOn w:val="Standard"/>
    <w:next w:val="Standard"/>
    <w:uiPriority w:val="39"/>
    <w:qFormat/>
    <w:rsid w:val="00DD1AFC"/>
    <w:pPr>
      <w:tabs>
        <w:tab w:val="left" w:pos="-1985"/>
        <w:tab w:val="right" w:pos="9356"/>
      </w:tabs>
      <w:spacing w:before="120"/>
      <w:ind w:right="737"/>
    </w:pPr>
    <w:rPr>
      <w:color w:val="000000" w:themeColor="text1"/>
    </w:rPr>
  </w:style>
  <w:style w:type="paragraph" w:styleId="Verzeichnis3">
    <w:name w:val="toc 3"/>
    <w:basedOn w:val="Standard"/>
    <w:next w:val="Standard"/>
    <w:uiPriority w:val="39"/>
    <w:qFormat/>
    <w:rsid w:val="00DD1AFC"/>
    <w:pPr>
      <w:tabs>
        <w:tab w:val="left" w:pos="-1985"/>
        <w:tab w:val="right" w:pos="9356"/>
      </w:tabs>
      <w:spacing w:before="60"/>
      <w:ind w:right="737"/>
    </w:pPr>
    <w:rPr>
      <w:color w:val="000000" w:themeColor="text1"/>
    </w:rPr>
  </w:style>
  <w:style w:type="paragraph" w:styleId="Sprechblasentext">
    <w:name w:val="Balloon Text"/>
    <w:basedOn w:val="Standard"/>
    <w:link w:val="SprechblasentextZchn"/>
    <w:rsid w:val="005E5417"/>
    <w:rPr>
      <w:rFonts w:ascii="Tahoma" w:hAnsi="Tahoma" w:cs="Tahoma"/>
      <w:sz w:val="16"/>
      <w:szCs w:val="16"/>
    </w:rPr>
  </w:style>
  <w:style w:type="character" w:customStyle="1" w:styleId="TitelZchn">
    <w:name w:val="Titel Zchn"/>
    <w:basedOn w:val="Absatz-Standardschriftart"/>
    <w:link w:val="Titel"/>
    <w:uiPriority w:val="10"/>
    <w:rsid w:val="008F2A82"/>
    <w:rPr>
      <w:rFonts w:asciiTheme="majorHAnsi" w:eastAsiaTheme="majorEastAsia" w:hAnsiTheme="majorHAnsi" w:cstheme="majorBidi"/>
      <w:spacing w:val="-10"/>
      <w:kern w:val="28"/>
      <w:sz w:val="56"/>
      <w:szCs w:val="56"/>
      <w:lang w:val="de-DE" w:eastAsia="de-DE"/>
    </w:rPr>
  </w:style>
  <w:style w:type="character" w:customStyle="1" w:styleId="SprechblasentextZchn">
    <w:name w:val="Sprechblasentext Zchn"/>
    <w:basedOn w:val="Absatz-Standardschriftart"/>
    <w:link w:val="Sprechblasentext"/>
    <w:rsid w:val="005E5417"/>
    <w:rPr>
      <w:rFonts w:ascii="Tahoma" w:hAnsi="Tahoma" w:cs="Tahoma"/>
      <w:sz w:val="16"/>
      <w:szCs w:val="16"/>
      <w:lang w:val="de-DE" w:eastAsia="de-DE"/>
    </w:rPr>
  </w:style>
  <w:style w:type="paragraph" w:customStyle="1" w:styleId="Aufzhlung3">
    <w:name w:val="Aufzählung 3"/>
    <w:basedOn w:val="Standard"/>
    <w:rsid w:val="00B5119D"/>
    <w:pPr>
      <w:numPr>
        <w:numId w:val="5"/>
      </w:numPr>
      <w:tabs>
        <w:tab w:val="left" w:pos="1701"/>
      </w:tabs>
      <w:ind w:left="1701" w:hanging="567"/>
    </w:pPr>
  </w:style>
  <w:style w:type="paragraph" w:customStyle="1" w:styleId="KopfInfobereich">
    <w:name w:val="Kopf Infobereich"/>
    <w:basedOn w:val="Standard"/>
    <w:autoRedefine/>
    <w:rsid w:val="008361B6"/>
    <w:pPr>
      <w:tabs>
        <w:tab w:val="left" w:pos="284"/>
        <w:tab w:val="left" w:pos="2552"/>
      </w:tabs>
      <w:spacing w:before="100" w:beforeAutospacing="1" w:after="100" w:afterAutospacing="1"/>
    </w:pPr>
    <w:rPr>
      <w:b/>
    </w:rPr>
  </w:style>
  <w:style w:type="character" w:styleId="Platzhaltertext">
    <w:name w:val="Placeholder Text"/>
    <w:basedOn w:val="Absatz-Standardschriftart"/>
    <w:uiPriority w:val="99"/>
    <w:semiHidden/>
    <w:rsid w:val="008361B6"/>
    <w:rPr>
      <w:color w:val="808080"/>
    </w:rPr>
  </w:style>
  <w:style w:type="paragraph" w:customStyle="1" w:styleId="Abbildung">
    <w:name w:val="Abbildung"/>
    <w:basedOn w:val="Standard"/>
    <w:rsid w:val="00F615D4"/>
    <w:rPr>
      <w:noProof/>
    </w:rPr>
  </w:style>
  <w:style w:type="table" w:customStyle="1" w:styleId="Formatvorlage1">
    <w:name w:val="Formatvorlage1"/>
    <w:basedOn w:val="NormaleTabelle"/>
    <w:uiPriority w:val="99"/>
    <w:rsid w:val="003D7D4F"/>
    <w:tblPr>
      <w:tblBorders>
        <w:top w:val="single" w:sz="12" w:space="0" w:color="0070C0"/>
        <w:left w:val="single" w:sz="12" w:space="0" w:color="0070C0"/>
        <w:bottom w:val="single" w:sz="12" w:space="0" w:color="0070C0"/>
        <w:right w:val="single" w:sz="12" w:space="0" w:color="0070C0"/>
        <w:insideH w:val="single" w:sz="4" w:space="0" w:color="0070C0"/>
        <w:insideV w:val="single" w:sz="4" w:space="0" w:color="0070C0"/>
      </w:tblBorders>
    </w:tblPr>
    <w:tblStylePr w:type="firstRow">
      <w:rPr>
        <w:b w:val="0"/>
        <w:color w:val="FFFFFF" w:themeColor="background1"/>
      </w:rPr>
      <w:tblPr/>
      <w:tcPr>
        <w:tcBorders>
          <w:top w:val="single" w:sz="12" w:space="0" w:color="0070C0"/>
          <w:left w:val="single" w:sz="12" w:space="0" w:color="0070C0"/>
          <w:bottom w:val="single" w:sz="12" w:space="0" w:color="0070C0"/>
          <w:right w:val="single" w:sz="12" w:space="0" w:color="0070C0"/>
          <w:insideH w:val="nil"/>
          <w:insideV w:val="nil"/>
          <w:tl2br w:val="nil"/>
          <w:tr2bl w:val="nil"/>
        </w:tcBorders>
        <w:shd w:val="clear" w:color="auto" w:fill="0070C0"/>
      </w:tcPr>
    </w:tblStylePr>
  </w:style>
  <w:style w:type="paragraph" w:customStyle="1" w:styleId="berschriftAbschnitt">
    <w:name w:val="Überschrift_Abschnitt"/>
    <w:basedOn w:val="Textkrper"/>
    <w:qFormat/>
    <w:rsid w:val="00BA5359"/>
    <w:pPr>
      <w:jc w:val="center"/>
      <w:outlineLvl w:val="0"/>
    </w:pPr>
    <w:rPr>
      <w:b/>
      <w:color w:val="auto"/>
      <w:sz w:val="48"/>
      <w:szCs w:val="30"/>
    </w:rPr>
  </w:style>
  <w:style w:type="character" w:customStyle="1" w:styleId="berschrift1Zchn">
    <w:name w:val="Überschrift 1 Zchn"/>
    <w:basedOn w:val="Absatz-Standardschriftart"/>
    <w:link w:val="berschrift1"/>
    <w:rsid w:val="008F0076"/>
    <w:rPr>
      <w:rFonts w:ascii="DB Office" w:eastAsia="Times New Roman" w:hAnsi="DB Office" w:cs="Times New Roman"/>
      <w:b/>
      <w:color w:val="808080"/>
      <w:kern w:val="28"/>
      <w:sz w:val="30"/>
      <w:szCs w:val="20"/>
      <w:lang w:val="de-DE" w:eastAsia="de-DE"/>
    </w:rPr>
  </w:style>
  <w:style w:type="character" w:customStyle="1" w:styleId="berschrift2Zchn">
    <w:name w:val="Überschrift 2 Zchn"/>
    <w:aliases w:val="Scroll Heading 1 Zchn"/>
    <w:basedOn w:val="Absatz-Standardschriftart"/>
    <w:link w:val="berschrift2"/>
    <w:rsid w:val="005B5C44"/>
    <w:rPr>
      <w:rFonts w:ascii="DB Office" w:eastAsia="Times New Roman" w:hAnsi="DB Office" w:cs="Times New Roman"/>
      <w:b/>
      <w:color w:val="808080"/>
      <w:kern w:val="28"/>
      <w:sz w:val="30"/>
      <w:szCs w:val="20"/>
      <w:lang w:val="de-DE" w:eastAsia="de-DE"/>
    </w:rPr>
  </w:style>
  <w:style w:type="paragraph" w:styleId="Textkrper">
    <w:name w:val="Body Text"/>
    <w:aliases w:val="OT Body Text,OT Body Text1,OT Body Text11,OT Body Text2,OT Body Text21,OT Body Text3,OT Body Text4,Textkörper Ebene 1,Textkörper Ebene 11,Textkörper Ebene 111,Textkörper Ebene 12,Textkörper Ebene 121,Textkörper Ebene 13,Textkörper Ebene 14"/>
    <w:basedOn w:val="Standard"/>
    <w:link w:val="TextkrperZchn"/>
    <w:qFormat/>
    <w:rsid w:val="00BA5359"/>
  </w:style>
  <w:style w:type="character" w:customStyle="1" w:styleId="TextkrperZchn">
    <w:name w:val="Textkörper Zchn"/>
    <w:aliases w:val="OT Body Text Zchn,OT Body Text1 Zchn,OT Body Text11 Zchn,OT Body Text2 Zchn,OT Body Text21 Zchn,OT Body Text3 Zchn,OT Body Text4 Zchn,Textkörper Ebene 1 Zchn,Textkörper Ebene 11 Zchn,Textkörper Ebene 111 Zchn,Textkörper Ebene 12 Zchn"/>
    <w:basedOn w:val="Absatz-Standardschriftart"/>
    <w:link w:val="Textkrper"/>
    <w:rsid w:val="00BA5359"/>
    <w:rPr>
      <w:rFonts w:ascii="DB Office" w:eastAsia="Times New Roman" w:hAnsi="DB Office" w:cs="Times New Roman"/>
      <w:color w:val="000000"/>
      <w:sz w:val="22"/>
      <w:szCs w:val="20"/>
      <w:lang w:val="de-DE" w:eastAsia="de-DE"/>
    </w:rPr>
  </w:style>
  <w:style w:type="character" w:customStyle="1" w:styleId="berschrift3Zchn">
    <w:name w:val="Überschrift 3 Zchn"/>
    <w:aliases w:val="Scroll Heading 2 Zchn"/>
    <w:basedOn w:val="Absatz-Standardschriftart"/>
    <w:link w:val="berschrift3"/>
    <w:rsid w:val="008F0076"/>
    <w:rPr>
      <w:rFonts w:ascii="DB Office" w:eastAsia="Times New Roman" w:hAnsi="DB Office" w:cs="Times New Roman"/>
      <w:b/>
      <w:color w:val="FF0000"/>
      <w:kern w:val="28"/>
      <w:sz w:val="22"/>
      <w:szCs w:val="20"/>
      <w:lang w:val="de-DE" w:eastAsia="de-DE"/>
    </w:rPr>
  </w:style>
  <w:style w:type="character" w:customStyle="1" w:styleId="berschrift4Zchn">
    <w:name w:val="Überschrift 4 Zchn"/>
    <w:aliases w:val="Scroll Heading 3 Zchn"/>
    <w:basedOn w:val="Absatz-Standardschriftart"/>
    <w:link w:val="berschrift4"/>
    <w:rsid w:val="009D0F7D"/>
    <w:rPr>
      <w:rFonts w:ascii="DB Office" w:eastAsia="Times New Roman" w:hAnsi="DB Office" w:cs="Times New Roman"/>
      <w:b/>
      <w:color w:val="000000"/>
      <w:sz w:val="22"/>
      <w:szCs w:val="20"/>
      <w:lang w:val="de-DE" w:eastAsia="de-DE"/>
    </w:rPr>
  </w:style>
  <w:style w:type="character" w:customStyle="1" w:styleId="berschrift5Zchn">
    <w:name w:val="Überschrift 5 Zchn"/>
    <w:aliases w:val="Scroll Heading 4 Zchn"/>
    <w:basedOn w:val="Absatz-Standardschriftart"/>
    <w:link w:val="berschrift5"/>
    <w:rsid w:val="009D0F7D"/>
    <w:rPr>
      <w:rFonts w:ascii="DB Office" w:eastAsia="Times New Roman" w:hAnsi="DB Office" w:cs="Times New Roman"/>
      <w:b/>
      <w:color w:val="000000"/>
      <w:sz w:val="22"/>
      <w:szCs w:val="20"/>
      <w:lang w:val="de-DE" w:eastAsia="de-DE"/>
    </w:rPr>
  </w:style>
  <w:style w:type="character" w:customStyle="1" w:styleId="berschrift6Zchn">
    <w:name w:val="Überschrift 6 Zchn"/>
    <w:aliases w:val="Scroll Heading 5 Zchn"/>
    <w:basedOn w:val="Absatz-Standardschriftart"/>
    <w:link w:val="berschrift6"/>
    <w:rsid w:val="000143E3"/>
    <w:rPr>
      <w:rFonts w:ascii="DB Office" w:eastAsiaTheme="majorEastAsia" w:hAnsi="DB Office" w:cstheme="majorBidi"/>
      <w:b/>
      <w:color w:val="000000" w:themeColor="text1"/>
      <w:sz w:val="22"/>
      <w:szCs w:val="20"/>
      <w:lang w:val="de-DE" w:eastAsia="de-DE"/>
    </w:rPr>
  </w:style>
  <w:style w:type="character" w:customStyle="1" w:styleId="berschrift7Zchn">
    <w:name w:val="Überschrift 7 Zchn"/>
    <w:basedOn w:val="Absatz-Standardschriftart"/>
    <w:link w:val="berschrift7"/>
    <w:uiPriority w:val="9"/>
    <w:rsid w:val="00B14CE4"/>
    <w:rPr>
      <w:rFonts w:asciiTheme="majorHAnsi" w:eastAsiaTheme="majorEastAsia" w:hAnsiTheme="majorHAnsi" w:cstheme="majorBidi"/>
      <w:i/>
      <w:iCs/>
      <w:color w:val="595959" w:themeColor="text1" w:themeTint="A6"/>
    </w:rPr>
  </w:style>
  <w:style w:type="character" w:customStyle="1" w:styleId="berschrift8Zchn">
    <w:name w:val="Überschrift 8 Zchn"/>
    <w:basedOn w:val="Absatz-Standardschriftart"/>
    <w:link w:val="berschrift8"/>
    <w:uiPriority w:val="9"/>
    <w:rsid w:val="00B14CE4"/>
    <w:rPr>
      <w:rFonts w:asciiTheme="majorHAnsi" w:eastAsiaTheme="majorEastAsia" w:hAnsiTheme="majorHAnsi" w:cstheme="majorBidi"/>
      <w:smallCaps/>
      <w:color w:val="595959" w:themeColor="text1" w:themeTint="A6"/>
    </w:rPr>
  </w:style>
  <w:style w:type="character" w:customStyle="1" w:styleId="berschrift9Zchn">
    <w:name w:val="Überschrift 9 Zchn"/>
    <w:basedOn w:val="Absatz-Standardschriftart"/>
    <w:link w:val="berschrift9"/>
    <w:uiPriority w:val="9"/>
    <w:rsid w:val="00B14CE4"/>
    <w:rPr>
      <w:rFonts w:asciiTheme="majorHAnsi" w:eastAsiaTheme="majorEastAsia" w:hAnsiTheme="majorHAnsi" w:cstheme="majorBidi"/>
      <w:i/>
      <w:iCs/>
      <w:smallCaps/>
      <w:color w:val="595959" w:themeColor="text1" w:themeTint="A6"/>
    </w:rPr>
  </w:style>
  <w:style w:type="character" w:styleId="Fett">
    <w:name w:val="Strong"/>
    <w:basedOn w:val="Absatz-Standardschriftart"/>
    <w:qFormat/>
    <w:rsid w:val="00B14CE4"/>
    <w:rPr>
      <w:b/>
      <w:bCs/>
    </w:rPr>
  </w:style>
  <w:style w:type="character" w:styleId="Hervorhebung">
    <w:name w:val="Emphasis"/>
    <w:basedOn w:val="Absatz-Standardschriftart"/>
    <w:uiPriority w:val="20"/>
    <w:qFormat/>
    <w:rsid w:val="00B14CE4"/>
    <w:rPr>
      <w:i/>
      <w:iCs/>
    </w:rPr>
  </w:style>
  <w:style w:type="paragraph" w:styleId="KeinLeerraum">
    <w:name w:val="No Spacing"/>
    <w:link w:val="KeinLeerraumZchn"/>
    <w:uiPriority w:val="1"/>
    <w:qFormat/>
    <w:rsid w:val="00B14CE4"/>
    <w:pPr>
      <w:spacing w:after="0" w:line="240" w:lineRule="auto"/>
    </w:pPr>
  </w:style>
  <w:style w:type="paragraph" w:styleId="Zitat">
    <w:name w:val="Quote"/>
    <w:basedOn w:val="Standard"/>
    <w:next w:val="Standard"/>
    <w:link w:val="ZitatZchn"/>
    <w:uiPriority w:val="29"/>
    <w:qFormat/>
    <w:rsid w:val="00B14CE4"/>
    <w:pPr>
      <w:spacing w:before="240" w:after="240" w:line="252" w:lineRule="auto"/>
      <w:ind w:left="864" w:right="864"/>
      <w:jc w:val="center"/>
    </w:pPr>
    <w:rPr>
      <w:i/>
      <w:iCs/>
    </w:rPr>
  </w:style>
  <w:style w:type="character" w:customStyle="1" w:styleId="ZitatZchn">
    <w:name w:val="Zitat Zchn"/>
    <w:basedOn w:val="Absatz-Standardschriftart"/>
    <w:link w:val="Zitat"/>
    <w:uiPriority w:val="29"/>
    <w:rsid w:val="00B14CE4"/>
    <w:rPr>
      <w:i/>
      <w:iCs/>
    </w:rPr>
  </w:style>
  <w:style w:type="paragraph" w:styleId="IntensivesZitat">
    <w:name w:val="Intense Quote"/>
    <w:basedOn w:val="Standard"/>
    <w:next w:val="Standard"/>
    <w:link w:val="IntensivesZitatZchn"/>
    <w:uiPriority w:val="30"/>
    <w:rsid w:val="00B14CE4"/>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IntensivesZitatZchn">
    <w:name w:val="Intensives Zitat Zchn"/>
    <w:basedOn w:val="Absatz-Standardschriftart"/>
    <w:link w:val="IntensivesZitat"/>
    <w:uiPriority w:val="30"/>
    <w:rsid w:val="00B14CE4"/>
    <w:rPr>
      <w:rFonts w:asciiTheme="majorHAnsi" w:eastAsiaTheme="majorEastAsia" w:hAnsiTheme="majorHAnsi" w:cstheme="majorBidi"/>
      <w:color w:val="4F81BD" w:themeColor="accent1"/>
      <w:sz w:val="28"/>
      <w:szCs w:val="28"/>
    </w:rPr>
  </w:style>
  <w:style w:type="character" w:styleId="SchwacheHervorhebung">
    <w:name w:val="Subtle Emphasis"/>
    <w:basedOn w:val="Absatz-Standardschriftart"/>
    <w:uiPriority w:val="19"/>
    <w:qFormat/>
    <w:rsid w:val="00B14CE4"/>
    <w:rPr>
      <w:i/>
      <w:iCs/>
      <w:color w:val="595959" w:themeColor="text1" w:themeTint="A6"/>
    </w:rPr>
  </w:style>
  <w:style w:type="character" w:styleId="IntensiveHervorhebung">
    <w:name w:val="Intense Emphasis"/>
    <w:basedOn w:val="Absatz-Standardschriftart"/>
    <w:uiPriority w:val="21"/>
    <w:qFormat/>
    <w:rsid w:val="00B14CE4"/>
    <w:rPr>
      <w:b/>
      <w:bCs/>
      <w:i/>
      <w:iCs/>
    </w:rPr>
  </w:style>
  <w:style w:type="character" w:styleId="SchwacherVerweis">
    <w:name w:val="Subtle Reference"/>
    <w:basedOn w:val="Absatz-Standardschriftart"/>
    <w:uiPriority w:val="31"/>
    <w:qFormat/>
    <w:rsid w:val="00CF42ED"/>
    <w:rPr>
      <w:i/>
      <w:smallCaps/>
      <w:color w:val="404040" w:themeColor="text1" w:themeTint="BF"/>
    </w:rPr>
  </w:style>
  <w:style w:type="character" w:styleId="IntensiverVerweis">
    <w:name w:val="Intense Reference"/>
    <w:basedOn w:val="Absatz-Standardschriftart"/>
    <w:uiPriority w:val="32"/>
    <w:qFormat/>
    <w:rsid w:val="00B14CE4"/>
    <w:rPr>
      <w:b/>
      <w:bCs/>
      <w:smallCaps/>
      <w:u w:val="single"/>
    </w:rPr>
  </w:style>
  <w:style w:type="character" w:styleId="Buchtitel">
    <w:name w:val="Book Title"/>
    <w:basedOn w:val="Absatz-Standardschriftart"/>
    <w:uiPriority w:val="33"/>
    <w:qFormat/>
    <w:rsid w:val="00B14CE4"/>
    <w:rPr>
      <w:b/>
      <w:bCs/>
      <w:smallCaps/>
    </w:rPr>
  </w:style>
  <w:style w:type="paragraph" w:styleId="Inhaltsverzeichnisberschrift">
    <w:name w:val="TOC Heading"/>
    <w:basedOn w:val="berschrift1"/>
    <w:next w:val="Standard"/>
    <w:uiPriority w:val="39"/>
    <w:unhideWhenUsed/>
    <w:qFormat/>
    <w:rsid w:val="00B14CE4"/>
    <w:pPr>
      <w:outlineLvl w:val="9"/>
    </w:pPr>
  </w:style>
  <w:style w:type="paragraph" w:customStyle="1" w:styleId="Headline2">
    <w:name w:val="Headline 2"/>
    <w:basedOn w:val="Standard"/>
    <w:next w:val="Standard"/>
    <w:rsid w:val="00DC3D67"/>
    <w:pPr>
      <w:ind w:right="-2"/>
    </w:pPr>
    <w:rPr>
      <w:b/>
      <w:sz w:val="44"/>
      <w:szCs w:val="44"/>
    </w:rPr>
  </w:style>
  <w:style w:type="paragraph" w:customStyle="1" w:styleId="Aufzhlung3vrameroteckigklein">
    <w:name w:val="Aufzählung 3 vrame rot eckig klein"/>
    <w:basedOn w:val="Standard"/>
    <w:link w:val="Aufzhlung3vrameroteckigkleinZchn"/>
    <w:qFormat/>
    <w:rsid w:val="001F38F8"/>
    <w:pPr>
      <w:numPr>
        <w:numId w:val="7"/>
      </w:numPr>
      <w:ind w:left="1417" w:hanging="357"/>
    </w:pPr>
  </w:style>
  <w:style w:type="paragraph" w:styleId="Verzeichnis4">
    <w:name w:val="toc 4"/>
    <w:basedOn w:val="Standard"/>
    <w:next w:val="Standard"/>
    <w:uiPriority w:val="39"/>
    <w:unhideWhenUsed/>
    <w:qFormat/>
    <w:rsid w:val="00D54FCD"/>
    <w:pPr>
      <w:tabs>
        <w:tab w:val="right" w:pos="9497"/>
      </w:tabs>
      <w:spacing w:before="60"/>
      <w:ind w:right="737"/>
    </w:pPr>
    <w:rPr>
      <w:color w:val="000000" w:themeColor="text1"/>
    </w:rPr>
  </w:style>
  <w:style w:type="paragraph" w:customStyle="1" w:styleId="Aufzhlung1vrameroteckiggro">
    <w:name w:val="Aufzählung 1 vrame rot eckig groß"/>
    <w:basedOn w:val="Standard"/>
    <w:qFormat/>
    <w:rsid w:val="00941F68"/>
    <w:pPr>
      <w:numPr>
        <w:numId w:val="10"/>
      </w:numPr>
      <w:ind w:left="714" w:hanging="357"/>
    </w:pPr>
    <w:rPr>
      <w:rFonts w:eastAsiaTheme="minorHAnsi" w:cstheme="minorBidi"/>
      <w:noProof/>
      <w:color w:val="auto"/>
      <w:szCs w:val="22"/>
      <w:lang w:bidi="de-DE"/>
    </w:rPr>
  </w:style>
  <w:style w:type="table" w:styleId="Gitternetztabelle4">
    <w:name w:val="Grid Table 4"/>
    <w:basedOn w:val="NormaleTabelle"/>
    <w:uiPriority w:val="49"/>
    <w:rsid w:val="0092796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uiPriority w:val="99"/>
    <w:unhideWhenUsed/>
    <w:rsid w:val="00F06A9F"/>
    <w:rPr>
      <w:color w:val="0000FF" w:themeColor="hyperlink"/>
      <w:u w:val="single"/>
    </w:rPr>
  </w:style>
  <w:style w:type="character" w:customStyle="1" w:styleId="Aufzhlung3vrameroteckigkleinZchn">
    <w:name w:val="Aufzählung 3 vrame rot eckig klein Zchn"/>
    <w:basedOn w:val="ScrollListBulletZchn"/>
    <w:link w:val="Aufzhlung3vrameroteckigklein"/>
    <w:rsid w:val="001F38F8"/>
    <w:rPr>
      <w:rFonts w:ascii="DB Office" w:eastAsia="Times New Roman" w:hAnsi="DB Office" w:cs="Times New Roman"/>
      <w:color w:val="000000"/>
      <w:sz w:val="22"/>
      <w:szCs w:val="20"/>
      <w:lang w:val="de-DE" w:eastAsia="de-DE"/>
    </w:rPr>
  </w:style>
  <w:style w:type="paragraph" w:styleId="Liste">
    <w:name w:val="List"/>
    <w:basedOn w:val="Standard"/>
    <w:rsid w:val="0055505C"/>
    <w:pPr>
      <w:ind w:left="283" w:hanging="283"/>
      <w:contextualSpacing/>
    </w:pPr>
  </w:style>
  <w:style w:type="paragraph" w:styleId="Listenabsatz">
    <w:name w:val="List Paragraph"/>
    <w:basedOn w:val="Standard"/>
    <w:uiPriority w:val="34"/>
    <w:qFormat/>
    <w:rsid w:val="009F2B5F"/>
    <w:pPr>
      <w:ind w:left="708"/>
    </w:pPr>
  </w:style>
  <w:style w:type="paragraph" w:styleId="Aufzhlungszeichen">
    <w:name w:val="List Bullet"/>
    <w:basedOn w:val="Standard"/>
    <w:rsid w:val="0055505C"/>
    <w:pPr>
      <w:numPr>
        <w:numId w:val="3"/>
      </w:numPr>
      <w:contextualSpacing/>
    </w:pPr>
  </w:style>
  <w:style w:type="paragraph" w:styleId="Aufzhlungszeichen2">
    <w:name w:val="List Bullet 2"/>
    <w:basedOn w:val="Standard"/>
    <w:unhideWhenUsed/>
    <w:rsid w:val="0055505C"/>
    <w:pPr>
      <w:numPr>
        <w:numId w:val="4"/>
      </w:numPr>
      <w:contextualSpacing/>
    </w:pPr>
  </w:style>
  <w:style w:type="character" w:customStyle="1" w:styleId="ScrollListBulletZchn">
    <w:name w:val="Scroll List Bullet Zchn"/>
    <w:basedOn w:val="Absatz-Standardschriftart"/>
    <w:link w:val="ScrollListBullet"/>
    <w:rsid w:val="004476C7"/>
    <w:rPr>
      <w:rFonts w:ascii="DB Office" w:eastAsia="Times New Roman" w:hAnsi="DB Office" w:cs="Times New Roman"/>
      <w:color w:val="000000"/>
      <w:sz w:val="22"/>
      <w:szCs w:val="20"/>
      <w:lang w:val="de-DE" w:eastAsia="de-DE"/>
    </w:rPr>
  </w:style>
  <w:style w:type="paragraph" w:customStyle="1" w:styleId="ScrollListBullet2">
    <w:name w:val="Scroll List Bullet 2"/>
    <w:basedOn w:val="Standard"/>
    <w:qFormat/>
    <w:rsid w:val="00941F68"/>
    <w:pPr>
      <w:numPr>
        <w:numId w:val="9"/>
      </w:numPr>
      <w:spacing w:line="360" w:lineRule="auto"/>
      <w:ind w:left="1134" w:hanging="357"/>
    </w:pPr>
    <w:rPr>
      <w:rFonts w:eastAsiaTheme="minorHAnsi" w:cstheme="minorBidi"/>
      <w:noProof/>
      <w:color w:val="auto"/>
      <w:szCs w:val="22"/>
      <w:lang w:bidi="de-DE"/>
    </w:rPr>
  </w:style>
  <w:style w:type="paragraph" w:customStyle="1" w:styleId="Aufzhlung1vrameschwarzrund">
    <w:name w:val="Aufzählung 1 vrame schwarz rund"/>
    <w:basedOn w:val="Standard"/>
    <w:rsid w:val="00E87B42"/>
    <w:pPr>
      <w:numPr>
        <w:numId w:val="11"/>
      </w:numPr>
      <w:ind w:left="714" w:hanging="357"/>
    </w:pPr>
    <w:rPr>
      <w:rFonts w:eastAsiaTheme="minorHAnsi" w:cstheme="minorBidi"/>
      <w:noProof/>
      <w:color w:val="000000" w:themeColor="text1"/>
      <w:szCs w:val="22"/>
      <w:lang w:bidi="de-DE"/>
    </w:rPr>
  </w:style>
  <w:style w:type="paragraph" w:customStyle="1" w:styleId="Aufzhlung2vrameroteckiggro">
    <w:name w:val="Aufzählung 2 vrame rot eckig groß"/>
    <w:basedOn w:val="Standard"/>
    <w:qFormat/>
    <w:rsid w:val="00941F68"/>
    <w:pPr>
      <w:numPr>
        <w:numId w:val="12"/>
      </w:numPr>
      <w:spacing w:line="360" w:lineRule="auto"/>
      <w:ind w:left="1134" w:hanging="357"/>
    </w:pPr>
  </w:style>
  <w:style w:type="paragraph" w:customStyle="1" w:styleId="Aufzhlung2vrameschwarzrund">
    <w:name w:val="Aufzählung 2 vrame schwarz rund"/>
    <w:basedOn w:val="Standard"/>
    <w:rsid w:val="00941F68"/>
    <w:pPr>
      <w:numPr>
        <w:numId w:val="13"/>
      </w:numPr>
      <w:spacing w:line="360" w:lineRule="auto"/>
      <w:ind w:left="1134" w:hanging="357"/>
    </w:pPr>
  </w:style>
  <w:style w:type="paragraph" w:customStyle="1" w:styleId="Aufzhlung3vrameroteckiggro">
    <w:name w:val="Aufzählung 3 vrame rot eckig groß"/>
    <w:basedOn w:val="Standard"/>
    <w:qFormat/>
    <w:rsid w:val="001F38F8"/>
    <w:pPr>
      <w:numPr>
        <w:numId w:val="14"/>
      </w:numPr>
      <w:ind w:left="1417" w:hanging="357"/>
    </w:pPr>
  </w:style>
  <w:style w:type="paragraph" w:customStyle="1" w:styleId="Aufzhlung3vrameschwarzrund">
    <w:name w:val="Aufzählung 3 vrame schwarz rund"/>
    <w:basedOn w:val="Standard"/>
    <w:rsid w:val="001F38F8"/>
    <w:pPr>
      <w:numPr>
        <w:numId w:val="15"/>
      </w:numPr>
      <w:ind w:left="1417" w:hanging="357"/>
    </w:pPr>
  </w:style>
  <w:style w:type="table" w:customStyle="1" w:styleId="ScrollTableNormal">
    <w:name w:val="Scroll Table Normal"/>
    <w:basedOn w:val="NormaleTabelle"/>
    <w:uiPriority w:val="99"/>
    <w:rsid w:val="00E535DA"/>
    <w:pPr>
      <w:spacing w:after="0" w:line="240" w:lineRule="auto"/>
    </w:pPr>
    <w:rPr>
      <w:rFonts w:ascii="DB Office" w:hAnsi="DB Office"/>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DB Office" w:hAnsi="DB Office"/>
        <w:b/>
        <w:color w:val="000000" w:themeColor="text1"/>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ellenrasterausgefllt">
    <w:name w:val="Tabellenraster ausgefüllt"/>
    <w:basedOn w:val="NormaleTabelle"/>
    <w:uiPriority w:val="99"/>
    <w:rsid w:val="00E535DA"/>
    <w:pPr>
      <w:spacing w:after="0" w:line="240" w:lineRule="auto"/>
    </w:pPr>
    <w:rPr>
      <w:rFonts w:ascii="DB Office" w:hAnsi="DB Office"/>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D9D9D9" w:themeFill="background1" w:themeFillShade="D9"/>
    </w:tcPr>
    <w:tblStylePr w:type="firstRow">
      <w:rPr>
        <w:rFonts w:ascii="DB Office" w:hAnsi="DB Office"/>
        <w:b/>
        <w:color w:val="000000" w:themeColor="text1"/>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6A6A6" w:themeFill="background1" w:themeFillShade="A6"/>
      </w:tcPr>
    </w:tblStylePr>
  </w:style>
  <w:style w:type="table" w:customStyle="1" w:styleId="Taellenrasterhorizontaldunkel">
    <w:name w:val="Taellenraster horizontal dunkel"/>
    <w:basedOn w:val="NormaleTabelle"/>
    <w:uiPriority w:val="99"/>
    <w:rsid w:val="00E535DA"/>
    <w:pPr>
      <w:spacing w:after="0" w:line="240" w:lineRule="auto"/>
    </w:pPr>
    <w:rPr>
      <w:rFonts w:ascii="DB Office" w:hAnsi="DB Office"/>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808080" w:themeFill="background1" w:themeFillShade="80"/>
      </w:tcPr>
    </w:tblStylePr>
  </w:style>
  <w:style w:type="paragraph" w:customStyle="1" w:styleId="Aufzhlung3vramerotPfeil">
    <w:name w:val="Aufzählung 3 vrame rot Pfeil"/>
    <w:basedOn w:val="Standard"/>
    <w:qFormat/>
    <w:rsid w:val="00941F68"/>
    <w:pPr>
      <w:numPr>
        <w:numId w:val="16"/>
      </w:numPr>
      <w:ind w:left="1831" w:hanging="357"/>
    </w:pPr>
  </w:style>
  <w:style w:type="paragraph" w:customStyle="1" w:styleId="ScrollListNumber">
    <w:name w:val="Scroll List Number"/>
    <w:basedOn w:val="Standard"/>
    <w:qFormat/>
    <w:rsid w:val="00686033"/>
    <w:pPr>
      <w:numPr>
        <w:numId w:val="17"/>
      </w:numPr>
      <w:ind w:left="714" w:hanging="357"/>
    </w:pPr>
  </w:style>
  <w:style w:type="paragraph" w:customStyle="1" w:styleId="Textkrper9pt">
    <w:name w:val="Textkörper_9pt"/>
    <w:basedOn w:val="Standard"/>
    <w:qFormat/>
    <w:rsid w:val="00686033"/>
    <w:rPr>
      <w:sz w:val="18"/>
      <w:szCs w:val="18"/>
    </w:rPr>
  </w:style>
  <w:style w:type="paragraph" w:customStyle="1" w:styleId="berschrift1ohneIV21">
    <w:name w:val="Überschrift 1 ohne IV21"/>
    <w:basedOn w:val="Textkrper"/>
    <w:rsid w:val="00DC3D67"/>
    <w:rPr>
      <w:b/>
      <w:color w:val="808080" w:themeColor="background1" w:themeShade="80"/>
      <w:sz w:val="30"/>
      <w:szCs w:val="30"/>
    </w:rPr>
  </w:style>
  <w:style w:type="paragraph" w:customStyle="1" w:styleId="berschrift1ohneIV1">
    <w:name w:val="Überschrift 1 ohne IV1"/>
    <w:basedOn w:val="Textkrper"/>
    <w:rsid w:val="00D17161"/>
    <w:rPr>
      <w:b/>
      <w:color w:val="808080" w:themeColor="background1" w:themeShade="80"/>
      <w:sz w:val="30"/>
      <w:szCs w:val="30"/>
    </w:rPr>
  </w:style>
  <w:style w:type="paragraph" w:customStyle="1" w:styleId="TableParagraph">
    <w:name w:val="Table Paragraph"/>
    <w:basedOn w:val="Standard"/>
    <w:uiPriority w:val="1"/>
    <w:qFormat/>
    <w:rsid w:val="00CF42ED"/>
    <w:rPr>
      <w:rFonts w:ascii="Arial" w:hAnsi="Arial"/>
      <w:i/>
      <w:color w:val="808080" w:themeColor="background1" w:themeShade="80"/>
    </w:rPr>
  </w:style>
  <w:style w:type="table" w:customStyle="1" w:styleId="Tabellenrasterhorizontalvertikal">
    <w:name w:val="Tabellenraster horizontal vertikal"/>
    <w:basedOn w:val="NormaleTabelle"/>
    <w:uiPriority w:val="99"/>
    <w:rsid w:val="00E535DA"/>
    <w:pPr>
      <w:spacing w:after="0" w:line="240" w:lineRule="auto"/>
    </w:pPr>
    <w:rPr>
      <w:rFonts w:ascii="DB Office" w:hAnsi="DB Office"/>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DB Office" w:hAnsi="DB Office"/>
        <w:b/>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A6A6A6" w:themeFill="background1" w:themeFillShade="A6"/>
      </w:tcPr>
    </w:tblStylePr>
    <w:tblStylePr w:type="firstCol">
      <w:tblPr/>
      <w:tcPr>
        <w:tcBorders>
          <w:top w:val="single" w:sz="4" w:space="0" w:color="auto"/>
          <w:left w:val="single" w:sz="4" w:space="0" w:color="auto"/>
          <w:bottom w:val="single" w:sz="4" w:space="0" w:color="auto"/>
          <w:right w:val="single" w:sz="4" w:space="0" w:color="auto"/>
          <w:insideH w:val="nil"/>
          <w:insideV w:val="nil"/>
          <w:tl2br w:val="nil"/>
          <w:tr2bl w:val="nil"/>
        </w:tcBorders>
        <w:shd w:val="clear" w:color="auto" w:fill="A6A6A6" w:themeFill="background1" w:themeFillShade="A6"/>
      </w:tcPr>
    </w:tblStylePr>
  </w:style>
  <w:style w:type="table" w:customStyle="1" w:styleId="Tabellenraster4">
    <w:name w:val="Tabellenraster4"/>
    <w:basedOn w:val="NormaleTabelle"/>
    <w:uiPriority w:val="39"/>
    <w:rsid w:val="00E448F2"/>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0F3036"/>
    <w:pPr>
      <w:widowControl w:val="0"/>
      <w:autoSpaceDE w:val="0"/>
      <w:autoSpaceDN w:val="0"/>
      <w:spacing w:after="0" w:line="240" w:lineRule="auto"/>
    </w:pPr>
    <w:rPr>
      <w:rFonts w:eastAsiaTheme="minorHAnsi"/>
      <w:sz w:val="22"/>
      <w:szCs w:val="22"/>
      <w:lang w:val="en-US" w:eastAsia="en-US"/>
    </w:rPr>
    <w:tblPr>
      <w:tblInd w:w="0" w:type="dxa"/>
      <w:tblCellMar>
        <w:top w:w="0" w:type="dxa"/>
        <w:left w:w="0" w:type="dxa"/>
        <w:bottom w:w="0" w:type="dxa"/>
        <w:right w:w="0" w:type="dxa"/>
      </w:tblCellMar>
    </w:tblPr>
  </w:style>
  <w:style w:type="paragraph" w:styleId="Verzeichnis5">
    <w:name w:val="toc 5"/>
    <w:basedOn w:val="Standard"/>
    <w:next w:val="Standard"/>
    <w:autoRedefine/>
    <w:uiPriority w:val="39"/>
    <w:unhideWhenUsed/>
    <w:rsid w:val="006F49D0"/>
    <w:pPr>
      <w:spacing w:after="100"/>
      <w:ind w:left="880"/>
    </w:pPr>
  </w:style>
  <w:style w:type="paragraph" w:styleId="Verzeichnis6">
    <w:name w:val="toc 6"/>
    <w:basedOn w:val="Standard"/>
    <w:next w:val="Standard"/>
    <w:autoRedefine/>
    <w:uiPriority w:val="39"/>
    <w:unhideWhenUsed/>
    <w:rsid w:val="006F49D0"/>
    <w:pPr>
      <w:spacing w:after="100"/>
      <w:ind w:left="1100"/>
    </w:pPr>
  </w:style>
  <w:style w:type="paragraph" w:customStyle="1" w:styleId="TableParagraph3">
    <w:name w:val="Table Paragraph3"/>
    <w:basedOn w:val="Standard"/>
    <w:uiPriority w:val="1"/>
    <w:qFormat/>
    <w:rsid w:val="000F3036"/>
    <w:pPr>
      <w:widowControl w:val="0"/>
      <w:autoSpaceDE w:val="0"/>
      <w:autoSpaceDN w:val="0"/>
      <w:spacing w:before="10"/>
      <w:ind w:left="26"/>
    </w:pPr>
    <w:rPr>
      <w:rFonts w:eastAsia="DB Office" w:cs="DB Office"/>
      <w:color w:val="auto"/>
      <w:szCs w:val="22"/>
      <w:lang w:val="en-US" w:eastAsia="en-US"/>
    </w:rPr>
  </w:style>
  <w:style w:type="table" w:customStyle="1" w:styleId="TableNormal4">
    <w:name w:val="Table Normal4"/>
    <w:uiPriority w:val="2"/>
    <w:semiHidden/>
    <w:unhideWhenUsed/>
    <w:qFormat/>
    <w:rsid w:val="000F3036"/>
    <w:pPr>
      <w:widowControl w:val="0"/>
      <w:autoSpaceDE w:val="0"/>
      <w:autoSpaceDN w:val="0"/>
      <w:spacing w:after="0" w:line="240" w:lineRule="auto"/>
    </w:pPr>
    <w:rPr>
      <w:rFonts w:eastAsiaTheme="minorHAnsi"/>
      <w:sz w:val="22"/>
      <w:szCs w:val="22"/>
      <w:lang w:val="en-US" w:eastAsia="en-US"/>
    </w:rPr>
    <w:tblPr>
      <w:tblInd w:w="0" w:type="dxa"/>
      <w:tblCellMar>
        <w:top w:w="0" w:type="dxa"/>
        <w:left w:w="0" w:type="dxa"/>
        <w:bottom w:w="0" w:type="dxa"/>
        <w:right w:w="0" w:type="dxa"/>
      </w:tblCellMar>
    </w:tblPr>
  </w:style>
  <w:style w:type="paragraph" w:customStyle="1" w:styleId="TableParagraph4">
    <w:name w:val="Table Paragraph4"/>
    <w:basedOn w:val="Standard"/>
    <w:uiPriority w:val="1"/>
    <w:qFormat/>
    <w:rsid w:val="000F3036"/>
    <w:pPr>
      <w:widowControl w:val="0"/>
      <w:autoSpaceDE w:val="0"/>
      <w:autoSpaceDN w:val="0"/>
      <w:ind w:left="31"/>
    </w:pPr>
    <w:rPr>
      <w:rFonts w:eastAsia="DB Office" w:cs="DB Office"/>
      <w:color w:val="auto"/>
      <w:szCs w:val="22"/>
      <w:lang w:val="en-US" w:eastAsia="en-US"/>
    </w:rPr>
  </w:style>
  <w:style w:type="paragraph" w:styleId="Index1">
    <w:name w:val="index 1"/>
    <w:basedOn w:val="Standard"/>
    <w:next w:val="Standard"/>
    <w:autoRedefine/>
    <w:unhideWhenUsed/>
    <w:rsid w:val="00F17869"/>
    <w:pPr>
      <w:ind w:left="220" w:hanging="220"/>
    </w:pPr>
  </w:style>
  <w:style w:type="character" w:customStyle="1" w:styleId="KeinLeerraumZchn">
    <w:name w:val="Kein Leerraum Zchn"/>
    <w:basedOn w:val="Absatz-Standardschriftart"/>
    <w:link w:val="KeinLeerraum"/>
    <w:uiPriority w:val="1"/>
    <w:rsid w:val="004B0C0F"/>
  </w:style>
  <w:style w:type="paragraph" w:customStyle="1" w:styleId="Aufzhlung1vrame12">
    <w:name w:val="Aufzählung1 vrame12"/>
    <w:basedOn w:val="Standard"/>
    <w:qFormat/>
    <w:rsid w:val="001346C0"/>
    <w:pPr>
      <w:ind w:left="1080" w:hanging="360"/>
    </w:pPr>
    <w:rPr>
      <w:rFonts w:ascii="Garamond" w:eastAsiaTheme="minorHAnsi" w:hAnsi="Garamond" w:cstheme="minorBidi"/>
      <w:noProof/>
      <w:color w:val="auto"/>
      <w:szCs w:val="22"/>
      <w:lang w:bidi="de-DE"/>
    </w:rPr>
  </w:style>
  <w:style w:type="character" w:customStyle="1" w:styleId="FuzeileZchn">
    <w:name w:val="Fußzeile Zchn"/>
    <w:basedOn w:val="Absatz-Standardschriftart"/>
    <w:link w:val="Fuzeile"/>
    <w:uiPriority w:val="99"/>
    <w:rsid w:val="001346C0"/>
    <w:rPr>
      <w:rFonts w:ascii="DB Office" w:eastAsia="Times New Roman" w:hAnsi="DB Office" w:cs="Times New Roman"/>
      <w:color w:val="808080" w:themeColor="background1" w:themeShade="80"/>
      <w:sz w:val="16"/>
      <w:szCs w:val="20"/>
      <w:lang w:val="de-DE" w:eastAsia="de-DE"/>
    </w:rPr>
  </w:style>
  <w:style w:type="paragraph" w:customStyle="1" w:styleId="berschrift">
    <w:name w:val="Überschrift"/>
    <w:basedOn w:val="berschrift1"/>
    <w:rsid w:val="001B78BB"/>
    <w:pPr>
      <w:pageBreakBefore w:val="0"/>
    </w:pPr>
  </w:style>
  <w:style w:type="paragraph" w:customStyle="1" w:styleId="TBAufzhlungEbene1">
    <w:name w:val="TB Aufzählung Ebene 1"/>
    <w:basedOn w:val="Standard"/>
    <w:rsid w:val="00A119AC"/>
    <w:pPr>
      <w:numPr>
        <w:numId w:val="31"/>
      </w:numPr>
      <w:spacing w:before="120"/>
    </w:pPr>
    <w:rPr>
      <w:color w:val="auto"/>
      <w:sz w:val="20"/>
    </w:rPr>
  </w:style>
  <w:style w:type="paragraph" w:customStyle="1" w:styleId="FuzeileDB">
    <w:name w:val="Fußzeile_DB"/>
    <w:basedOn w:val="Fuzeile"/>
    <w:link w:val="FuzeileDBZchn"/>
    <w:qFormat/>
    <w:rsid w:val="00C36DF5"/>
    <w:pPr>
      <w:jc w:val="left"/>
    </w:pPr>
    <w:rPr>
      <w:sz w:val="14"/>
      <w:szCs w:val="18"/>
    </w:rPr>
  </w:style>
  <w:style w:type="character" w:customStyle="1" w:styleId="FuzeileDBZchn">
    <w:name w:val="Fußzeile_DB Zchn"/>
    <w:basedOn w:val="FuzeileZchn"/>
    <w:link w:val="FuzeileDB"/>
    <w:rsid w:val="00C36DF5"/>
    <w:rPr>
      <w:rFonts w:ascii="DB Office" w:eastAsia="Times New Roman" w:hAnsi="DB Office" w:cs="Times New Roman"/>
      <w:color w:val="808080" w:themeColor="background1" w:themeShade="80"/>
      <w:sz w:val="14"/>
      <w:szCs w:val="18"/>
      <w:lang w:val="de-DE" w:eastAsia="de-DE"/>
    </w:rPr>
  </w:style>
  <w:style w:type="table" w:customStyle="1" w:styleId="Tabellenraster1">
    <w:name w:val="Tabellenraster1"/>
    <w:basedOn w:val="NormaleTabelle"/>
    <w:uiPriority w:val="39"/>
    <w:rsid w:val="00660AC4"/>
    <w:pPr>
      <w:spacing w:after="0"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16">
    <w:name w:val="Headline 16"/>
    <w:basedOn w:val="Standard"/>
    <w:next w:val="Standard"/>
    <w:rsid w:val="008864D4"/>
    <w:pPr>
      <w:spacing w:after="0"/>
      <w:ind w:right="-2"/>
    </w:pPr>
    <w:rPr>
      <w:sz w:val="44"/>
      <w:szCs w:val="44"/>
    </w:rPr>
  </w:style>
  <w:style w:type="paragraph" w:customStyle="1" w:styleId="Aufzhlung1">
    <w:name w:val="Aufzählung 1."/>
    <w:basedOn w:val="Standard"/>
    <w:rsid w:val="008864D4"/>
    <w:pPr>
      <w:numPr>
        <w:numId w:val="33"/>
      </w:numPr>
      <w:ind w:right="28"/>
    </w:pPr>
  </w:style>
  <w:style w:type="character" w:customStyle="1" w:styleId="KopfzeileZchn">
    <w:name w:val="Kopfzeile Zchn"/>
    <w:aliases w:val="Linie Zchn,Linie1 Zchn,Linie11 Zchn,Linie12 Zchn,Linie13 Zchn,Linie14 Zchn,Linie2 Zchn,Linie21 Zchn,Linie22 Zchn,Linie23 Zchn,Linie24 Zchn,Linie3 Zchn,Linie31 Zchn,Linie32 Zchn,Linie33 Zchn,Linie34 Zchn,Linie4 Zchn,Linie41 Zchn"/>
    <w:basedOn w:val="Absatz-Standardschriftart"/>
    <w:link w:val="Kopfzeile"/>
    <w:uiPriority w:val="99"/>
    <w:rsid w:val="008864D4"/>
    <w:rPr>
      <w:rFonts w:ascii="DB Office" w:eastAsia="Times New Roman" w:hAnsi="DB Office" w:cs="Times New Roman"/>
      <w:color w:val="808080" w:themeColor="background1" w:themeShade="80"/>
      <w:sz w:val="16"/>
      <w:szCs w:val="16"/>
      <w:lang w:val="de-DE" w:eastAsia="de-DE"/>
    </w:rPr>
  </w:style>
  <w:style w:type="table" w:styleId="TabellemithellemGitternetz">
    <w:name w:val="Grid Table Light"/>
    <w:basedOn w:val="NormaleTabelle"/>
    <w:uiPriority w:val="40"/>
    <w:rsid w:val="00E535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Verzeichnis7">
    <w:name w:val="toc 7"/>
    <w:basedOn w:val="Standard"/>
    <w:next w:val="Standard"/>
    <w:autoRedefine/>
    <w:uiPriority w:val="39"/>
    <w:unhideWhenUsed/>
    <w:rsid w:val="00C6483F"/>
    <w:pPr>
      <w:spacing w:after="100" w:line="259" w:lineRule="auto"/>
      <w:ind w:left="1320"/>
    </w:pPr>
    <w:rPr>
      <w:rFonts w:asciiTheme="minorHAnsi" w:eastAsiaTheme="minorEastAsia" w:hAnsiTheme="minorHAnsi" w:cstheme="minorBidi"/>
      <w:color w:val="auto"/>
      <w:szCs w:val="22"/>
    </w:rPr>
  </w:style>
  <w:style w:type="paragraph" w:styleId="Verzeichnis8">
    <w:name w:val="toc 8"/>
    <w:basedOn w:val="Standard"/>
    <w:next w:val="Standard"/>
    <w:autoRedefine/>
    <w:uiPriority w:val="39"/>
    <w:unhideWhenUsed/>
    <w:rsid w:val="00C6483F"/>
    <w:pPr>
      <w:spacing w:after="100" w:line="259" w:lineRule="auto"/>
      <w:ind w:left="1540"/>
    </w:pPr>
    <w:rPr>
      <w:rFonts w:asciiTheme="minorHAnsi" w:eastAsiaTheme="minorEastAsia" w:hAnsiTheme="minorHAnsi" w:cstheme="minorBidi"/>
      <w:color w:val="auto"/>
      <w:szCs w:val="22"/>
    </w:rPr>
  </w:style>
  <w:style w:type="paragraph" w:styleId="Verzeichnis9">
    <w:name w:val="toc 9"/>
    <w:basedOn w:val="Standard"/>
    <w:next w:val="Standard"/>
    <w:autoRedefine/>
    <w:uiPriority w:val="39"/>
    <w:unhideWhenUsed/>
    <w:rsid w:val="00C6483F"/>
    <w:pPr>
      <w:spacing w:after="100" w:line="259" w:lineRule="auto"/>
      <w:ind w:left="1760"/>
    </w:pPr>
    <w:rPr>
      <w:rFonts w:asciiTheme="minorHAnsi" w:eastAsiaTheme="minorEastAsia" w:hAnsiTheme="minorHAnsi" w:cstheme="minorBidi"/>
      <w:color w:val="auto"/>
      <w:szCs w:val="22"/>
    </w:rPr>
  </w:style>
  <w:style w:type="character" w:styleId="NichtaufgelsteErwhnung">
    <w:name w:val="Unresolved Mention"/>
    <w:basedOn w:val="Absatz-Standardschriftart"/>
    <w:uiPriority w:val="99"/>
    <w:semiHidden/>
    <w:unhideWhenUsed/>
    <w:rsid w:val="00C6483F"/>
    <w:rPr>
      <w:color w:val="605E5C"/>
      <w:shd w:val="clear" w:color="auto" w:fill="E1DFDD"/>
    </w:rPr>
  </w:style>
  <w:style w:type="table" w:styleId="EinfacheTabelle4">
    <w:name w:val="Plain Table 4"/>
    <w:basedOn w:val="NormaleTabelle"/>
    <w:uiPriority w:val="44"/>
    <w:rsid w:val="004637A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crollPanel">
    <w:name w:val="Scroll Panel"/>
    <w:basedOn w:val="NormaleTabelle"/>
    <w:uiPriority w:val="99"/>
    <w:rsid w:val="00AF2C3F"/>
    <w:pPr>
      <w:spacing w:before="120" w:line="240" w:lineRule="auto"/>
      <w:ind w:left="113"/>
      <w:mirrorIndents/>
    </w:pPr>
    <w:rPr>
      <w:rFonts w:ascii="DB Office" w:hAnsi="DB Office"/>
      <w:sz w:val="22"/>
    </w:rPr>
    <w:tblPr>
      <w:tblBorders>
        <w:top w:val="single" w:sz="8" w:space="0" w:color="FF0000"/>
        <w:left w:val="single" w:sz="8" w:space="0" w:color="FF0000"/>
        <w:bottom w:val="single" w:sz="8" w:space="0" w:color="FF0000"/>
        <w:right w:val="single" w:sz="8" w:space="0" w:color="FF0000"/>
      </w:tblBorders>
    </w:tblPr>
    <w:tcPr>
      <w:shd w:val="clear" w:color="auto" w:fill="auto"/>
    </w:tcPr>
  </w:style>
  <w:style w:type="table" w:styleId="EinfacheTabelle5">
    <w:name w:val="Plain Table 5"/>
    <w:basedOn w:val="NormaleTabelle"/>
    <w:uiPriority w:val="45"/>
    <w:rsid w:val="00715CB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bbildungsverzeichnis">
    <w:name w:val="table of figures"/>
    <w:basedOn w:val="Standard"/>
    <w:next w:val="Standard"/>
    <w:uiPriority w:val="99"/>
    <w:unhideWhenUsed/>
    <w:rsid w:val="0045523B"/>
    <w:pPr>
      <w:spacing w:after="0"/>
    </w:pPr>
  </w:style>
  <w:style w:type="table" w:customStyle="1" w:styleId="ScrollSectionColumn">
    <w:name w:val="Scroll Section Column"/>
    <w:basedOn w:val="NormaleTabelle"/>
    <w:uiPriority w:val="99"/>
    <w:rsid w:val="008701B7"/>
    <w:pPr>
      <w:spacing w:after="0" w:line="240" w:lineRule="auto"/>
    </w:pPr>
    <w:rPr>
      <w:rFonts w:ascii="DB Office" w:hAnsi="DB Office"/>
      <w:sz w:val="22"/>
    </w:rPr>
    <w:tblPr/>
  </w:style>
  <w:style w:type="table" w:customStyle="1" w:styleId="ScrollCode">
    <w:name w:val="Scroll Code"/>
    <w:basedOn w:val="NormaleTabelle"/>
    <w:uiPriority w:val="99"/>
    <w:qFormat/>
    <w:rsid w:val="00AD7224"/>
    <w:pPr>
      <w:spacing w:after="0"/>
      <w:ind w:left="173" w:right="259"/>
    </w:pPr>
    <w:rPr>
      <w:rFonts w:ascii="Courier New" w:hAnsi="Courier New"/>
      <w:sz w:val="18"/>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CustomPanel">
    <w:name w:val="Scroll Custom Panel"/>
    <w:basedOn w:val="NormaleTabelle"/>
    <w:uiPriority w:val="99"/>
    <w:qFormat/>
    <w:rsid w:val="0010625D"/>
    <w:pPr>
      <w:spacing w:after="0"/>
      <w:ind w:left="173" w:right="259"/>
    </w:pPr>
    <w:tblPr>
      <w:tblCellMar>
        <w:top w:w="173" w:type="dxa"/>
        <w:left w:w="58" w:type="dxa"/>
        <w:bottom w:w="259" w:type="dxa"/>
        <w:right w:w="58" w:type="dxa"/>
      </w:tblCellMar>
    </w:tblPr>
    <w:tcPr>
      <w:shd w:val="clear" w:color="auto" w:fill="DEEBFF"/>
    </w:tcPr>
  </w:style>
  <w:style w:type="table" w:customStyle="1" w:styleId="ScrollQuote">
    <w:name w:val="Scroll Quote"/>
    <w:basedOn w:val="NormaleTabelle"/>
    <w:uiPriority w:val="99"/>
    <w:qFormat/>
    <w:rsid w:val="00F93E63"/>
    <w:pPr>
      <w:spacing w:after="0"/>
      <w:ind w:left="173" w:right="259"/>
    </w:pPr>
    <w:rPr>
      <w:i/>
    </w:rPr>
    <w:tblPr>
      <w:tblCellMar>
        <w:left w:w="58" w:type="dxa"/>
        <w:right w:w="58" w:type="dxa"/>
      </w:tblCellMar>
    </w:tblPr>
    <w:tblStylePr w:type="firstCol">
      <w:tblPr/>
      <w:tcPr>
        <w:tcBorders>
          <w:left w:val="single" w:sz="4" w:space="0" w:color="6199C9"/>
        </w:tcBorders>
      </w:tcPr>
    </w:tblStylePr>
  </w:style>
  <w:style w:type="table" w:styleId="Tabellenraster">
    <w:name w:val="Table Grid"/>
    <w:basedOn w:val="NormaleTabelle"/>
    <w:uiPriority w:val="39"/>
    <w:rsid w:val="00E868FB"/>
    <w:pPr>
      <w:spacing w:after="0"/>
    </w:pPr>
    <w:tblPr/>
  </w:style>
  <w:style w:type="table" w:customStyle="1" w:styleId="ScrollTip">
    <w:name w:val="Scroll Tip"/>
    <w:basedOn w:val="NormaleTabelle"/>
    <w:uiPriority w:val="99"/>
    <w:qFormat/>
    <w:rsid w:val="0099620C"/>
    <w:pPr>
      <w:spacing w:after="0"/>
      <w:ind w:left="173" w:right="259"/>
    </w:pPr>
    <w:tblPr>
      <w:tblBorders>
        <w:top w:val="single" w:sz="4" w:space="0" w:color="9CC4A2"/>
        <w:left w:val="single" w:sz="4" w:space="0" w:color="9CC4A2"/>
        <w:bottom w:val="single" w:sz="4" w:space="0" w:color="9CC4A2"/>
        <w:right w:val="single" w:sz="4" w:space="0" w:color="9CC4A2"/>
      </w:tblBorders>
      <w:tblCellMar>
        <w:top w:w="173" w:type="dxa"/>
        <w:left w:w="58" w:type="dxa"/>
        <w:bottom w:w="259" w:type="dxa"/>
        <w:right w:w="58" w:type="dxa"/>
      </w:tblCellMar>
    </w:tblPr>
    <w:tcPr>
      <w:shd w:val="clear" w:color="auto" w:fill="DEFAE0"/>
    </w:tcPr>
  </w:style>
  <w:style w:type="table" w:customStyle="1" w:styleId="ScrollWarning">
    <w:name w:val="Scroll Warning"/>
    <w:basedOn w:val="NormaleTabelle"/>
    <w:uiPriority w:val="99"/>
    <w:qFormat/>
    <w:rsid w:val="0099620C"/>
    <w:pPr>
      <w:spacing w:after="0"/>
      <w:ind w:left="173" w:right="259"/>
    </w:pPr>
    <w:tblPr>
      <w:tblBorders>
        <w:top w:val="single" w:sz="4" w:space="0" w:color="E29898"/>
        <w:left w:val="single" w:sz="4" w:space="0" w:color="E29898"/>
        <w:bottom w:val="single" w:sz="4" w:space="0" w:color="E29898"/>
        <w:right w:val="single" w:sz="4" w:space="0" w:color="E29898"/>
      </w:tblBorders>
      <w:tblCellMar>
        <w:top w:w="173" w:type="dxa"/>
        <w:left w:w="58" w:type="dxa"/>
        <w:bottom w:w="259" w:type="dxa"/>
        <w:right w:w="58" w:type="dxa"/>
      </w:tblCellMar>
    </w:tblPr>
    <w:tcPr>
      <w:shd w:val="clear" w:color="auto" w:fill="FFE7E7"/>
    </w:tcPr>
  </w:style>
  <w:style w:type="table" w:customStyle="1" w:styleId="ScrollInfo">
    <w:name w:val="Scroll Info"/>
    <w:basedOn w:val="NormaleTabelle"/>
    <w:uiPriority w:val="99"/>
    <w:qFormat/>
    <w:rsid w:val="00F93E63"/>
    <w:pPr>
      <w:spacing w:after="0"/>
      <w:ind w:left="173" w:right="259"/>
    </w:pPr>
    <w:tblPr>
      <w:tblBorders>
        <w:top w:val="single" w:sz="4" w:space="0" w:color="9CA6D2"/>
        <w:left w:val="single" w:sz="4" w:space="0" w:color="9CA6D2"/>
        <w:bottom w:val="single" w:sz="4" w:space="0" w:color="9CA6D2"/>
        <w:right w:val="single" w:sz="4" w:space="0" w:color="9CA6D2"/>
      </w:tblBorders>
      <w:tblCellMar>
        <w:top w:w="173" w:type="dxa"/>
        <w:left w:w="58" w:type="dxa"/>
        <w:bottom w:w="259" w:type="dxa"/>
        <w:right w:w="58" w:type="dxa"/>
      </w:tblCellMar>
    </w:tblPr>
    <w:tcPr>
      <w:shd w:val="clear" w:color="auto" w:fill="DFEFFD"/>
    </w:tcPr>
  </w:style>
  <w:style w:type="table" w:customStyle="1" w:styleId="ScrollNoteCloud">
    <w:name w:val="Scroll Note Cloud"/>
    <w:basedOn w:val="NormaleTabelle"/>
    <w:uiPriority w:val="99"/>
    <w:rsid w:val="00250162"/>
    <w:pPr>
      <w:spacing w:after="0"/>
      <w:ind w:left="176" w:right="261"/>
    </w:pPr>
    <w:tblPr>
      <w:tblCellMar>
        <w:top w:w="173" w:type="dxa"/>
        <w:left w:w="58" w:type="dxa"/>
        <w:bottom w:w="259" w:type="dxa"/>
        <w:right w:w="58" w:type="dxa"/>
      </w:tblCellMar>
    </w:tblPr>
    <w:tcPr>
      <w:shd w:val="clear" w:color="auto" w:fill="EAE6FF"/>
    </w:tcPr>
  </w:style>
  <w:style w:type="table" w:customStyle="1" w:styleId="ScrollNote">
    <w:name w:val="Scroll Note"/>
    <w:basedOn w:val="NormaleTabelle"/>
    <w:uiPriority w:val="99"/>
    <w:qFormat/>
    <w:rsid w:val="00F93E63"/>
    <w:pPr>
      <w:spacing w:after="0"/>
      <w:ind w:left="173" w:right="259"/>
    </w:pPr>
    <w:tblPr>
      <w:tblBorders>
        <w:top w:val="single" w:sz="4" w:space="0" w:color="F9DF99"/>
        <w:left w:val="single" w:sz="4" w:space="0" w:color="F9DF99"/>
        <w:bottom w:val="single" w:sz="4" w:space="0" w:color="F9DF99"/>
        <w:right w:val="single" w:sz="4" w:space="0" w:color="F9DF99"/>
      </w:tblBorders>
      <w:tblCellMar>
        <w:top w:w="173" w:type="dxa"/>
        <w:left w:w="58" w:type="dxa"/>
        <w:bottom w:w="259" w:type="dxa"/>
        <w:right w:w="58" w:type="dxa"/>
      </w:tblCellMar>
    </w:tblPr>
    <w:tcPr>
      <w:shd w:val="clear" w:color="auto" w:fill="FFFFE0"/>
    </w:tcPr>
  </w:style>
  <w:style w:type="character" w:styleId="BesuchterLink">
    <w:name w:val="FollowedHyperlink"/>
    <w:basedOn w:val="Absatz-Standardschriftart"/>
    <w:semiHidden/>
    <w:unhideWhenUsed/>
    <w:rsid w:val="00CA39CC"/>
    <w:rPr>
      <w:color w:val="800080" w:themeColor="followedHyperlink"/>
      <w:u w:val="single"/>
    </w:rPr>
  </w:style>
  <w:style w:type="paragraph" w:styleId="berarbeitung">
    <w:name w:val="Revision"/>
    <w:hidden/>
    <w:uiPriority w:val="99"/>
    <w:semiHidden/>
    <w:rsid w:val="00810868"/>
    <w:pPr>
      <w:spacing w:after="0" w:line="240" w:lineRule="auto"/>
    </w:pPr>
    <w:rPr>
      <w:rFonts w:ascii="DB Office" w:eastAsia="Times New Roman" w:hAnsi="DB Office" w:cs="Times New Roman"/>
      <w:color w:val="000000"/>
      <w:sz w:val="22"/>
      <w:szCs w:val="20"/>
      <w:lang w:val="de-DE" w:eastAsia="de-DE"/>
    </w:rPr>
  </w:style>
  <w:style w:type="character" w:styleId="Kommentarzeichen">
    <w:name w:val="annotation reference"/>
    <w:basedOn w:val="Absatz-Standardschriftart"/>
    <w:unhideWhenUsed/>
    <w:rsid w:val="00D4298E"/>
    <w:rPr>
      <w:sz w:val="16"/>
      <w:szCs w:val="16"/>
    </w:rPr>
  </w:style>
  <w:style w:type="paragraph" w:styleId="Kommentartext">
    <w:name w:val="annotation text"/>
    <w:basedOn w:val="Standard"/>
    <w:link w:val="KommentartextZchn"/>
    <w:unhideWhenUsed/>
    <w:rsid w:val="00D4298E"/>
    <w:rPr>
      <w:sz w:val="20"/>
    </w:rPr>
  </w:style>
  <w:style w:type="character" w:customStyle="1" w:styleId="KommentartextZchn">
    <w:name w:val="Kommentartext Zchn"/>
    <w:basedOn w:val="Absatz-Standardschriftart"/>
    <w:link w:val="Kommentartext"/>
    <w:rsid w:val="00D4298E"/>
    <w:rPr>
      <w:rFonts w:ascii="DB Office" w:eastAsia="Times New Roman" w:hAnsi="DB Office" w:cs="Times New Roman"/>
      <w:color w:val="000000"/>
      <w:sz w:val="20"/>
      <w:szCs w:val="20"/>
      <w:lang w:val="de-DE" w:eastAsia="de-DE"/>
    </w:rPr>
  </w:style>
  <w:style w:type="paragraph" w:styleId="Kommentarthema">
    <w:name w:val="annotation subject"/>
    <w:basedOn w:val="Kommentartext"/>
    <w:next w:val="Kommentartext"/>
    <w:link w:val="KommentarthemaZchn"/>
    <w:semiHidden/>
    <w:unhideWhenUsed/>
    <w:rsid w:val="00D4298E"/>
    <w:rPr>
      <w:b/>
      <w:bCs/>
    </w:rPr>
  </w:style>
  <w:style w:type="character" w:customStyle="1" w:styleId="KommentarthemaZchn">
    <w:name w:val="Kommentarthema Zchn"/>
    <w:basedOn w:val="KommentartextZchn"/>
    <w:link w:val="Kommentarthema"/>
    <w:semiHidden/>
    <w:rsid w:val="00D4298E"/>
    <w:rPr>
      <w:rFonts w:ascii="DB Office" w:eastAsia="Times New Roman" w:hAnsi="DB Office" w:cs="Times New Roman"/>
      <w:b/>
      <w:bCs/>
      <w:color w:val="000000"/>
      <w:sz w:val="20"/>
      <w:szCs w:val="20"/>
      <w:lang w:val="de-DE" w:eastAsia="de-DE"/>
    </w:rPr>
  </w:style>
  <w:style w:type="paragraph" w:customStyle="1" w:styleId="TextkrperTabelle5111">
    <w:name w:val="Textkörper_Tabelle5111"/>
    <w:basedOn w:val="Textkrper"/>
    <w:qFormat/>
    <w:rsid w:val="00D7407C"/>
    <w:pPr>
      <w:spacing w:after="0"/>
      <w:jc w:val="left"/>
    </w:pPr>
  </w:style>
  <w:style w:type="paragraph" w:customStyle="1" w:styleId="Headline1">
    <w:name w:val="Headline 1"/>
    <w:basedOn w:val="Standard"/>
    <w:next w:val="Standard"/>
    <w:rsid w:val="00A42BF8"/>
    <w:pPr>
      <w:spacing w:after="0"/>
      <w:ind w:right="-2"/>
      <w:jc w:val="left"/>
    </w:pPr>
    <w:rPr>
      <w:sz w:val="44"/>
      <w:szCs w:val="44"/>
    </w:rPr>
  </w:style>
  <w:style w:type="paragraph" w:customStyle="1" w:styleId="TableText">
    <w:name w:val="TableText"/>
    <w:basedOn w:val="Standard"/>
    <w:rsid w:val="007175BA"/>
    <w:pPr>
      <w:keepLines/>
      <w:numPr>
        <w:numId w:val="48"/>
      </w:numPr>
      <w:tabs>
        <w:tab w:val="clear" w:pos="363"/>
      </w:tabs>
      <w:overflowPunct w:val="0"/>
      <w:autoSpaceDE w:val="0"/>
      <w:autoSpaceDN w:val="0"/>
      <w:adjustRightInd w:val="0"/>
      <w:spacing w:before="60" w:after="60"/>
      <w:ind w:left="0" w:firstLine="0"/>
      <w:jc w:val="left"/>
      <w:textAlignment w:val="baseline"/>
    </w:pPr>
    <w:rPr>
      <w:rFonts w:ascii="Gill Sans Light" w:hAnsi="Gill Sans Light" w:cs="Arial"/>
      <w:sz w:val="20"/>
      <w:lang w:val="en-GB" w:eastAsia="en-US"/>
    </w:rPr>
  </w:style>
  <w:style w:type="paragraph" w:customStyle="1" w:styleId="Bildunterschrift7pt">
    <w:name w:val="Bildunterschrift_7pt"/>
    <w:basedOn w:val="Standard"/>
    <w:rsid w:val="007175BA"/>
    <w:pPr>
      <w:tabs>
        <w:tab w:val="right" w:pos="9498"/>
      </w:tabs>
      <w:spacing w:before="120"/>
      <w:jc w:val="left"/>
    </w:pPr>
    <w:rPr>
      <w:sz w:val="14"/>
      <w:szCs w:val="14"/>
    </w:rPr>
  </w:style>
  <w:style w:type="paragraph" w:customStyle="1" w:styleId="TextkrpergrauTabelle">
    <w:name w:val="Textkörper grau Tabelle"/>
    <w:basedOn w:val="Standard"/>
    <w:qFormat/>
    <w:rsid w:val="008401DC"/>
    <w:pPr>
      <w:spacing w:after="0"/>
      <w:jc w:val="left"/>
    </w:pPr>
    <w:rPr>
      <w:color w:val="7F7F7F"/>
    </w:rPr>
  </w:style>
  <w:style w:type="paragraph" w:styleId="StandardWeb">
    <w:name w:val="Normal (Web)"/>
    <w:basedOn w:val="Standard"/>
    <w:uiPriority w:val="99"/>
    <w:unhideWhenUsed/>
    <w:rsid w:val="00E86CE6"/>
    <w:pPr>
      <w:spacing w:before="100" w:beforeAutospacing="1" w:after="100" w:afterAutospacing="1"/>
      <w:jc w:val="left"/>
    </w:pPr>
    <w:rPr>
      <w:rFonts w:ascii="Times New Roman" w:hAnsi="Times New Roman"/>
      <w:color w:val="auto"/>
      <w:sz w:val="24"/>
      <w:szCs w:val="24"/>
    </w:rPr>
  </w:style>
  <w:style w:type="paragraph" w:customStyle="1" w:styleId="TextkrpergrauTabelle5111">
    <w:name w:val="Textkörper grau Tabelle5111"/>
    <w:basedOn w:val="Standard"/>
    <w:qFormat/>
    <w:rsid w:val="000D73D2"/>
    <w:pPr>
      <w:spacing w:after="0"/>
      <w:jc w:val="left"/>
    </w:pPr>
    <w:rPr>
      <w:color w:val="7F7F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027900">
      <w:bodyDiv w:val="1"/>
      <w:marLeft w:val="0"/>
      <w:marRight w:val="0"/>
      <w:marTop w:val="0"/>
      <w:marBottom w:val="0"/>
      <w:divBdr>
        <w:top w:val="none" w:sz="0" w:space="0" w:color="auto"/>
        <w:left w:val="none" w:sz="0" w:space="0" w:color="auto"/>
        <w:bottom w:val="none" w:sz="0" w:space="0" w:color="auto"/>
        <w:right w:val="none" w:sz="0" w:space="0" w:color="auto"/>
      </w:divBdr>
    </w:div>
    <w:div w:id="635447976">
      <w:bodyDiv w:val="1"/>
      <w:marLeft w:val="0"/>
      <w:marRight w:val="0"/>
      <w:marTop w:val="0"/>
      <w:marBottom w:val="0"/>
      <w:divBdr>
        <w:top w:val="none" w:sz="0" w:space="0" w:color="auto"/>
        <w:left w:val="none" w:sz="0" w:space="0" w:color="auto"/>
        <w:bottom w:val="none" w:sz="0" w:space="0" w:color="auto"/>
        <w:right w:val="none" w:sz="0" w:space="0" w:color="auto"/>
      </w:divBdr>
      <w:divsChild>
        <w:div w:id="1175656691">
          <w:marLeft w:val="547"/>
          <w:marRight w:val="0"/>
          <w:marTop w:val="0"/>
          <w:marBottom w:val="0"/>
          <w:divBdr>
            <w:top w:val="none" w:sz="0" w:space="0" w:color="auto"/>
            <w:left w:val="none" w:sz="0" w:space="0" w:color="auto"/>
            <w:bottom w:val="none" w:sz="0" w:space="0" w:color="auto"/>
            <w:right w:val="none" w:sz="0" w:space="0" w:color="auto"/>
          </w:divBdr>
        </w:div>
      </w:divsChild>
    </w:div>
    <w:div w:id="636185236">
      <w:bodyDiv w:val="1"/>
      <w:marLeft w:val="0"/>
      <w:marRight w:val="0"/>
      <w:marTop w:val="0"/>
      <w:marBottom w:val="0"/>
      <w:divBdr>
        <w:top w:val="none" w:sz="0" w:space="0" w:color="auto"/>
        <w:left w:val="none" w:sz="0" w:space="0" w:color="auto"/>
        <w:bottom w:val="none" w:sz="0" w:space="0" w:color="auto"/>
        <w:right w:val="none" w:sz="0" w:space="0" w:color="auto"/>
      </w:divBdr>
    </w:div>
    <w:div w:id="770777505">
      <w:bodyDiv w:val="1"/>
      <w:marLeft w:val="0"/>
      <w:marRight w:val="0"/>
      <w:marTop w:val="0"/>
      <w:marBottom w:val="0"/>
      <w:divBdr>
        <w:top w:val="none" w:sz="0" w:space="0" w:color="auto"/>
        <w:left w:val="none" w:sz="0" w:space="0" w:color="auto"/>
        <w:bottom w:val="none" w:sz="0" w:space="0" w:color="auto"/>
        <w:right w:val="none" w:sz="0" w:space="0" w:color="auto"/>
      </w:divBdr>
      <w:divsChild>
        <w:div w:id="1847136513">
          <w:marLeft w:val="547"/>
          <w:marRight w:val="0"/>
          <w:marTop w:val="0"/>
          <w:marBottom w:val="0"/>
          <w:divBdr>
            <w:top w:val="none" w:sz="0" w:space="0" w:color="auto"/>
            <w:left w:val="none" w:sz="0" w:space="0" w:color="auto"/>
            <w:bottom w:val="none" w:sz="0" w:space="0" w:color="auto"/>
            <w:right w:val="none" w:sz="0" w:space="0" w:color="auto"/>
          </w:divBdr>
        </w:div>
        <w:div w:id="170414121">
          <w:marLeft w:val="547"/>
          <w:marRight w:val="0"/>
          <w:marTop w:val="0"/>
          <w:marBottom w:val="0"/>
          <w:divBdr>
            <w:top w:val="none" w:sz="0" w:space="0" w:color="auto"/>
            <w:left w:val="none" w:sz="0" w:space="0" w:color="auto"/>
            <w:bottom w:val="none" w:sz="0" w:space="0" w:color="auto"/>
            <w:right w:val="none" w:sz="0" w:space="0" w:color="auto"/>
          </w:divBdr>
        </w:div>
        <w:div w:id="1610812846">
          <w:marLeft w:val="547"/>
          <w:marRight w:val="0"/>
          <w:marTop w:val="0"/>
          <w:marBottom w:val="0"/>
          <w:divBdr>
            <w:top w:val="none" w:sz="0" w:space="0" w:color="auto"/>
            <w:left w:val="none" w:sz="0" w:space="0" w:color="auto"/>
            <w:bottom w:val="none" w:sz="0" w:space="0" w:color="auto"/>
            <w:right w:val="none" w:sz="0" w:space="0" w:color="auto"/>
          </w:divBdr>
        </w:div>
        <w:div w:id="498278127">
          <w:marLeft w:val="1166"/>
          <w:marRight w:val="0"/>
          <w:marTop w:val="0"/>
          <w:marBottom w:val="0"/>
          <w:divBdr>
            <w:top w:val="none" w:sz="0" w:space="0" w:color="auto"/>
            <w:left w:val="none" w:sz="0" w:space="0" w:color="auto"/>
            <w:bottom w:val="none" w:sz="0" w:space="0" w:color="auto"/>
            <w:right w:val="none" w:sz="0" w:space="0" w:color="auto"/>
          </w:divBdr>
        </w:div>
        <w:div w:id="1798837476">
          <w:marLeft w:val="1166"/>
          <w:marRight w:val="0"/>
          <w:marTop w:val="0"/>
          <w:marBottom w:val="0"/>
          <w:divBdr>
            <w:top w:val="none" w:sz="0" w:space="0" w:color="auto"/>
            <w:left w:val="none" w:sz="0" w:space="0" w:color="auto"/>
            <w:bottom w:val="none" w:sz="0" w:space="0" w:color="auto"/>
            <w:right w:val="none" w:sz="0" w:space="0" w:color="auto"/>
          </w:divBdr>
        </w:div>
        <w:div w:id="1183939054">
          <w:marLeft w:val="1166"/>
          <w:marRight w:val="0"/>
          <w:marTop w:val="0"/>
          <w:marBottom w:val="0"/>
          <w:divBdr>
            <w:top w:val="none" w:sz="0" w:space="0" w:color="auto"/>
            <w:left w:val="none" w:sz="0" w:space="0" w:color="auto"/>
            <w:bottom w:val="none" w:sz="0" w:space="0" w:color="auto"/>
            <w:right w:val="none" w:sz="0" w:space="0" w:color="auto"/>
          </w:divBdr>
        </w:div>
        <w:div w:id="1523476449">
          <w:marLeft w:val="1800"/>
          <w:marRight w:val="0"/>
          <w:marTop w:val="0"/>
          <w:marBottom w:val="0"/>
          <w:divBdr>
            <w:top w:val="none" w:sz="0" w:space="0" w:color="auto"/>
            <w:left w:val="none" w:sz="0" w:space="0" w:color="auto"/>
            <w:bottom w:val="none" w:sz="0" w:space="0" w:color="auto"/>
            <w:right w:val="none" w:sz="0" w:space="0" w:color="auto"/>
          </w:divBdr>
        </w:div>
        <w:div w:id="177234570">
          <w:marLeft w:val="1800"/>
          <w:marRight w:val="0"/>
          <w:marTop w:val="0"/>
          <w:marBottom w:val="0"/>
          <w:divBdr>
            <w:top w:val="none" w:sz="0" w:space="0" w:color="auto"/>
            <w:left w:val="none" w:sz="0" w:space="0" w:color="auto"/>
            <w:bottom w:val="none" w:sz="0" w:space="0" w:color="auto"/>
            <w:right w:val="none" w:sz="0" w:space="0" w:color="auto"/>
          </w:divBdr>
        </w:div>
        <w:div w:id="948777842">
          <w:marLeft w:val="1800"/>
          <w:marRight w:val="0"/>
          <w:marTop w:val="0"/>
          <w:marBottom w:val="0"/>
          <w:divBdr>
            <w:top w:val="none" w:sz="0" w:space="0" w:color="auto"/>
            <w:left w:val="none" w:sz="0" w:space="0" w:color="auto"/>
            <w:bottom w:val="none" w:sz="0" w:space="0" w:color="auto"/>
            <w:right w:val="none" w:sz="0" w:space="0" w:color="auto"/>
          </w:divBdr>
        </w:div>
        <w:div w:id="1969166221">
          <w:marLeft w:val="1800"/>
          <w:marRight w:val="0"/>
          <w:marTop w:val="0"/>
          <w:marBottom w:val="0"/>
          <w:divBdr>
            <w:top w:val="none" w:sz="0" w:space="0" w:color="auto"/>
            <w:left w:val="none" w:sz="0" w:space="0" w:color="auto"/>
            <w:bottom w:val="none" w:sz="0" w:space="0" w:color="auto"/>
            <w:right w:val="none" w:sz="0" w:space="0" w:color="auto"/>
          </w:divBdr>
        </w:div>
        <w:div w:id="659621300">
          <w:marLeft w:val="1800"/>
          <w:marRight w:val="0"/>
          <w:marTop w:val="0"/>
          <w:marBottom w:val="0"/>
          <w:divBdr>
            <w:top w:val="none" w:sz="0" w:space="0" w:color="auto"/>
            <w:left w:val="none" w:sz="0" w:space="0" w:color="auto"/>
            <w:bottom w:val="none" w:sz="0" w:space="0" w:color="auto"/>
            <w:right w:val="none" w:sz="0" w:space="0" w:color="auto"/>
          </w:divBdr>
        </w:div>
        <w:div w:id="1616016067">
          <w:marLeft w:val="1800"/>
          <w:marRight w:val="0"/>
          <w:marTop w:val="0"/>
          <w:marBottom w:val="0"/>
          <w:divBdr>
            <w:top w:val="none" w:sz="0" w:space="0" w:color="auto"/>
            <w:left w:val="none" w:sz="0" w:space="0" w:color="auto"/>
            <w:bottom w:val="none" w:sz="0" w:space="0" w:color="auto"/>
            <w:right w:val="none" w:sz="0" w:space="0" w:color="auto"/>
          </w:divBdr>
        </w:div>
        <w:div w:id="1235971867">
          <w:marLeft w:val="1800"/>
          <w:marRight w:val="0"/>
          <w:marTop w:val="0"/>
          <w:marBottom w:val="0"/>
          <w:divBdr>
            <w:top w:val="none" w:sz="0" w:space="0" w:color="auto"/>
            <w:left w:val="none" w:sz="0" w:space="0" w:color="auto"/>
            <w:bottom w:val="none" w:sz="0" w:space="0" w:color="auto"/>
            <w:right w:val="none" w:sz="0" w:space="0" w:color="auto"/>
          </w:divBdr>
        </w:div>
        <w:div w:id="1505586713">
          <w:marLeft w:val="2520"/>
          <w:marRight w:val="0"/>
          <w:marTop w:val="0"/>
          <w:marBottom w:val="0"/>
          <w:divBdr>
            <w:top w:val="none" w:sz="0" w:space="0" w:color="auto"/>
            <w:left w:val="none" w:sz="0" w:space="0" w:color="auto"/>
            <w:bottom w:val="none" w:sz="0" w:space="0" w:color="auto"/>
            <w:right w:val="none" w:sz="0" w:space="0" w:color="auto"/>
          </w:divBdr>
        </w:div>
        <w:div w:id="1491485698">
          <w:marLeft w:val="2520"/>
          <w:marRight w:val="0"/>
          <w:marTop w:val="0"/>
          <w:marBottom w:val="0"/>
          <w:divBdr>
            <w:top w:val="none" w:sz="0" w:space="0" w:color="auto"/>
            <w:left w:val="none" w:sz="0" w:space="0" w:color="auto"/>
            <w:bottom w:val="none" w:sz="0" w:space="0" w:color="auto"/>
            <w:right w:val="none" w:sz="0" w:space="0" w:color="auto"/>
          </w:divBdr>
        </w:div>
        <w:div w:id="1083375839">
          <w:marLeft w:val="2520"/>
          <w:marRight w:val="0"/>
          <w:marTop w:val="0"/>
          <w:marBottom w:val="0"/>
          <w:divBdr>
            <w:top w:val="none" w:sz="0" w:space="0" w:color="auto"/>
            <w:left w:val="none" w:sz="0" w:space="0" w:color="auto"/>
            <w:bottom w:val="none" w:sz="0" w:space="0" w:color="auto"/>
            <w:right w:val="none" w:sz="0" w:space="0" w:color="auto"/>
          </w:divBdr>
        </w:div>
        <w:div w:id="2066562488">
          <w:marLeft w:val="1166"/>
          <w:marRight w:val="0"/>
          <w:marTop w:val="0"/>
          <w:marBottom w:val="0"/>
          <w:divBdr>
            <w:top w:val="none" w:sz="0" w:space="0" w:color="auto"/>
            <w:left w:val="none" w:sz="0" w:space="0" w:color="auto"/>
            <w:bottom w:val="none" w:sz="0" w:space="0" w:color="auto"/>
            <w:right w:val="none" w:sz="0" w:space="0" w:color="auto"/>
          </w:divBdr>
        </w:div>
        <w:div w:id="1151751213">
          <w:marLeft w:val="1166"/>
          <w:marRight w:val="0"/>
          <w:marTop w:val="0"/>
          <w:marBottom w:val="0"/>
          <w:divBdr>
            <w:top w:val="none" w:sz="0" w:space="0" w:color="auto"/>
            <w:left w:val="none" w:sz="0" w:space="0" w:color="auto"/>
            <w:bottom w:val="none" w:sz="0" w:space="0" w:color="auto"/>
            <w:right w:val="none" w:sz="0" w:space="0" w:color="auto"/>
          </w:divBdr>
        </w:div>
        <w:div w:id="790443331">
          <w:marLeft w:val="1166"/>
          <w:marRight w:val="0"/>
          <w:marTop w:val="0"/>
          <w:marBottom w:val="0"/>
          <w:divBdr>
            <w:top w:val="none" w:sz="0" w:space="0" w:color="auto"/>
            <w:left w:val="none" w:sz="0" w:space="0" w:color="auto"/>
            <w:bottom w:val="none" w:sz="0" w:space="0" w:color="auto"/>
            <w:right w:val="none" w:sz="0" w:space="0" w:color="auto"/>
          </w:divBdr>
        </w:div>
        <w:div w:id="139076898">
          <w:marLeft w:val="1166"/>
          <w:marRight w:val="0"/>
          <w:marTop w:val="0"/>
          <w:marBottom w:val="0"/>
          <w:divBdr>
            <w:top w:val="none" w:sz="0" w:space="0" w:color="auto"/>
            <w:left w:val="none" w:sz="0" w:space="0" w:color="auto"/>
            <w:bottom w:val="none" w:sz="0" w:space="0" w:color="auto"/>
            <w:right w:val="none" w:sz="0" w:space="0" w:color="auto"/>
          </w:divBdr>
        </w:div>
        <w:div w:id="1935555779">
          <w:marLeft w:val="1166"/>
          <w:marRight w:val="0"/>
          <w:marTop w:val="0"/>
          <w:marBottom w:val="0"/>
          <w:divBdr>
            <w:top w:val="none" w:sz="0" w:space="0" w:color="auto"/>
            <w:left w:val="none" w:sz="0" w:space="0" w:color="auto"/>
            <w:bottom w:val="none" w:sz="0" w:space="0" w:color="auto"/>
            <w:right w:val="none" w:sz="0" w:space="0" w:color="auto"/>
          </w:divBdr>
        </w:div>
        <w:div w:id="1985160541">
          <w:marLeft w:val="1166"/>
          <w:marRight w:val="0"/>
          <w:marTop w:val="0"/>
          <w:marBottom w:val="0"/>
          <w:divBdr>
            <w:top w:val="none" w:sz="0" w:space="0" w:color="auto"/>
            <w:left w:val="none" w:sz="0" w:space="0" w:color="auto"/>
            <w:bottom w:val="none" w:sz="0" w:space="0" w:color="auto"/>
            <w:right w:val="none" w:sz="0" w:space="0" w:color="auto"/>
          </w:divBdr>
        </w:div>
        <w:div w:id="1257595888">
          <w:marLeft w:val="1166"/>
          <w:marRight w:val="0"/>
          <w:marTop w:val="0"/>
          <w:marBottom w:val="0"/>
          <w:divBdr>
            <w:top w:val="none" w:sz="0" w:space="0" w:color="auto"/>
            <w:left w:val="none" w:sz="0" w:space="0" w:color="auto"/>
            <w:bottom w:val="none" w:sz="0" w:space="0" w:color="auto"/>
            <w:right w:val="none" w:sz="0" w:space="0" w:color="auto"/>
          </w:divBdr>
        </w:div>
        <w:div w:id="642126879">
          <w:marLeft w:val="1166"/>
          <w:marRight w:val="0"/>
          <w:marTop w:val="0"/>
          <w:marBottom w:val="0"/>
          <w:divBdr>
            <w:top w:val="none" w:sz="0" w:space="0" w:color="auto"/>
            <w:left w:val="none" w:sz="0" w:space="0" w:color="auto"/>
            <w:bottom w:val="none" w:sz="0" w:space="0" w:color="auto"/>
            <w:right w:val="none" w:sz="0" w:space="0" w:color="auto"/>
          </w:divBdr>
        </w:div>
        <w:div w:id="145898982">
          <w:marLeft w:val="1166"/>
          <w:marRight w:val="0"/>
          <w:marTop w:val="0"/>
          <w:marBottom w:val="0"/>
          <w:divBdr>
            <w:top w:val="none" w:sz="0" w:space="0" w:color="auto"/>
            <w:left w:val="none" w:sz="0" w:space="0" w:color="auto"/>
            <w:bottom w:val="none" w:sz="0" w:space="0" w:color="auto"/>
            <w:right w:val="none" w:sz="0" w:space="0" w:color="auto"/>
          </w:divBdr>
        </w:div>
        <w:div w:id="933784002">
          <w:marLeft w:val="1166"/>
          <w:marRight w:val="0"/>
          <w:marTop w:val="0"/>
          <w:marBottom w:val="0"/>
          <w:divBdr>
            <w:top w:val="none" w:sz="0" w:space="0" w:color="auto"/>
            <w:left w:val="none" w:sz="0" w:space="0" w:color="auto"/>
            <w:bottom w:val="none" w:sz="0" w:space="0" w:color="auto"/>
            <w:right w:val="none" w:sz="0" w:space="0" w:color="auto"/>
          </w:divBdr>
        </w:div>
        <w:div w:id="1101222152">
          <w:marLeft w:val="1166"/>
          <w:marRight w:val="0"/>
          <w:marTop w:val="0"/>
          <w:marBottom w:val="0"/>
          <w:divBdr>
            <w:top w:val="none" w:sz="0" w:space="0" w:color="auto"/>
            <w:left w:val="none" w:sz="0" w:space="0" w:color="auto"/>
            <w:bottom w:val="none" w:sz="0" w:space="0" w:color="auto"/>
            <w:right w:val="none" w:sz="0" w:space="0" w:color="auto"/>
          </w:divBdr>
        </w:div>
        <w:div w:id="639766300">
          <w:marLeft w:val="1166"/>
          <w:marRight w:val="0"/>
          <w:marTop w:val="0"/>
          <w:marBottom w:val="0"/>
          <w:divBdr>
            <w:top w:val="none" w:sz="0" w:space="0" w:color="auto"/>
            <w:left w:val="none" w:sz="0" w:space="0" w:color="auto"/>
            <w:bottom w:val="none" w:sz="0" w:space="0" w:color="auto"/>
            <w:right w:val="none" w:sz="0" w:space="0" w:color="auto"/>
          </w:divBdr>
        </w:div>
      </w:divsChild>
    </w:div>
    <w:div w:id="1464732754">
      <w:bodyDiv w:val="1"/>
      <w:marLeft w:val="0"/>
      <w:marRight w:val="0"/>
      <w:marTop w:val="0"/>
      <w:marBottom w:val="0"/>
      <w:divBdr>
        <w:top w:val="none" w:sz="0" w:space="0" w:color="auto"/>
        <w:left w:val="none" w:sz="0" w:space="0" w:color="auto"/>
        <w:bottom w:val="none" w:sz="0" w:space="0" w:color="auto"/>
        <w:right w:val="none" w:sz="0" w:space="0" w:color="auto"/>
      </w:divBdr>
    </w:div>
    <w:div w:id="1529489830">
      <w:bodyDiv w:val="1"/>
      <w:marLeft w:val="0"/>
      <w:marRight w:val="0"/>
      <w:marTop w:val="0"/>
      <w:marBottom w:val="0"/>
      <w:divBdr>
        <w:top w:val="none" w:sz="0" w:space="0" w:color="auto"/>
        <w:left w:val="none" w:sz="0" w:space="0" w:color="auto"/>
        <w:bottom w:val="none" w:sz="0" w:space="0" w:color="auto"/>
        <w:right w:val="none" w:sz="0" w:space="0" w:color="auto"/>
      </w:divBdr>
      <w:divsChild>
        <w:div w:id="1622110848">
          <w:marLeft w:val="547"/>
          <w:marRight w:val="0"/>
          <w:marTop w:val="0"/>
          <w:marBottom w:val="0"/>
          <w:divBdr>
            <w:top w:val="none" w:sz="0" w:space="0" w:color="auto"/>
            <w:left w:val="none" w:sz="0" w:space="0" w:color="auto"/>
            <w:bottom w:val="none" w:sz="0" w:space="0" w:color="auto"/>
            <w:right w:val="none" w:sz="0" w:space="0" w:color="auto"/>
          </w:divBdr>
        </w:div>
        <w:div w:id="1743525472">
          <w:marLeft w:val="547"/>
          <w:marRight w:val="0"/>
          <w:marTop w:val="0"/>
          <w:marBottom w:val="0"/>
          <w:divBdr>
            <w:top w:val="none" w:sz="0" w:space="0" w:color="auto"/>
            <w:left w:val="none" w:sz="0" w:space="0" w:color="auto"/>
            <w:bottom w:val="none" w:sz="0" w:space="0" w:color="auto"/>
            <w:right w:val="none" w:sz="0" w:space="0" w:color="auto"/>
          </w:divBdr>
        </w:div>
        <w:div w:id="1638027715">
          <w:marLeft w:val="547"/>
          <w:marRight w:val="0"/>
          <w:marTop w:val="0"/>
          <w:marBottom w:val="0"/>
          <w:divBdr>
            <w:top w:val="none" w:sz="0" w:space="0" w:color="auto"/>
            <w:left w:val="none" w:sz="0" w:space="0" w:color="auto"/>
            <w:bottom w:val="none" w:sz="0" w:space="0" w:color="auto"/>
            <w:right w:val="none" w:sz="0" w:space="0" w:color="auto"/>
          </w:divBdr>
        </w:div>
        <w:div w:id="2023042104">
          <w:marLeft w:val="1166"/>
          <w:marRight w:val="0"/>
          <w:marTop w:val="0"/>
          <w:marBottom w:val="0"/>
          <w:divBdr>
            <w:top w:val="none" w:sz="0" w:space="0" w:color="auto"/>
            <w:left w:val="none" w:sz="0" w:space="0" w:color="auto"/>
            <w:bottom w:val="none" w:sz="0" w:space="0" w:color="auto"/>
            <w:right w:val="none" w:sz="0" w:space="0" w:color="auto"/>
          </w:divBdr>
        </w:div>
        <w:div w:id="509560561">
          <w:marLeft w:val="1166"/>
          <w:marRight w:val="0"/>
          <w:marTop w:val="0"/>
          <w:marBottom w:val="0"/>
          <w:divBdr>
            <w:top w:val="none" w:sz="0" w:space="0" w:color="auto"/>
            <w:left w:val="none" w:sz="0" w:space="0" w:color="auto"/>
            <w:bottom w:val="none" w:sz="0" w:space="0" w:color="auto"/>
            <w:right w:val="none" w:sz="0" w:space="0" w:color="auto"/>
          </w:divBdr>
        </w:div>
        <w:div w:id="1247962206">
          <w:marLeft w:val="1166"/>
          <w:marRight w:val="0"/>
          <w:marTop w:val="0"/>
          <w:marBottom w:val="0"/>
          <w:divBdr>
            <w:top w:val="none" w:sz="0" w:space="0" w:color="auto"/>
            <w:left w:val="none" w:sz="0" w:space="0" w:color="auto"/>
            <w:bottom w:val="none" w:sz="0" w:space="0" w:color="auto"/>
            <w:right w:val="none" w:sz="0" w:space="0" w:color="auto"/>
          </w:divBdr>
        </w:div>
        <w:div w:id="1175726120">
          <w:marLeft w:val="1800"/>
          <w:marRight w:val="0"/>
          <w:marTop w:val="0"/>
          <w:marBottom w:val="0"/>
          <w:divBdr>
            <w:top w:val="none" w:sz="0" w:space="0" w:color="auto"/>
            <w:left w:val="none" w:sz="0" w:space="0" w:color="auto"/>
            <w:bottom w:val="none" w:sz="0" w:space="0" w:color="auto"/>
            <w:right w:val="none" w:sz="0" w:space="0" w:color="auto"/>
          </w:divBdr>
        </w:div>
        <w:div w:id="1669481243">
          <w:marLeft w:val="1800"/>
          <w:marRight w:val="0"/>
          <w:marTop w:val="0"/>
          <w:marBottom w:val="0"/>
          <w:divBdr>
            <w:top w:val="none" w:sz="0" w:space="0" w:color="auto"/>
            <w:left w:val="none" w:sz="0" w:space="0" w:color="auto"/>
            <w:bottom w:val="none" w:sz="0" w:space="0" w:color="auto"/>
            <w:right w:val="none" w:sz="0" w:space="0" w:color="auto"/>
          </w:divBdr>
        </w:div>
        <w:div w:id="644436189">
          <w:marLeft w:val="1800"/>
          <w:marRight w:val="0"/>
          <w:marTop w:val="0"/>
          <w:marBottom w:val="0"/>
          <w:divBdr>
            <w:top w:val="none" w:sz="0" w:space="0" w:color="auto"/>
            <w:left w:val="none" w:sz="0" w:space="0" w:color="auto"/>
            <w:bottom w:val="none" w:sz="0" w:space="0" w:color="auto"/>
            <w:right w:val="none" w:sz="0" w:space="0" w:color="auto"/>
          </w:divBdr>
        </w:div>
        <w:div w:id="296642230">
          <w:marLeft w:val="1800"/>
          <w:marRight w:val="0"/>
          <w:marTop w:val="0"/>
          <w:marBottom w:val="0"/>
          <w:divBdr>
            <w:top w:val="none" w:sz="0" w:space="0" w:color="auto"/>
            <w:left w:val="none" w:sz="0" w:space="0" w:color="auto"/>
            <w:bottom w:val="none" w:sz="0" w:space="0" w:color="auto"/>
            <w:right w:val="none" w:sz="0" w:space="0" w:color="auto"/>
          </w:divBdr>
        </w:div>
        <w:div w:id="2045211915">
          <w:marLeft w:val="1800"/>
          <w:marRight w:val="0"/>
          <w:marTop w:val="0"/>
          <w:marBottom w:val="0"/>
          <w:divBdr>
            <w:top w:val="none" w:sz="0" w:space="0" w:color="auto"/>
            <w:left w:val="none" w:sz="0" w:space="0" w:color="auto"/>
            <w:bottom w:val="none" w:sz="0" w:space="0" w:color="auto"/>
            <w:right w:val="none" w:sz="0" w:space="0" w:color="auto"/>
          </w:divBdr>
        </w:div>
        <w:div w:id="1084260313">
          <w:marLeft w:val="1800"/>
          <w:marRight w:val="0"/>
          <w:marTop w:val="0"/>
          <w:marBottom w:val="0"/>
          <w:divBdr>
            <w:top w:val="none" w:sz="0" w:space="0" w:color="auto"/>
            <w:left w:val="none" w:sz="0" w:space="0" w:color="auto"/>
            <w:bottom w:val="none" w:sz="0" w:space="0" w:color="auto"/>
            <w:right w:val="none" w:sz="0" w:space="0" w:color="auto"/>
          </w:divBdr>
        </w:div>
        <w:div w:id="958727123">
          <w:marLeft w:val="1800"/>
          <w:marRight w:val="0"/>
          <w:marTop w:val="0"/>
          <w:marBottom w:val="0"/>
          <w:divBdr>
            <w:top w:val="none" w:sz="0" w:space="0" w:color="auto"/>
            <w:left w:val="none" w:sz="0" w:space="0" w:color="auto"/>
            <w:bottom w:val="none" w:sz="0" w:space="0" w:color="auto"/>
            <w:right w:val="none" w:sz="0" w:space="0" w:color="auto"/>
          </w:divBdr>
        </w:div>
        <w:div w:id="90972435">
          <w:marLeft w:val="2520"/>
          <w:marRight w:val="0"/>
          <w:marTop w:val="0"/>
          <w:marBottom w:val="0"/>
          <w:divBdr>
            <w:top w:val="none" w:sz="0" w:space="0" w:color="auto"/>
            <w:left w:val="none" w:sz="0" w:space="0" w:color="auto"/>
            <w:bottom w:val="none" w:sz="0" w:space="0" w:color="auto"/>
            <w:right w:val="none" w:sz="0" w:space="0" w:color="auto"/>
          </w:divBdr>
        </w:div>
        <w:div w:id="620961635">
          <w:marLeft w:val="2520"/>
          <w:marRight w:val="0"/>
          <w:marTop w:val="0"/>
          <w:marBottom w:val="0"/>
          <w:divBdr>
            <w:top w:val="none" w:sz="0" w:space="0" w:color="auto"/>
            <w:left w:val="none" w:sz="0" w:space="0" w:color="auto"/>
            <w:bottom w:val="none" w:sz="0" w:space="0" w:color="auto"/>
            <w:right w:val="none" w:sz="0" w:space="0" w:color="auto"/>
          </w:divBdr>
        </w:div>
        <w:div w:id="697661392">
          <w:marLeft w:val="2520"/>
          <w:marRight w:val="0"/>
          <w:marTop w:val="0"/>
          <w:marBottom w:val="0"/>
          <w:divBdr>
            <w:top w:val="none" w:sz="0" w:space="0" w:color="auto"/>
            <w:left w:val="none" w:sz="0" w:space="0" w:color="auto"/>
            <w:bottom w:val="none" w:sz="0" w:space="0" w:color="auto"/>
            <w:right w:val="none" w:sz="0" w:space="0" w:color="auto"/>
          </w:divBdr>
        </w:div>
        <w:div w:id="1069038008">
          <w:marLeft w:val="1166"/>
          <w:marRight w:val="0"/>
          <w:marTop w:val="0"/>
          <w:marBottom w:val="0"/>
          <w:divBdr>
            <w:top w:val="none" w:sz="0" w:space="0" w:color="auto"/>
            <w:left w:val="none" w:sz="0" w:space="0" w:color="auto"/>
            <w:bottom w:val="none" w:sz="0" w:space="0" w:color="auto"/>
            <w:right w:val="none" w:sz="0" w:space="0" w:color="auto"/>
          </w:divBdr>
        </w:div>
        <w:div w:id="319236894">
          <w:marLeft w:val="1166"/>
          <w:marRight w:val="0"/>
          <w:marTop w:val="0"/>
          <w:marBottom w:val="0"/>
          <w:divBdr>
            <w:top w:val="none" w:sz="0" w:space="0" w:color="auto"/>
            <w:left w:val="none" w:sz="0" w:space="0" w:color="auto"/>
            <w:bottom w:val="none" w:sz="0" w:space="0" w:color="auto"/>
            <w:right w:val="none" w:sz="0" w:space="0" w:color="auto"/>
          </w:divBdr>
        </w:div>
        <w:div w:id="809829945">
          <w:marLeft w:val="1166"/>
          <w:marRight w:val="0"/>
          <w:marTop w:val="0"/>
          <w:marBottom w:val="0"/>
          <w:divBdr>
            <w:top w:val="none" w:sz="0" w:space="0" w:color="auto"/>
            <w:left w:val="none" w:sz="0" w:space="0" w:color="auto"/>
            <w:bottom w:val="none" w:sz="0" w:space="0" w:color="auto"/>
            <w:right w:val="none" w:sz="0" w:space="0" w:color="auto"/>
          </w:divBdr>
        </w:div>
        <w:div w:id="1096826376">
          <w:marLeft w:val="1166"/>
          <w:marRight w:val="0"/>
          <w:marTop w:val="0"/>
          <w:marBottom w:val="0"/>
          <w:divBdr>
            <w:top w:val="none" w:sz="0" w:space="0" w:color="auto"/>
            <w:left w:val="none" w:sz="0" w:space="0" w:color="auto"/>
            <w:bottom w:val="none" w:sz="0" w:space="0" w:color="auto"/>
            <w:right w:val="none" w:sz="0" w:space="0" w:color="auto"/>
          </w:divBdr>
        </w:div>
        <w:div w:id="148374504">
          <w:marLeft w:val="1166"/>
          <w:marRight w:val="0"/>
          <w:marTop w:val="0"/>
          <w:marBottom w:val="0"/>
          <w:divBdr>
            <w:top w:val="none" w:sz="0" w:space="0" w:color="auto"/>
            <w:left w:val="none" w:sz="0" w:space="0" w:color="auto"/>
            <w:bottom w:val="none" w:sz="0" w:space="0" w:color="auto"/>
            <w:right w:val="none" w:sz="0" w:space="0" w:color="auto"/>
          </w:divBdr>
        </w:div>
        <w:div w:id="222067425">
          <w:marLeft w:val="1166"/>
          <w:marRight w:val="0"/>
          <w:marTop w:val="0"/>
          <w:marBottom w:val="0"/>
          <w:divBdr>
            <w:top w:val="none" w:sz="0" w:space="0" w:color="auto"/>
            <w:left w:val="none" w:sz="0" w:space="0" w:color="auto"/>
            <w:bottom w:val="none" w:sz="0" w:space="0" w:color="auto"/>
            <w:right w:val="none" w:sz="0" w:space="0" w:color="auto"/>
          </w:divBdr>
        </w:div>
        <w:div w:id="342124818">
          <w:marLeft w:val="1166"/>
          <w:marRight w:val="0"/>
          <w:marTop w:val="0"/>
          <w:marBottom w:val="0"/>
          <w:divBdr>
            <w:top w:val="none" w:sz="0" w:space="0" w:color="auto"/>
            <w:left w:val="none" w:sz="0" w:space="0" w:color="auto"/>
            <w:bottom w:val="none" w:sz="0" w:space="0" w:color="auto"/>
            <w:right w:val="none" w:sz="0" w:space="0" w:color="auto"/>
          </w:divBdr>
        </w:div>
        <w:div w:id="158277887">
          <w:marLeft w:val="1166"/>
          <w:marRight w:val="0"/>
          <w:marTop w:val="0"/>
          <w:marBottom w:val="0"/>
          <w:divBdr>
            <w:top w:val="none" w:sz="0" w:space="0" w:color="auto"/>
            <w:left w:val="none" w:sz="0" w:space="0" w:color="auto"/>
            <w:bottom w:val="none" w:sz="0" w:space="0" w:color="auto"/>
            <w:right w:val="none" w:sz="0" w:space="0" w:color="auto"/>
          </w:divBdr>
        </w:div>
        <w:div w:id="1584073049">
          <w:marLeft w:val="1166"/>
          <w:marRight w:val="0"/>
          <w:marTop w:val="0"/>
          <w:marBottom w:val="0"/>
          <w:divBdr>
            <w:top w:val="none" w:sz="0" w:space="0" w:color="auto"/>
            <w:left w:val="none" w:sz="0" w:space="0" w:color="auto"/>
            <w:bottom w:val="none" w:sz="0" w:space="0" w:color="auto"/>
            <w:right w:val="none" w:sz="0" w:space="0" w:color="auto"/>
          </w:divBdr>
        </w:div>
        <w:div w:id="979842449">
          <w:marLeft w:val="1166"/>
          <w:marRight w:val="0"/>
          <w:marTop w:val="0"/>
          <w:marBottom w:val="0"/>
          <w:divBdr>
            <w:top w:val="none" w:sz="0" w:space="0" w:color="auto"/>
            <w:left w:val="none" w:sz="0" w:space="0" w:color="auto"/>
            <w:bottom w:val="none" w:sz="0" w:space="0" w:color="auto"/>
            <w:right w:val="none" w:sz="0" w:space="0" w:color="auto"/>
          </w:divBdr>
        </w:div>
        <w:div w:id="928928552">
          <w:marLeft w:val="1166"/>
          <w:marRight w:val="0"/>
          <w:marTop w:val="0"/>
          <w:marBottom w:val="0"/>
          <w:divBdr>
            <w:top w:val="none" w:sz="0" w:space="0" w:color="auto"/>
            <w:left w:val="none" w:sz="0" w:space="0" w:color="auto"/>
            <w:bottom w:val="none" w:sz="0" w:space="0" w:color="auto"/>
            <w:right w:val="none" w:sz="0" w:space="0" w:color="auto"/>
          </w:divBdr>
        </w:div>
        <w:div w:id="661087595">
          <w:marLeft w:val="1166"/>
          <w:marRight w:val="0"/>
          <w:marTop w:val="0"/>
          <w:marBottom w:val="0"/>
          <w:divBdr>
            <w:top w:val="none" w:sz="0" w:space="0" w:color="auto"/>
            <w:left w:val="none" w:sz="0" w:space="0" w:color="auto"/>
            <w:bottom w:val="none" w:sz="0" w:space="0" w:color="auto"/>
            <w:right w:val="none" w:sz="0" w:space="0" w:color="auto"/>
          </w:divBdr>
        </w:div>
      </w:divsChild>
    </w:div>
    <w:div w:id="1588885140">
      <w:bodyDiv w:val="1"/>
      <w:marLeft w:val="0"/>
      <w:marRight w:val="0"/>
      <w:marTop w:val="0"/>
      <w:marBottom w:val="0"/>
      <w:divBdr>
        <w:top w:val="none" w:sz="0" w:space="0" w:color="auto"/>
        <w:left w:val="none" w:sz="0" w:space="0" w:color="auto"/>
        <w:bottom w:val="none" w:sz="0" w:space="0" w:color="auto"/>
        <w:right w:val="none" w:sz="0" w:space="0" w:color="auto"/>
      </w:divBdr>
    </w:div>
    <w:div w:id="1669940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footer" Target="footer1.xml"/><Relationship Id="rId26" Type="http://schemas.microsoft.com/office/2016/09/relationships/commentsIds" Target="commentsIds.xml"/><Relationship Id="rId39" Type="http://schemas.openxmlformats.org/officeDocument/2006/relationships/hyperlink" Target="https://www.deutschebahn.com/download-vorgaben-der-bim-methodik" TargetMode="External"/><Relationship Id="rId21" Type="http://schemas.openxmlformats.org/officeDocument/2006/relationships/header" Target="header3.xml"/><Relationship Id="rId34" Type="http://schemas.openxmlformats.org/officeDocument/2006/relationships/diagramLayout" Target="diagrams/layout2.xml"/><Relationship Id="rId42" Type="http://schemas.openxmlformats.org/officeDocument/2006/relationships/diagramQuickStyle" Target="diagrams/quickStyle3.xml"/><Relationship Id="rId47" Type="http://schemas.openxmlformats.org/officeDocument/2006/relationships/hyperlink" Target="https://infoplattform-personenbahnhoefe.deutschebahn.com/resource/blob/7717102/e734c6ff5d4384af0cb157c946adc5e5/BIM-Vorgaben-Anlage-A-data.pdf" TargetMode="External"/><Relationship Id="rId50" Type="http://schemas.openxmlformats.org/officeDocument/2006/relationships/image" Target="media/image9.png"/><Relationship Id="rId55" Type="http://schemas.openxmlformats.org/officeDocument/2006/relationships/footer" Target="foot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1.deutschebahn.com/resource/blob/1787260/a267095346d46bf1fdc568dd3d46e871/Ergaenzende-Regelungen-zur-Nutzung-der-Projektkommunikationsplattform-data.pdf" TargetMode="External"/><Relationship Id="rId29" Type="http://schemas.openxmlformats.org/officeDocument/2006/relationships/diagramLayout" Target="diagrams/layout1.xml"/><Relationship Id="rId11" Type="http://schemas.openxmlformats.org/officeDocument/2006/relationships/image" Target="media/image2.png"/><Relationship Id="rId24" Type="http://schemas.openxmlformats.org/officeDocument/2006/relationships/comments" Target="comments.xml"/><Relationship Id="rId32" Type="http://schemas.microsoft.com/office/2007/relationships/diagramDrawing" Target="diagrams/drawing1.xml"/><Relationship Id="rId37" Type="http://schemas.microsoft.com/office/2007/relationships/diagramDrawing" Target="diagrams/drawing2.xml"/><Relationship Id="rId40" Type="http://schemas.openxmlformats.org/officeDocument/2006/relationships/diagramData" Target="diagrams/data3.xml"/><Relationship Id="rId45" Type="http://schemas.openxmlformats.org/officeDocument/2006/relationships/image" Target="media/image6.png"/><Relationship Id="rId53" Type="http://schemas.openxmlformats.org/officeDocument/2006/relationships/header" Target="header5.xm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eutschebahn.com/download-vorgaben-der-bim-methodik" TargetMode="External"/><Relationship Id="rId22" Type="http://schemas.openxmlformats.org/officeDocument/2006/relationships/footer" Target="footer2.xml"/><Relationship Id="rId27" Type="http://schemas.microsoft.com/office/2018/08/relationships/commentsExtensible" Target="commentsExtensible.xml"/><Relationship Id="rId30" Type="http://schemas.openxmlformats.org/officeDocument/2006/relationships/diagramQuickStyle" Target="diagrams/quickStyle1.xml"/><Relationship Id="rId35" Type="http://schemas.openxmlformats.org/officeDocument/2006/relationships/diagramQuickStyle" Target="diagrams/quickStyle2.xml"/><Relationship Id="rId43" Type="http://schemas.openxmlformats.org/officeDocument/2006/relationships/diagramColors" Target="diagrams/colors3.xml"/><Relationship Id="rId48" Type="http://schemas.openxmlformats.org/officeDocument/2006/relationships/hyperlink" Target="https://www.deutschebahn.com/download-vorgaben-der-bim-methodik"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10.png"/><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www1.deutschebahn.com/resource/blob/1787260/a267095346d46bf1fdc568dd3d46e871/Ergaenzende-Regelungen-zur-Nutzung-der-Projektkommunikationsplattform-data.pdf" TargetMode="External"/><Relationship Id="rId25" Type="http://schemas.microsoft.com/office/2011/relationships/commentsExtended" Target="commentsExtended.xml"/><Relationship Id="rId33" Type="http://schemas.openxmlformats.org/officeDocument/2006/relationships/diagramData" Target="diagrams/data2.xml"/><Relationship Id="rId38" Type="http://schemas.openxmlformats.org/officeDocument/2006/relationships/hyperlink" Target="https://infoplattform-personenbahnhoefe.deutschebahn.com/resource/blob/12457798/711b8034450b48b2a0437a19e6e358cc/QS-Bericht-data.pdf" TargetMode="External"/><Relationship Id="rId46" Type="http://schemas.openxmlformats.org/officeDocument/2006/relationships/image" Target="media/image7.png"/><Relationship Id="rId20" Type="http://schemas.openxmlformats.org/officeDocument/2006/relationships/header" Target="header2.xml"/><Relationship Id="rId41" Type="http://schemas.openxmlformats.org/officeDocument/2006/relationships/diagramLayout" Target="diagrams/layout3.xm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1.deutschebahn.com/resource/blob/6938138/7c4784c176349d626017307f2e6b4538/BIM-Vorgaben-Anlage-A-v2-6-data.zip" TargetMode="External"/><Relationship Id="rId23" Type="http://schemas.openxmlformats.org/officeDocument/2006/relationships/footer" Target="footer3.xml"/><Relationship Id="rId28" Type="http://schemas.openxmlformats.org/officeDocument/2006/relationships/diagramData" Target="diagrams/data1.xml"/><Relationship Id="rId36" Type="http://schemas.openxmlformats.org/officeDocument/2006/relationships/diagramColors" Target="diagrams/colors2.xml"/><Relationship Id="rId49" Type="http://schemas.openxmlformats.org/officeDocument/2006/relationships/image" Target="media/image8.png"/><Relationship Id="rId57" Type="http://schemas.microsoft.com/office/2011/relationships/people" Target="people.xml"/><Relationship Id="rId10" Type="http://schemas.openxmlformats.org/officeDocument/2006/relationships/endnotes" Target="endnotes.xml"/><Relationship Id="rId31" Type="http://schemas.openxmlformats.org/officeDocument/2006/relationships/diagramColors" Target="diagrams/colors1.xml"/><Relationship Id="rId44" Type="http://schemas.microsoft.com/office/2007/relationships/diagramDrawing" Target="diagrams/drawing3.xml"/><Relationship Id="rId5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Robert\010%20Allgemeines_intern.dotx" TargetMode="Externa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72E06C2-75D9-458C-B869-64DF1B150EAE}" type="doc">
      <dgm:prSet loTypeId="urn:microsoft.com/office/officeart/2005/8/layout/orgChart1" loCatId="hierarchy" qsTypeId="urn:microsoft.com/office/officeart/2005/8/quickstyle/simple4" qsCatId="simple" csTypeId="urn:microsoft.com/office/officeart/2005/8/colors/accent0_1" csCatId="mainScheme" phldr="1"/>
      <dgm:spPr/>
      <dgm:t>
        <a:bodyPr/>
        <a:lstStyle/>
        <a:p>
          <a:endParaRPr lang="de-DE"/>
        </a:p>
      </dgm:t>
    </dgm:pt>
    <dgm:pt modelId="{862562B4-1004-4C3C-BA7F-75FE3184B288}">
      <dgm:prSet phldrT="[Text]"/>
      <dgm:spPr/>
      <dgm:t>
        <a:bodyPr/>
        <a:lstStyle/>
        <a:p>
          <a:r>
            <a:rPr lang="de-DE"/>
            <a:t>Technische Projektleitung</a:t>
          </a:r>
        </a:p>
        <a:p>
          <a:r>
            <a:rPr lang="de-DE"/>
            <a:t>Fr. Wolff</a:t>
          </a:r>
        </a:p>
        <a:p>
          <a:r>
            <a:rPr lang="de-DE"/>
            <a:t>DB InfraGO AG - GB Pbf</a:t>
          </a:r>
        </a:p>
      </dgm:t>
    </dgm:pt>
    <dgm:pt modelId="{51206618-3C8B-40D5-B7B7-CACF441927F7}" type="parTrans" cxnId="{CC9F1256-5146-43FB-A01D-ED57E8B261F4}">
      <dgm:prSet/>
      <dgm:spPr/>
      <dgm:t>
        <a:bodyPr/>
        <a:lstStyle/>
        <a:p>
          <a:endParaRPr lang="de-DE"/>
        </a:p>
      </dgm:t>
    </dgm:pt>
    <dgm:pt modelId="{837A647D-3530-46FB-A1BF-404EC8FC6FF2}" type="sibTrans" cxnId="{CC9F1256-5146-43FB-A01D-ED57E8B261F4}">
      <dgm:prSet/>
      <dgm:spPr/>
      <dgm:t>
        <a:bodyPr/>
        <a:lstStyle/>
        <a:p>
          <a:endParaRPr lang="de-DE"/>
        </a:p>
      </dgm:t>
    </dgm:pt>
    <dgm:pt modelId="{016C2807-7CFF-4AAF-9578-D2712DB23956}" type="asst">
      <dgm:prSet phldrT="[Text]"/>
      <dgm:spPr/>
      <dgm:t>
        <a:bodyPr/>
        <a:lstStyle/>
        <a:p>
          <a:r>
            <a:rPr lang="de-DE"/>
            <a:t>Projektleitung Planung</a:t>
          </a:r>
        </a:p>
        <a:p>
          <a:r>
            <a:rPr lang="de-DE"/>
            <a:t>Hr. Nier</a:t>
          </a:r>
        </a:p>
        <a:p>
          <a:r>
            <a:rPr lang="de-DE"/>
            <a:t>IB Schönhofen GmbH</a:t>
          </a:r>
        </a:p>
      </dgm:t>
    </dgm:pt>
    <dgm:pt modelId="{166C4C8F-0EA0-425B-A955-23B0F72F20CD}" type="parTrans" cxnId="{3AC02523-96DE-4E70-B514-388B4BF0E917}">
      <dgm:prSet/>
      <dgm:spPr/>
      <dgm:t>
        <a:bodyPr/>
        <a:lstStyle/>
        <a:p>
          <a:endParaRPr lang="de-DE"/>
        </a:p>
      </dgm:t>
    </dgm:pt>
    <dgm:pt modelId="{A6FFA275-48F3-4BC8-8D07-C8B35C194A30}" type="sibTrans" cxnId="{3AC02523-96DE-4E70-B514-388B4BF0E917}">
      <dgm:prSet/>
      <dgm:spPr/>
      <dgm:t>
        <a:bodyPr/>
        <a:lstStyle/>
        <a:p>
          <a:endParaRPr lang="de-DE"/>
        </a:p>
      </dgm:t>
    </dgm:pt>
    <dgm:pt modelId="{AE7C17CC-C1B6-4E44-82FA-AFC532B6FE57}" type="asst">
      <dgm:prSet phldrT="[Text]"/>
      <dgm:spPr/>
      <dgm:t>
        <a:bodyPr/>
        <a:lstStyle/>
        <a:p>
          <a:r>
            <a:rPr lang="de-DE"/>
            <a:t>BIM-Koordinatorin</a:t>
          </a:r>
        </a:p>
        <a:p>
          <a:r>
            <a:rPr lang="de-DE"/>
            <a:t>Fr. Alarcón</a:t>
          </a:r>
        </a:p>
        <a:p>
          <a:r>
            <a:rPr lang="de-DE"/>
            <a:t>IB Schönhofen GmbH</a:t>
          </a:r>
        </a:p>
      </dgm:t>
    </dgm:pt>
    <dgm:pt modelId="{91FBCC52-2D51-4C60-BAB3-E7A0B4BD12CB}" type="parTrans" cxnId="{2F9AFAEF-14A0-4D99-9577-DCF43AEBE740}">
      <dgm:prSet/>
      <dgm:spPr/>
      <dgm:t>
        <a:bodyPr/>
        <a:lstStyle/>
        <a:p>
          <a:endParaRPr lang="de-DE"/>
        </a:p>
      </dgm:t>
    </dgm:pt>
    <dgm:pt modelId="{2EC72056-3FD2-4A01-80F3-C5CFAA25B25B}" type="sibTrans" cxnId="{2F9AFAEF-14A0-4D99-9577-DCF43AEBE740}">
      <dgm:prSet/>
      <dgm:spPr/>
      <dgm:t>
        <a:bodyPr/>
        <a:lstStyle/>
        <a:p>
          <a:endParaRPr lang="de-DE"/>
        </a:p>
      </dgm:t>
    </dgm:pt>
    <dgm:pt modelId="{8C80A31A-5F8A-431C-B459-5199453173F8}">
      <dgm:prSet phldrT="[Text]"/>
      <dgm:spPr/>
      <dgm:t>
        <a:bodyPr/>
        <a:lstStyle/>
        <a:p>
          <a:r>
            <a:rPr lang="de-DE"/>
            <a:t>Vermessung</a:t>
          </a:r>
          <a:br>
            <a:rPr lang="de-DE"/>
          </a:br>
          <a:r>
            <a:rPr lang="de-DE"/>
            <a:t>Hr. Häßner</a:t>
          </a:r>
        </a:p>
        <a:p>
          <a:r>
            <a:rPr lang="de-DE"/>
            <a:t>DB E&amp;C GmbH</a:t>
          </a:r>
          <a:br>
            <a:rPr lang="de-DE"/>
          </a:br>
          <a:endParaRPr lang="de-DE"/>
        </a:p>
      </dgm:t>
    </dgm:pt>
    <dgm:pt modelId="{75B658F9-29B1-48F2-ACE2-6C6533DF6CAA}" type="parTrans" cxnId="{E6B6B789-C10B-4AD2-8EC1-4BB28F66AB1F}">
      <dgm:prSet/>
      <dgm:spPr/>
      <dgm:t>
        <a:bodyPr/>
        <a:lstStyle/>
        <a:p>
          <a:endParaRPr lang="de-DE"/>
        </a:p>
      </dgm:t>
    </dgm:pt>
    <dgm:pt modelId="{FE793FFF-A3AE-41FD-B433-8493AAA374D2}" type="sibTrans" cxnId="{E6B6B789-C10B-4AD2-8EC1-4BB28F66AB1F}">
      <dgm:prSet/>
      <dgm:spPr/>
      <dgm:t>
        <a:bodyPr/>
        <a:lstStyle/>
        <a:p>
          <a:endParaRPr lang="de-DE"/>
        </a:p>
      </dgm:t>
    </dgm:pt>
    <dgm:pt modelId="{338AF899-9B6F-4CD7-B524-69ACB6BCC2F3}">
      <dgm:prSet phldrT="[Text]"/>
      <dgm:spPr/>
      <dgm:t>
        <a:bodyPr/>
        <a:lstStyle/>
        <a:p>
          <a:r>
            <a:rPr lang="de-DE"/>
            <a:t>Baugrund</a:t>
          </a:r>
          <a:br>
            <a:rPr lang="de-DE"/>
          </a:br>
          <a:r>
            <a:rPr lang="de-DE"/>
            <a:t>Hr. Rudolph</a:t>
          </a:r>
        </a:p>
        <a:p>
          <a:r>
            <a:rPr lang="de-DE"/>
            <a:t>DB InfraGO AG - GB Pbf</a:t>
          </a:r>
        </a:p>
      </dgm:t>
    </dgm:pt>
    <dgm:pt modelId="{0A64F2BB-9184-4F81-8905-5868589B7746}" type="parTrans" cxnId="{D7082009-E429-4CD7-8C4D-69AE5FF7A945}">
      <dgm:prSet/>
      <dgm:spPr/>
      <dgm:t>
        <a:bodyPr/>
        <a:lstStyle/>
        <a:p>
          <a:endParaRPr lang="de-DE"/>
        </a:p>
      </dgm:t>
    </dgm:pt>
    <dgm:pt modelId="{97931233-C0CD-4B55-B899-F03906976430}" type="sibTrans" cxnId="{D7082009-E429-4CD7-8C4D-69AE5FF7A945}">
      <dgm:prSet/>
      <dgm:spPr/>
      <dgm:t>
        <a:bodyPr/>
        <a:lstStyle/>
        <a:p>
          <a:endParaRPr lang="de-DE"/>
        </a:p>
      </dgm:t>
    </dgm:pt>
    <dgm:pt modelId="{FC33F68D-49A8-445A-A080-34588EDAD061}">
      <dgm:prSet phldrT="[Text]"/>
      <dgm:spPr/>
      <dgm:t>
        <a:bodyPr/>
        <a:lstStyle/>
        <a:p>
          <a:r>
            <a:rPr lang="de-DE"/>
            <a:t>Schall</a:t>
          </a:r>
        </a:p>
        <a:p>
          <a:r>
            <a:rPr lang="de-DE"/>
            <a:t>Hr. Müller</a:t>
          </a:r>
        </a:p>
        <a:p>
          <a:r>
            <a:rPr lang="de-DE"/>
            <a:t>Möhler + Partner</a:t>
          </a:r>
        </a:p>
        <a:p>
          <a:r>
            <a:rPr lang="de-DE"/>
            <a:t>Ingenieure AG</a:t>
          </a:r>
        </a:p>
      </dgm:t>
    </dgm:pt>
    <dgm:pt modelId="{31BEEAEC-CFB1-4B08-B62B-BCCEAE4A119E}" type="parTrans" cxnId="{B3C7B4D2-7601-49D0-BEC6-E10624B23735}">
      <dgm:prSet/>
      <dgm:spPr/>
      <dgm:t>
        <a:bodyPr/>
        <a:lstStyle/>
        <a:p>
          <a:endParaRPr lang="de-DE"/>
        </a:p>
      </dgm:t>
    </dgm:pt>
    <dgm:pt modelId="{5D849222-61A2-407F-8C79-36F9D5303DAB}" type="sibTrans" cxnId="{B3C7B4D2-7601-49D0-BEC6-E10624B23735}">
      <dgm:prSet/>
      <dgm:spPr/>
      <dgm:t>
        <a:bodyPr/>
        <a:lstStyle/>
        <a:p>
          <a:endParaRPr lang="de-DE"/>
        </a:p>
      </dgm:t>
    </dgm:pt>
    <dgm:pt modelId="{6FAD06D9-4651-4F11-B0ED-AF7C75961911}">
      <dgm:prSet phldrT="[Text]"/>
      <dgm:spPr/>
      <dgm:t>
        <a:bodyPr/>
        <a:lstStyle/>
        <a:p>
          <a:r>
            <a:rPr lang="de-DE"/>
            <a:t>Umwelt</a:t>
          </a:r>
          <a:br>
            <a:rPr lang="de-DE"/>
          </a:br>
          <a:r>
            <a:rPr lang="de-DE"/>
            <a:t>Fr. Teuchtler</a:t>
          </a:r>
        </a:p>
        <a:p>
          <a:r>
            <a:rPr lang="de-DE"/>
            <a:t>IB Schönhofen GmbH</a:t>
          </a:r>
        </a:p>
      </dgm:t>
    </dgm:pt>
    <dgm:pt modelId="{2E817EFC-D7D5-436A-A5B5-72EF7EFF153E}" type="parTrans" cxnId="{F360BA91-93A3-46C3-9F5A-35DF1D2C5953}">
      <dgm:prSet/>
      <dgm:spPr/>
      <dgm:t>
        <a:bodyPr/>
        <a:lstStyle/>
        <a:p>
          <a:endParaRPr lang="de-DE"/>
        </a:p>
      </dgm:t>
    </dgm:pt>
    <dgm:pt modelId="{02C54775-E192-44AF-825D-CE0F427B18EC}" type="sibTrans" cxnId="{F360BA91-93A3-46C3-9F5A-35DF1D2C5953}">
      <dgm:prSet/>
      <dgm:spPr/>
      <dgm:t>
        <a:bodyPr/>
        <a:lstStyle/>
        <a:p>
          <a:endParaRPr lang="de-DE"/>
        </a:p>
      </dgm:t>
    </dgm:pt>
    <dgm:pt modelId="{F952C041-6981-4CC1-B431-FE167D80D0B2}" type="asst">
      <dgm:prSet phldrT="[Text]"/>
      <dgm:spPr/>
      <dgm:t>
        <a:bodyPr/>
        <a:lstStyle/>
        <a:p>
          <a:r>
            <a:rPr lang="de-DE"/>
            <a:t>BIM-Berater</a:t>
          </a:r>
          <a:br>
            <a:rPr lang="de-DE"/>
          </a:br>
          <a:r>
            <a:rPr lang="de-DE"/>
            <a:t>Hr. Serrano</a:t>
          </a:r>
        </a:p>
        <a:p>
          <a:r>
            <a:rPr lang="de-DE"/>
            <a:t>DB InfraGO AG - GB Pbf</a:t>
          </a:r>
        </a:p>
      </dgm:t>
    </dgm:pt>
    <dgm:pt modelId="{2E28EEF9-E260-4059-8624-E48CDF747ACE}" type="sibTrans" cxnId="{EF7B32D1-E8A3-4B22-ACD4-BA19456B3259}">
      <dgm:prSet/>
      <dgm:spPr/>
      <dgm:t>
        <a:bodyPr/>
        <a:lstStyle/>
        <a:p>
          <a:endParaRPr lang="de-DE"/>
        </a:p>
      </dgm:t>
    </dgm:pt>
    <dgm:pt modelId="{4A98E626-8C97-4D5A-BF75-B02CF4E44622}" type="parTrans" cxnId="{EF7B32D1-E8A3-4B22-ACD4-BA19456B3259}">
      <dgm:prSet/>
      <dgm:spPr/>
      <dgm:t>
        <a:bodyPr/>
        <a:lstStyle/>
        <a:p>
          <a:endParaRPr lang="de-DE"/>
        </a:p>
      </dgm:t>
    </dgm:pt>
    <dgm:pt modelId="{104F0043-AFCE-438A-AA47-B038E0E073F3}">
      <dgm:prSet/>
      <dgm:spPr/>
      <dgm:t>
        <a:bodyPr/>
        <a:lstStyle/>
        <a:p>
          <a:r>
            <a:rPr lang="de-DE"/>
            <a:t>Projektleitung technische Ausrüstung - 50 Hz</a:t>
          </a:r>
        </a:p>
        <a:p>
          <a:r>
            <a:rPr lang="de-DE"/>
            <a:t>Fr. Felkel</a:t>
          </a:r>
        </a:p>
        <a:p>
          <a:r>
            <a:rPr lang="de-DE"/>
            <a:t>TARCOS GmbH</a:t>
          </a:r>
        </a:p>
      </dgm:t>
    </dgm:pt>
    <dgm:pt modelId="{829D7817-8B75-492B-BB2B-4223DC6EBBDE}" type="parTrans" cxnId="{3470EDFB-ACE8-46A9-85B5-EA439B2EA54F}">
      <dgm:prSet/>
      <dgm:spPr/>
      <dgm:t>
        <a:bodyPr/>
        <a:lstStyle/>
        <a:p>
          <a:endParaRPr lang="de-DE"/>
        </a:p>
      </dgm:t>
    </dgm:pt>
    <dgm:pt modelId="{701661A2-93B1-4D8D-A11A-D99D6B3FA600}" type="sibTrans" cxnId="{3470EDFB-ACE8-46A9-85B5-EA439B2EA54F}">
      <dgm:prSet/>
      <dgm:spPr/>
      <dgm:t>
        <a:bodyPr/>
        <a:lstStyle/>
        <a:p>
          <a:endParaRPr lang="de-DE"/>
        </a:p>
      </dgm:t>
    </dgm:pt>
    <dgm:pt modelId="{A4C33BA3-B6A9-4BE3-A8EB-53607CB42E51}">
      <dgm:prSet/>
      <dgm:spPr/>
      <dgm:t>
        <a:bodyPr/>
        <a:lstStyle/>
        <a:p>
          <a:r>
            <a:rPr lang="de-DE"/>
            <a:t>BIM-Koordinator/ Bearbeiter</a:t>
          </a:r>
        </a:p>
        <a:p>
          <a:r>
            <a:rPr lang="de-DE"/>
            <a:t>Name</a:t>
          </a:r>
        </a:p>
        <a:p>
          <a:r>
            <a:rPr lang="de-DE"/>
            <a:t>Firma Name</a:t>
          </a:r>
        </a:p>
      </dgm:t>
    </dgm:pt>
    <dgm:pt modelId="{D0129DB5-C3A7-496A-B08A-57EACF0A48C7}" type="parTrans" cxnId="{EF0EE86B-B9DF-4E76-B4E5-3C65FA8E5EDF}">
      <dgm:prSet/>
      <dgm:spPr/>
      <dgm:t>
        <a:bodyPr/>
        <a:lstStyle/>
        <a:p>
          <a:endParaRPr lang="de-DE"/>
        </a:p>
      </dgm:t>
    </dgm:pt>
    <dgm:pt modelId="{9A9F403B-0D0C-4BB0-B2FB-714941AD1E96}" type="sibTrans" cxnId="{EF0EE86B-B9DF-4E76-B4E5-3C65FA8E5EDF}">
      <dgm:prSet/>
      <dgm:spPr/>
      <dgm:t>
        <a:bodyPr/>
        <a:lstStyle/>
        <a:p>
          <a:endParaRPr lang="de-DE"/>
        </a:p>
      </dgm:t>
    </dgm:pt>
    <dgm:pt modelId="{D413DC80-5B55-4D89-848E-0732B1C6DF7D}">
      <dgm:prSet/>
      <dgm:spPr/>
      <dgm:t>
        <a:bodyPr/>
        <a:lstStyle/>
        <a:p>
          <a:r>
            <a:rPr lang="de-DE"/>
            <a:t>Projektleitung technische Ausrüstung - LST</a:t>
          </a:r>
        </a:p>
        <a:p>
          <a:r>
            <a:rPr lang="de-DE"/>
            <a:t>Hr. Wagner</a:t>
          </a:r>
        </a:p>
        <a:p>
          <a:r>
            <a:rPr lang="de-DE"/>
            <a:t>SWECO GmbH</a:t>
          </a:r>
        </a:p>
      </dgm:t>
    </dgm:pt>
    <dgm:pt modelId="{EDF0E6EB-D218-4B4A-A88F-1AC385DDFBEF}" type="parTrans" cxnId="{BBD8059C-DAA2-493C-AA5E-8A25D85AC0A2}">
      <dgm:prSet/>
      <dgm:spPr/>
      <dgm:t>
        <a:bodyPr/>
        <a:lstStyle/>
        <a:p>
          <a:endParaRPr lang="de-DE"/>
        </a:p>
      </dgm:t>
    </dgm:pt>
    <dgm:pt modelId="{1406A9C4-F69A-4236-A1A7-27A28A6B8C4D}" type="sibTrans" cxnId="{BBD8059C-DAA2-493C-AA5E-8A25D85AC0A2}">
      <dgm:prSet/>
      <dgm:spPr/>
      <dgm:t>
        <a:bodyPr/>
        <a:lstStyle/>
        <a:p>
          <a:endParaRPr lang="de-DE"/>
        </a:p>
      </dgm:t>
    </dgm:pt>
    <dgm:pt modelId="{292D1413-7A57-4E05-860E-FA85DB2B1C1E}">
      <dgm:prSet/>
      <dgm:spPr/>
      <dgm:t>
        <a:bodyPr/>
        <a:lstStyle/>
        <a:p>
          <a:r>
            <a:rPr lang="de-DE"/>
            <a:t>Projektleitung technische Ausrüstung - OLA</a:t>
          </a:r>
        </a:p>
        <a:p>
          <a:r>
            <a:rPr lang="de-DE"/>
            <a:t>Hr. Koch</a:t>
          </a:r>
        </a:p>
        <a:p>
          <a:r>
            <a:rPr lang="de-DE"/>
            <a:t>WSP GmbH</a:t>
          </a:r>
        </a:p>
      </dgm:t>
    </dgm:pt>
    <dgm:pt modelId="{46377D79-208D-4A01-A1D3-BE739BEE4FFD}" type="parTrans" cxnId="{DA183C2B-EFB0-45B6-8EA2-7733A8882502}">
      <dgm:prSet/>
      <dgm:spPr/>
      <dgm:t>
        <a:bodyPr/>
        <a:lstStyle/>
        <a:p>
          <a:endParaRPr lang="de-DE"/>
        </a:p>
      </dgm:t>
    </dgm:pt>
    <dgm:pt modelId="{16EB225E-9ADD-4899-A407-DE499919D0BF}" type="sibTrans" cxnId="{DA183C2B-EFB0-45B6-8EA2-7733A8882502}">
      <dgm:prSet/>
      <dgm:spPr/>
      <dgm:t>
        <a:bodyPr/>
        <a:lstStyle/>
        <a:p>
          <a:endParaRPr lang="de-DE"/>
        </a:p>
      </dgm:t>
    </dgm:pt>
    <dgm:pt modelId="{39C26CAC-D98C-48CC-AB11-4DAEF92DF4B4}">
      <dgm:prSet/>
      <dgm:spPr/>
      <dgm:t>
        <a:bodyPr/>
        <a:lstStyle/>
        <a:p>
          <a:r>
            <a:rPr lang="de-DE"/>
            <a:t>BIM-Koordinator/ Bearbeiter</a:t>
          </a:r>
        </a:p>
        <a:p>
          <a:r>
            <a:rPr lang="de-DE"/>
            <a:t>Name</a:t>
          </a:r>
        </a:p>
        <a:p>
          <a:r>
            <a:rPr lang="de-DE"/>
            <a:t>Firma</a:t>
          </a:r>
        </a:p>
      </dgm:t>
    </dgm:pt>
    <dgm:pt modelId="{09C91F2D-3F15-4960-AF24-D50502104BFA}" type="parTrans" cxnId="{39DBF2A0-40F3-4140-BEBD-8050A12EC4CD}">
      <dgm:prSet/>
      <dgm:spPr/>
      <dgm:t>
        <a:bodyPr/>
        <a:lstStyle/>
        <a:p>
          <a:endParaRPr lang="de-DE"/>
        </a:p>
      </dgm:t>
    </dgm:pt>
    <dgm:pt modelId="{75C6021C-C255-4883-8FE2-CB9B4499B4B4}" type="sibTrans" cxnId="{39DBF2A0-40F3-4140-BEBD-8050A12EC4CD}">
      <dgm:prSet/>
      <dgm:spPr/>
      <dgm:t>
        <a:bodyPr/>
        <a:lstStyle/>
        <a:p>
          <a:endParaRPr lang="de-DE"/>
        </a:p>
      </dgm:t>
    </dgm:pt>
    <dgm:pt modelId="{3AA6E3DC-6068-46E0-8D44-DFBB061C82B2}">
      <dgm:prSet/>
      <dgm:spPr/>
      <dgm:t>
        <a:bodyPr/>
        <a:lstStyle/>
        <a:p>
          <a:r>
            <a:rPr lang="de-DE"/>
            <a:t>BIM-Koordinator/ Bearbeiter</a:t>
          </a:r>
        </a:p>
        <a:p>
          <a:r>
            <a:rPr lang="de-DE"/>
            <a:t>Name</a:t>
          </a:r>
        </a:p>
        <a:p>
          <a:r>
            <a:rPr lang="de-DE"/>
            <a:t>Firma</a:t>
          </a:r>
        </a:p>
      </dgm:t>
    </dgm:pt>
    <dgm:pt modelId="{992B8DD1-B497-48BD-8585-32DBF30418F6}" type="parTrans" cxnId="{B0C1F9E0-AE4D-4587-9294-B2CA9BDE6AFC}">
      <dgm:prSet/>
      <dgm:spPr/>
      <dgm:t>
        <a:bodyPr/>
        <a:lstStyle/>
        <a:p>
          <a:endParaRPr lang="de-DE"/>
        </a:p>
      </dgm:t>
    </dgm:pt>
    <dgm:pt modelId="{7E04BEB8-FC25-42BE-B0A1-1F71E0B1C5C3}" type="sibTrans" cxnId="{B0C1F9E0-AE4D-4587-9294-B2CA9BDE6AFC}">
      <dgm:prSet/>
      <dgm:spPr/>
      <dgm:t>
        <a:bodyPr/>
        <a:lstStyle/>
        <a:p>
          <a:endParaRPr lang="de-DE"/>
        </a:p>
      </dgm:t>
    </dgm:pt>
    <dgm:pt modelId="{8E35A685-74A2-42E9-86B2-B695E423F5F4}" type="asst">
      <dgm:prSet/>
      <dgm:spPr/>
      <dgm:t>
        <a:bodyPr/>
        <a:lstStyle/>
        <a:p>
          <a:r>
            <a:rPr lang="de-DE"/>
            <a:t>interne Qualitätssicherung</a:t>
          </a:r>
        </a:p>
        <a:p>
          <a:r>
            <a:rPr lang="de-DE"/>
            <a:t>Hr. Schedukat</a:t>
          </a:r>
        </a:p>
        <a:p>
          <a:r>
            <a:rPr lang="de-DE"/>
            <a:t>IB Schönhofen GmbH</a:t>
          </a:r>
        </a:p>
      </dgm:t>
    </dgm:pt>
    <dgm:pt modelId="{015FC78B-748F-49ED-BFD8-88E5F329CFD0}" type="parTrans" cxnId="{8E63B49A-995D-4141-83ED-6030D4168F50}">
      <dgm:prSet/>
      <dgm:spPr/>
      <dgm:t>
        <a:bodyPr/>
        <a:lstStyle/>
        <a:p>
          <a:endParaRPr lang="de-DE"/>
        </a:p>
      </dgm:t>
    </dgm:pt>
    <dgm:pt modelId="{FE88527A-A80D-4C81-85F9-33C27A7A4B19}" type="sibTrans" cxnId="{8E63B49A-995D-4141-83ED-6030D4168F50}">
      <dgm:prSet/>
      <dgm:spPr/>
      <dgm:t>
        <a:bodyPr/>
        <a:lstStyle/>
        <a:p>
          <a:endParaRPr lang="de-DE"/>
        </a:p>
      </dgm:t>
    </dgm:pt>
    <dgm:pt modelId="{61EA67E7-D2F0-4C12-BE8F-D008B64CE2B2}" type="pres">
      <dgm:prSet presAssocID="{972E06C2-75D9-458C-B869-64DF1B150EAE}" presName="hierChild1" presStyleCnt="0">
        <dgm:presLayoutVars>
          <dgm:orgChart val="1"/>
          <dgm:chPref val="1"/>
          <dgm:dir/>
          <dgm:animOne val="branch"/>
          <dgm:animLvl val="lvl"/>
          <dgm:resizeHandles/>
        </dgm:presLayoutVars>
      </dgm:prSet>
      <dgm:spPr/>
    </dgm:pt>
    <dgm:pt modelId="{FD9971C0-D131-48FD-8283-E3241A44C3CC}" type="pres">
      <dgm:prSet presAssocID="{862562B4-1004-4C3C-BA7F-75FE3184B288}" presName="hierRoot1" presStyleCnt="0">
        <dgm:presLayoutVars>
          <dgm:hierBranch val="init"/>
        </dgm:presLayoutVars>
      </dgm:prSet>
      <dgm:spPr/>
    </dgm:pt>
    <dgm:pt modelId="{AD836B98-1D70-45F6-A070-C3529481AAFF}" type="pres">
      <dgm:prSet presAssocID="{862562B4-1004-4C3C-BA7F-75FE3184B288}" presName="rootComposite1" presStyleCnt="0"/>
      <dgm:spPr/>
    </dgm:pt>
    <dgm:pt modelId="{B5D5FD8C-394A-40AA-B9A8-72CC7589B9C6}" type="pres">
      <dgm:prSet presAssocID="{862562B4-1004-4C3C-BA7F-75FE3184B288}" presName="rootText1" presStyleLbl="node0" presStyleIdx="0" presStyleCnt="1" custLinFactY="-100000" custLinFactNeighborX="947" custLinFactNeighborY="-180327">
        <dgm:presLayoutVars>
          <dgm:chPref val="3"/>
        </dgm:presLayoutVars>
      </dgm:prSet>
      <dgm:spPr/>
    </dgm:pt>
    <dgm:pt modelId="{D5FDD59F-00BE-46C2-8E5A-6D3FD08EFDC7}" type="pres">
      <dgm:prSet presAssocID="{862562B4-1004-4C3C-BA7F-75FE3184B288}" presName="rootConnector1" presStyleLbl="node1" presStyleIdx="0" presStyleCnt="0"/>
      <dgm:spPr/>
    </dgm:pt>
    <dgm:pt modelId="{73F0F2D3-320A-4A2F-9A64-F5BD82A9C166}" type="pres">
      <dgm:prSet presAssocID="{862562B4-1004-4C3C-BA7F-75FE3184B288}" presName="hierChild2" presStyleCnt="0"/>
      <dgm:spPr/>
    </dgm:pt>
    <dgm:pt modelId="{3DED0B7D-1C84-4416-8E75-94E734F89991}" type="pres">
      <dgm:prSet presAssocID="{75B658F9-29B1-48F2-ACE2-6C6533DF6CAA}" presName="Name37" presStyleLbl="parChTrans1D2" presStyleIdx="0" presStyleCnt="9"/>
      <dgm:spPr/>
    </dgm:pt>
    <dgm:pt modelId="{1DEF0D61-DEC3-455B-BB00-15D6BE8CA2A7}" type="pres">
      <dgm:prSet presAssocID="{8C80A31A-5F8A-431C-B459-5199453173F8}" presName="hierRoot2" presStyleCnt="0">
        <dgm:presLayoutVars>
          <dgm:hierBranch val="init"/>
        </dgm:presLayoutVars>
      </dgm:prSet>
      <dgm:spPr/>
    </dgm:pt>
    <dgm:pt modelId="{3502828D-13FB-4378-94A2-67916DA88072}" type="pres">
      <dgm:prSet presAssocID="{8C80A31A-5F8A-431C-B459-5199453173F8}" presName="rootComposite" presStyleCnt="0"/>
      <dgm:spPr/>
    </dgm:pt>
    <dgm:pt modelId="{FFA6E62F-6795-4AA1-80A9-339E77603532}" type="pres">
      <dgm:prSet presAssocID="{8C80A31A-5F8A-431C-B459-5199453173F8}" presName="rootText" presStyleLbl="node2" presStyleIdx="0" presStyleCnt="7" custLinFactX="100000" custLinFactNeighborX="123920" custLinFactNeighborY="8394">
        <dgm:presLayoutVars>
          <dgm:chPref val="3"/>
        </dgm:presLayoutVars>
      </dgm:prSet>
      <dgm:spPr/>
    </dgm:pt>
    <dgm:pt modelId="{3F877C9F-6285-44AE-A845-B0659255EE14}" type="pres">
      <dgm:prSet presAssocID="{8C80A31A-5F8A-431C-B459-5199453173F8}" presName="rootConnector" presStyleLbl="node2" presStyleIdx="0" presStyleCnt="7"/>
      <dgm:spPr/>
    </dgm:pt>
    <dgm:pt modelId="{2EAD3DF5-0219-41F6-B073-B7884C2E09DC}" type="pres">
      <dgm:prSet presAssocID="{8C80A31A-5F8A-431C-B459-5199453173F8}" presName="hierChild4" presStyleCnt="0"/>
      <dgm:spPr/>
    </dgm:pt>
    <dgm:pt modelId="{3E9CF6A3-0953-49F9-8D08-35016C1C924D}" type="pres">
      <dgm:prSet presAssocID="{8C80A31A-5F8A-431C-B459-5199453173F8}" presName="hierChild5" presStyleCnt="0"/>
      <dgm:spPr/>
    </dgm:pt>
    <dgm:pt modelId="{BBEB2F33-F9F3-41AC-BA20-F12B4C5376B5}" type="pres">
      <dgm:prSet presAssocID="{EDF0E6EB-D218-4B4A-A88F-1AC385DDFBEF}" presName="Name37" presStyleLbl="parChTrans1D2" presStyleIdx="1" presStyleCnt="9"/>
      <dgm:spPr/>
    </dgm:pt>
    <dgm:pt modelId="{E134B9F1-E4BD-4ADE-90D2-EC8F7FBD76EA}" type="pres">
      <dgm:prSet presAssocID="{D413DC80-5B55-4D89-848E-0732B1C6DF7D}" presName="hierRoot2" presStyleCnt="0">
        <dgm:presLayoutVars>
          <dgm:hierBranch val="init"/>
        </dgm:presLayoutVars>
      </dgm:prSet>
      <dgm:spPr/>
    </dgm:pt>
    <dgm:pt modelId="{BBA6336B-232B-4D49-A728-1EEDB0E21E33}" type="pres">
      <dgm:prSet presAssocID="{D413DC80-5B55-4D89-848E-0732B1C6DF7D}" presName="rootComposite" presStyleCnt="0"/>
      <dgm:spPr/>
    </dgm:pt>
    <dgm:pt modelId="{379B2395-F257-4740-9277-AC8D712B9C45}" type="pres">
      <dgm:prSet presAssocID="{D413DC80-5B55-4D89-848E-0732B1C6DF7D}" presName="rootText" presStyleLbl="node2" presStyleIdx="1" presStyleCnt="7" custLinFactX="5029" custLinFactY="-188810" custLinFactNeighborX="100000" custLinFactNeighborY="-200000">
        <dgm:presLayoutVars>
          <dgm:chPref val="3"/>
        </dgm:presLayoutVars>
      </dgm:prSet>
      <dgm:spPr/>
    </dgm:pt>
    <dgm:pt modelId="{4D7C1E06-8D48-4E9C-8D9E-1C87B5348C70}" type="pres">
      <dgm:prSet presAssocID="{D413DC80-5B55-4D89-848E-0732B1C6DF7D}" presName="rootConnector" presStyleLbl="node2" presStyleIdx="1" presStyleCnt="7"/>
      <dgm:spPr/>
    </dgm:pt>
    <dgm:pt modelId="{36E717BD-8C26-4E42-B3D0-52682D5D85A5}" type="pres">
      <dgm:prSet presAssocID="{D413DC80-5B55-4D89-848E-0732B1C6DF7D}" presName="hierChild4" presStyleCnt="0"/>
      <dgm:spPr/>
    </dgm:pt>
    <dgm:pt modelId="{C423C038-FC00-41E8-8BC2-0BB9A61F0395}" type="pres">
      <dgm:prSet presAssocID="{09C91F2D-3F15-4960-AF24-D50502104BFA}" presName="Name37" presStyleLbl="parChTrans1D3" presStyleIdx="0" presStyleCnt="5"/>
      <dgm:spPr/>
    </dgm:pt>
    <dgm:pt modelId="{4ED7AFF9-6FF9-4298-B6CF-686272CB4AF1}" type="pres">
      <dgm:prSet presAssocID="{39C26CAC-D98C-48CC-AB11-4DAEF92DF4B4}" presName="hierRoot2" presStyleCnt="0">
        <dgm:presLayoutVars>
          <dgm:hierBranch val="init"/>
        </dgm:presLayoutVars>
      </dgm:prSet>
      <dgm:spPr/>
    </dgm:pt>
    <dgm:pt modelId="{FDAAD245-B385-45D7-B82D-FB0DD387A333}" type="pres">
      <dgm:prSet presAssocID="{39C26CAC-D98C-48CC-AB11-4DAEF92DF4B4}" presName="rootComposite" presStyleCnt="0"/>
      <dgm:spPr/>
    </dgm:pt>
    <dgm:pt modelId="{51AE7671-B7EE-47F6-AF0D-51412EDDE5EB}" type="pres">
      <dgm:prSet presAssocID="{39C26CAC-D98C-48CC-AB11-4DAEF92DF4B4}" presName="rootText" presStyleLbl="node3" presStyleIdx="0" presStyleCnt="3" custLinFactY="-228326" custLinFactNeighborX="-32313" custLinFactNeighborY="-300000">
        <dgm:presLayoutVars>
          <dgm:chPref val="3"/>
        </dgm:presLayoutVars>
      </dgm:prSet>
      <dgm:spPr/>
    </dgm:pt>
    <dgm:pt modelId="{39A7472F-2405-40BD-BD99-4E7F09954138}" type="pres">
      <dgm:prSet presAssocID="{39C26CAC-D98C-48CC-AB11-4DAEF92DF4B4}" presName="rootConnector" presStyleLbl="node3" presStyleIdx="0" presStyleCnt="3"/>
      <dgm:spPr/>
    </dgm:pt>
    <dgm:pt modelId="{4E1E3E81-16F5-443A-9AD3-1CF90A6957A4}" type="pres">
      <dgm:prSet presAssocID="{39C26CAC-D98C-48CC-AB11-4DAEF92DF4B4}" presName="hierChild4" presStyleCnt="0"/>
      <dgm:spPr/>
    </dgm:pt>
    <dgm:pt modelId="{C0205D59-969C-488F-948F-6E7FE76BE455}" type="pres">
      <dgm:prSet presAssocID="{39C26CAC-D98C-48CC-AB11-4DAEF92DF4B4}" presName="hierChild5" presStyleCnt="0"/>
      <dgm:spPr/>
    </dgm:pt>
    <dgm:pt modelId="{67D9825B-1064-4C57-BE3D-5CB48BDD9F0B}" type="pres">
      <dgm:prSet presAssocID="{D413DC80-5B55-4D89-848E-0732B1C6DF7D}" presName="hierChild5" presStyleCnt="0"/>
      <dgm:spPr/>
    </dgm:pt>
    <dgm:pt modelId="{8B22D63B-CBFC-4B66-B63D-139400906E7D}" type="pres">
      <dgm:prSet presAssocID="{46377D79-208D-4A01-A1D3-BE739BEE4FFD}" presName="Name37" presStyleLbl="parChTrans1D2" presStyleIdx="2" presStyleCnt="9"/>
      <dgm:spPr/>
    </dgm:pt>
    <dgm:pt modelId="{6E27A43B-3129-45BD-8EE0-B88EEE37B70C}" type="pres">
      <dgm:prSet presAssocID="{292D1413-7A57-4E05-860E-FA85DB2B1C1E}" presName="hierRoot2" presStyleCnt="0">
        <dgm:presLayoutVars>
          <dgm:hierBranch val="init"/>
        </dgm:presLayoutVars>
      </dgm:prSet>
      <dgm:spPr/>
    </dgm:pt>
    <dgm:pt modelId="{2883F86C-ECA7-4073-BD1C-06FE63264381}" type="pres">
      <dgm:prSet presAssocID="{292D1413-7A57-4E05-860E-FA85DB2B1C1E}" presName="rootComposite" presStyleCnt="0"/>
      <dgm:spPr/>
    </dgm:pt>
    <dgm:pt modelId="{1BD0A8D1-6346-4F54-80C7-79AB8C8F2D25}" type="pres">
      <dgm:prSet presAssocID="{292D1413-7A57-4E05-860E-FA85DB2B1C1E}" presName="rootText" presStyleLbl="node2" presStyleIdx="2" presStyleCnt="7" custLinFactY="-100000" custLinFactNeighborX="-18921" custLinFactNeighborY="-117333">
        <dgm:presLayoutVars>
          <dgm:chPref val="3"/>
        </dgm:presLayoutVars>
      </dgm:prSet>
      <dgm:spPr/>
    </dgm:pt>
    <dgm:pt modelId="{8556850E-3B0D-4BAF-85EB-AF1D6CD13727}" type="pres">
      <dgm:prSet presAssocID="{292D1413-7A57-4E05-860E-FA85DB2B1C1E}" presName="rootConnector" presStyleLbl="node2" presStyleIdx="2" presStyleCnt="7"/>
      <dgm:spPr/>
    </dgm:pt>
    <dgm:pt modelId="{D996EF4C-725B-48A1-99FA-6DCF66CA20BE}" type="pres">
      <dgm:prSet presAssocID="{292D1413-7A57-4E05-860E-FA85DB2B1C1E}" presName="hierChild4" presStyleCnt="0"/>
      <dgm:spPr/>
    </dgm:pt>
    <dgm:pt modelId="{AC62F65D-9B4B-4485-9703-BBC3EF1902E2}" type="pres">
      <dgm:prSet presAssocID="{992B8DD1-B497-48BD-8585-32DBF30418F6}" presName="Name37" presStyleLbl="parChTrans1D3" presStyleIdx="1" presStyleCnt="5"/>
      <dgm:spPr/>
    </dgm:pt>
    <dgm:pt modelId="{113417B7-35D4-4365-81C7-FBDEF8BF6855}" type="pres">
      <dgm:prSet presAssocID="{3AA6E3DC-6068-46E0-8D44-DFBB061C82B2}" presName="hierRoot2" presStyleCnt="0">
        <dgm:presLayoutVars>
          <dgm:hierBranch val="init"/>
        </dgm:presLayoutVars>
      </dgm:prSet>
      <dgm:spPr/>
    </dgm:pt>
    <dgm:pt modelId="{2BF3DD37-8CB4-4F65-8F43-04BBB4F09C6F}" type="pres">
      <dgm:prSet presAssocID="{3AA6E3DC-6068-46E0-8D44-DFBB061C82B2}" presName="rootComposite" presStyleCnt="0"/>
      <dgm:spPr/>
    </dgm:pt>
    <dgm:pt modelId="{3D62ED2B-44E0-4020-A5C3-516339545D65}" type="pres">
      <dgm:prSet presAssocID="{3AA6E3DC-6068-46E0-8D44-DFBB061C82B2}" presName="rootText" presStyleLbl="node3" presStyleIdx="1" presStyleCnt="3" custLinFactX="-59144" custLinFactY="-157064" custLinFactNeighborX="-100000" custLinFactNeighborY="-200000">
        <dgm:presLayoutVars>
          <dgm:chPref val="3"/>
        </dgm:presLayoutVars>
      </dgm:prSet>
      <dgm:spPr/>
    </dgm:pt>
    <dgm:pt modelId="{9009CB2E-1EA9-4556-A6E1-1ED96ED3C523}" type="pres">
      <dgm:prSet presAssocID="{3AA6E3DC-6068-46E0-8D44-DFBB061C82B2}" presName="rootConnector" presStyleLbl="node3" presStyleIdx="1" presStyleCnt="3"/>
      <dgm:spPr/>
    </dgm:pt>
    <dgm:pt modelId="{8CE583CC-E2BA-476C-A4F7-4BE206B8783E}" type="pres">
      <dgm:prSet presAssocID="{3AA6E3DC-6068-46E0-8D44-DFBB061C82B2}" presName="hierChild4" presStyleCnt="0"/>
      <dgm:spPr/>
    </dgm:pt>
    <dgm:pt modelId="{74CAA805-3069-49D1-82D9-EEA23F009CB4}" type="pres">
      <dgm:prSet presAssocID="{3AA6E3DC-6068-46E0-8D44-DFBB061C82B2}" presName="hierChild5" presStyleCnt="0"/>
      <dgm:spPr/>
    </dgm:pt>
    <dgm:pt modelId="{67A502A7-7D4E-421A-9CDF-ADC609A9C1A1}" type="pres">
      <dgm:prSet presAssocID="{292D1413-7A57-4E05-860E-FA85DB2B1C1E}" presName="hierChild5" presStyleCnt="0"/>
      <dgm:spPr/>
    </dgm:pt>
    <dgm:pt modelId="{119515BB-2DCA-41FB-9128-957FA57E9D22}" type="pres">
      <dgm:prSet presAssocID="{829D7817-8B75-492B-BB2B-4223DC6EBBDE}" presName="Name37" presStyleLbl="parChTrans1D2" presStyleIdx="3" presStyleCnt="9"/>
      <dgm:spPr/>
    </dgm:pt>
    <dgm:pt modelId="{028CF3E5-8D7B-415A-90A7-050FEE8AD888}" type="pres">
      <dgm:prSet presAssocID="{104F0043-AFCE-438A-AA47-B038E0E073F3}" presName="hierRoot2" presStyleCnt="0">
        <dgm:presLayoutVars>
          <dgm:hierBranch val="init"/>
        </dgm:presLayoutVars>
      </dgm:prSet>
      <dgm:spPr/>
    </dgm:pt>
    <dgm:pt modelId="{FA1BC739-45B4-45EF-A309-1F4D19C6C478}" type="pres">
      <dgm:prSet presAssocID="{104F0043-AFCE-438A-AA47-B038E0E073F3}" presName="rootComposite" presStyleCnt="0"/>
      <dgm:spPr/>
    </dgm:pt>
    <dgm:pt modelId="{07937EDB-3CA0-4AC7-9A22-6A81EAC2BA76}" type="pres">
      <dgm:prSet presAssocID="{104F0043-AFCE-438A-AA47-B038E0E073F3}" presName="rootText" presStyleLbl="node2" presStyleIdx="3" presStyleCnt="7" custLinFactX="-36308" custLinFactY="-253481" custLinFactNeighborX="-100000" custLinFactNeighborY="-300000">
        <dgm:presLayoutVars>
          <dgm:chPref val="3"/>
        </dgm:presLayoutVars>
      </dgm:prSet>
      <dgm:spPr/>
    </dgm:pt>
    <dgm:pt modelId="{112D3B40-1752-473F-9954-352D274E7A5E}" type="pres">
      <dgm:prSet presAssocID="{104F0043-AFCE-438A-AA47-B038E0E073F3}" presName="rootConnector" presStyleLbl="node2" presStyleIdx="3" presStyleCnt="7"/>
      <dgm:spPr/>
    </dgm:pt>
    <dgm:pt modelId="{7EC701BD-AD40-42C3-BAEA-AC1836428E7F}" type="pres">
      <dgm:prSet presAssocID="{104F0043-AFCE-438A-AA47-B038E0E073F3}" presName="hierChild4" presStyleCnt="0"/>
      <dgm:spPr/>
    </dgm:pt>
    <dgm:pt modelId="{FDC2BE47-2B24-4CFA-B3B2-C63B81617DA8}" type="pres">
      <dgm:prSet presAssocID="{D0129DB5-C3A7-496A-B08A-57EACF0A48C7}" presName="Name37" presStyleLbl="parChTrans1D3" presStyleIdx="2" presStyleCnt="5"/>
      <dgm:spPr/>
    </dgm:pt>
    <dgm:pt modelId="{ED4BD9E9-14B4-4194-9E36-3993CE5D8938}" type="pres">
      <dgm:prSet presAssocID="{A4C33BA3-B6A9-4BE3-A8EB-53607CB42E51}" presName="hierRoot2" presStyleCnt="0">
        <dgm:presLayoutVars>
          <dgm:hierBranch val="init"/>
        </dgm:presLayoutVars>
      </dgm:prSet>
      <dgm:spPr/>
    </dgm:pt>
    <dgm:pt modelId="{9076564D-C840-4A66-A155-600B45C47969}" type="pres">
      <dgm:prSet presAssocID="{A4C33BA3-B6A9-4BE3-A8EB-53607CB42E51}" presName="rootComposite" presStyleCnt="0"/>
      <dgm:spPr/>
    </dgm:pt>
    <dgm:pt modelId="{4A9F2224-4D4F-4BCD-8C82-26035EE629BC}" type="pres">
      <dgm:prSet presAssocID="{A4C33BA3-B6A9-4BE3-A8EB-53607CB42E51}" presName="rootText" presStyleLbl="node3" presStyleIdx="2" presStyleCnt="3" custLinFactX="-100000" custLinFactY="-300000" custLinFactNeighborX="-180965" custLinFactNeighborY="-397380">
        <dgm:presLayoutVars>
          <dgm:chPref val="3"/>
        </dgm:presLayoutVars>
      </dgm:prSet>
      <dgm:spPr/>
    </dgm:pt>
    <dgm:pt modelId="{72B1FF1C-5F11-4AEC-842B-95AF5E6CC33C}" type="pres">
      <dgm:prSet presAssocID="{A4C33BA3-B6A9-4BE3-A8EB-53607CB42E51}" presName="rootConnector" presStyleLbl="node3" presStyleIdx="2" presStyleCnt="3"/>
      <dgm:spPr/>
    </dgm:pt>
    <dgm:pt modelId="{79E88BFE-87E0-42C3-A7D8-0B2773B8950D}" type="pres">
      <dgm:prSet presAssocID="{A4C33BA3-B6A9-4BE3-A8EB-53607CB42E51}" presName="hierChild4" presStyleCnt="0"/>
      <dgm:spPr/>
    </dgm:pt>
    <dgm:pt modelId="{4E2C160A-FF5D-4F1B-A0B9-C1ED8AAEE7E4}" type="pres">
      <dgm:prSet presAssocID="{A4C33BA3-B6A9-4BE3-A8EB-53607CB42E51}" presName="hierChild5" presStyleCnt="0"/>
      <dgm:spPr/>
    </dgm:pt>
    <dgm:pt modelId="{40A1EA91-556D-4DAA-ACD9-F717B611A3FF}" type="pres">
      <dgm:prSet presAssocID="{104F0043-AFCE-438A-AA47-B038E0E073F3}" presName="hierChild5" presStyleCnt="0"/>
      <dgm:spPr/>
    </dgm:pt>
    <dgm:pt modelId="{4DF7505F-629D-4C16-9B2B-4715D298945D}" type="pres">
      <dgm:prSet presAssocID="{0A64F2BB-9184-4F81-8905-5868589B7746}" presName="Name37" presStyleLbl="parChTrans1D2" presStyleIdx="4" presStyleCnt="9"/>
      <dgm:spPr/>
    </dgm:pt>
    <dgm:pt modelId="{22BB25E5-27D0-44D0-A495-0520013E8D2A}" type="pres">
      <dgm:prSet presAssocID="{338AF899-9B6F-4CD7-B524-69ACB6BCC2F3}" presName="hierRoot2" presStyleCnt="0">
        <dgm:presLayoutVars>
          <dgm:hierBranch val="init"/>
        </dgm:presLayoutVars>
      </dgm:prSet>
      <dgm:spPr/>
    </dgm:pt>
    <dgm:pt modelId="{796453AA-B413-422A-BFC1-EC8AA4CBC31C}" type="pres">
      <dgm:prSet presAssocID="{338AF899-9B6F-4CD7-B524-69ACB6BCC2F3}" presName="rootComposite" presStyleCnt="0"/>
      <dgm:spPr/>
    </dgm:pt>
    <dgm:pt modelId="{AE2AC381-3787-413C-9E66-5B4A44B0E842}" type="pres">
      <dgm:prSet presAssocID="{338AF899-9B6F-4CD7-B524-69ACB6BCC2F3}" presName="rootText" presStyleLbl="node2" presStyleIdx="4" presStyleCnt="7" custScaleX="98030" custLinFactX="-20476" custLinFactNeighborX="-100000" custLinFactNeighborY="13510">
        <dgm:presLayoutVars>
          <dgm:chPref val="3"/>
        </dgm:presLayoutVars>
      </dgm:prSet>
      <dgm:spPr/>
    </dgm:pt>
    <dgm:pt modelId="{70745A2B-8BA5-4917-BAC7-2A9416458945}" type="pres">
      <dgm:prSet presAssocID="{338AF899-9B6F-4CD7-B524-69ACB6BCC2F3}" presName="rootConnector" presStyleLbl="node2" presStyleIdx="4" presStyleCnt="7"/>
      <dgm:spPr/>
    </dgm:pt>
    <dgm:pt modelId="{72DABF1F-FAB9-4942-95EF-E36659875545}" type="pres">
      <dgm:prSet presAssocID="{338AF899-9B6F-4CD7-B524-69ACB6BCC2F3}" presName="hierChild4" presStyleCnt="0"/>
      <dgm:spPr/>
    </dgm:pt>
    <dgm:pt modelId="{C4FE578D-4F62-4C60-82DE-D1FE4E47CE63}" type="pres">
      <dgm:prSet presAssocID="{338AF899-9B6F-4CD7-B524-69ACB6BCC2F3}" presName="hierChild5" presStyleCnt="0"/>
      <dgm:spPr/>
    </dgm:pt>
    <dgm:pt modelId="{1BA46217-0ABF-49FC-B947-D29CCBE0A5E5}" type="pres">
      <dgm:prSet presAssocID="{31BEEAEC-CFB1-4B08-B62B-BCCEAE4A119E}" presName="Name37" presStyleLbl="parChTrans1D2" presStyleIdx="5" presStyleCnt="9"/>
      <dgm:spPr/>
    </dgm:pt>
    <dgm:pt modelId="{55AEF119-B192-4F29-96A6-CF1A35AB2920}" type="pres">
      <dgm:prSet presAssocID="{FC33F68D-49A8-445A-A080-34588EDAD061}" presName="hierRoot2" presStyleCnt="0">
        <dgm:presLayoutVars>
          <dgm:hierBranch val="init"/>
        </dgm:presLayoutVars>
      </dgm:prSet>
      <dgm:spPr/>
    </dgm:pt>
    <dgm:pt modelId="{B5CD113A-A7B0-4157-9B41-B0B479D7D26D}" type="pres">
      <dgm:prSet presAssocID="{FC33F68D-49A8-445A-A080-34588EDAD061}" presName="rootComposite" presStyleCnt="0"/>
      <dgm:spPr/>
    </dgm:pt>
    <dgm:pt modelId="{85333C7E-A0A4-4445-BEE7-3C7F436E8B28}" type="pres">
      <dgm:prSet presAssocID="{FC33F68D-49A8-445A-A080-34588EDAD061}" presName="rootText" presStyleLbl="node2" presStyleIdx="5" presStyleCnt="7" custLinFactX="-13646" custLinFactNeighborX="-100000" custLinFactNeighborY="18941">
        <dgm:presLayoutVars>
          <dgm:chPref val="3"/>
        </dgm:presLayoutVars>
      </dgm:prSet>
      <dgm:spPr/>
    </dgm:pt>
    <dgm:pt modelId="{ABBAB13E-96EB-4644-BC72-47169C5C0380}" type="pres">
      <dgm:prSet presAssocID="{FC33F68D-49A8-445A-A080-34588EDAD061}" presName="rootConnector" presStyleLbl="node2" presStyleIdx="5" presStyleCnt="7"/>
      <dgm:spPr/>
    </dgm:pt>
    <dgm:pt modelId="{5AFEF2FF-8947-4986-A71B-E50579309C7D}" type="pres">
      <dgm:prSet presAssocID="{FC33F68D-49A8-445A-A080-34588EDAD061}" presName="hierChild4" presStyleCnt="0"/>
      <dgm:spPr/>
    </dgm:pt>
    <dgm:pt modelId="{A97F408F-5681-44EA-AD35-3F27AEBA5B05}" type="pres">
      <dgm:prSet presAssocID="{FC33F68D-49A8-445A-A080-34588EDAD061}" presName="hierChild5" presStyleCnt="0"/>
      <dgm:spPr/>
    </dgm:pt>
    <dgm:pt modelId="{1969330B-1919-4503-BC36-0B564BDF7E8C}" type="pres">
      <dgm:prSet presAssocID="{2E817EFC-D7D5-436A-A5B5-72EF7EFF153E}" presName="Name37" presStyleLbl="parChTrans1D2" presStyleIdx="6" presStyleCnt="9"/>
      <dgm:spPr/>
    </dgm:pt>
    <dgm:pt modelId="{4322EF08-2496-446A-8B98-F377135A4C99}" type="pres">
      <dgm:prSet presAssocID="{6FAD06D9-4651-4F11-B0ED-AF7C75961911}" presName="hierRoot2" presStyleCnt="0">
        <dgm:presLayoutVars>
          <dgm:hierBranch val="init"/>
        </dgm:presLayoutVars>
      </dgm:prSet>
      <dgm:spPr/>
    </dgm:pt>
    <dgm:pt modelId="{A651A2A7-0D80-416A-8B13-678CBDE09150}" type="pres">
      <dgm:prSet presAssocID="{6FAD06D9-4651-4F11-B0ED-AF7C75961911}" presName="rootComposite" presStyleCnt="0"/>
      <dgm:spPr/>
    </dgm:pt>
    <dgm:pt modelId="{25D711A3-050F-4682-9CD7-9860B49265DE}" type="pres">
      <dgm:prSet presAssocID="{6FAD06D9-4651-4F11-B0ED-AF7C75961911}" presName="rootText" presStyleLbl="node2" presStyleIdx="6" presStyleCnt="7" custLinFactX="-7017" custLinFactNeighborX="-100000" custLinFactNeighborY="26517">
        <dgm:presLayoutVars>
          <dgm:chPref val="3"/>
        </dgm:presLayoutVars>
      </dgm:prSet>
      <dgm:spPr/>
    </dgm:pt>
    <dgm:pt modelId="{18E49E71-078E-46BF-A901-BAB98CEA5052}" type="pres">
      <dgm:prSet presAssocID="{6FAD06D9-4651-4F11-B0ED-AF7C75961911}" presName="rootConnector" presStyleLbl="node2" presStyleIdx="6" presStyleCnt="7"/>
      <dgm:spPr/>
    </dgm:pt>
    <dgm:pt modelId="{393FD389-6A51-4E8F-9781-827C55098F79}" type="pres">
      <dgm:prSet presAssocID="{6FAD06D9-4651-4F11-B0ED-AF7C75961911}" presName="hierChild4" presStyleCnt="0"/>
      <dgm:spPr/>
    </dgm:pt>
    <dgm:pt modelId="{A07A73B5-E2A7-451D-85A7-E109C78B1804}" type="pres">
      <dgm:prSet presAssocID="{6FAD06D9-4651-4F11-B0ED-AF7C75961911}" presName="hierChild5" presStyleCnt="0"/>
      <dgm:spPr/>
    </dgm:pt>
    <dgm:pt modelId="{9A509FA0-4F10-445A-8AB4-C8A15B2A32C3}" type="pres">
      <dgm:prSet presAssocID="{862562B4-1004-4C3C-BA7F-75FE3184B288}" presName="hierChild3" presStyleCnt="0"/>
      <dgm:spPr/>
    </dgm:pt>
    <dgm:pt modelId="{BDAC4546-A46F-4898-8BB9-DE65E888D1A2}" type="pres">
      <dgm:prSet presAssocID="{166C4C8F-0EA0-425B-A955-23B0F72F20CD}" presName="Name111" presStyleLbl="parChTrans1D2" presStyleIdx="7" presStyleCnt="9"/>
      <dgm:spPr/>
    </dgm:pt>
    <dgm:pt modelId="{1F3A92CE-1EFE-4EFC-AF4B-FF6FD4159A99}" type="pres">
      <dgm:prSet presAssocID="{016C2807-7CFF-4AAF-9578-D2712DB23956}" presName="hierRoot3" presStyleCnt="0">
        <dgm:presLayoutVars>
          <dgm:hierBranch val="l"/>
        </dgm:presLayoutVars>
      </dgm:prSet>
      <dgm:spPr/>
    </dgm:pt>
    <dgm:pt modelId="{4A97919F-8095-4937-8EE0-CBB8B13E91F1}" type="pres">
      <dgm:prSet presAssocID="{016C2807-7CFF-4AAF-9578-D2712DB23956}" presName="rootComposite3" presStyleCnt="0"/>
      <dgm:spPr/>
    </dgm:pt>
    <dgm:pt modelId="{9D94F7AF-1DB6-4859-94B4-382F77B3ADBC}" type="pres">
      <dgm:prSet presAssocID="{016C2807-7CFF-4AAF-9578-D2712DB23956}" presName="rootText3" presStyleLbl="asst1" presStyleIdx="0" presStyleCnt="4" custLinFactX="76683" custLinFactNeighborX="100000" custLinFactNeighborY="-56094">
        <dgm:presLayoutVars>
          <dgm:chPref val="3"/>
        </dgm:presLayoutVars>
      </dgm:prSet>
      <dgm:spPr/>
    </dgm:pt>
    <dgm:pt modelId="{D9785BA0-A9B7-43EE-9729-3BB2B6E8B5BB}" type="pres">
      <dgm:prSet presAssocID="{016C2807-7CFF-4AAF-9578-D2712DB23956}" presName="rootConnector3" presStyleLbl="asst1" presStyleIdx="0" presStyleCnt="4"/>
      <dgm:spPr/>
    </dgm:pt>
    <dgm:pt modelId="{BBC7054E-31D5-41AA-AA9E-A83B50F7B7D9}" type="pres">
      <dgm:prSet presAssocID="{016C2807-7CFF-4AAF-9578-D2712DB23956}" presName="hierChild6" presStyleCnt="0"/>
      <dgm:spPr/>
    </dgm:pt>
    <dgm:pt modelId="{A9B45871-7DA9-40B1-82CC-0050816E1337}" type="pres">
      <dgm:prSet presAssocID="{016C2807-7CFF-4AAF-9578-D2712DB23956}" presName="hierChild7" presStyleCnt="0"/>
      <dgm:spPr/>
    </dgm:pt>
    <dgm:pt modelId="{6A0AD208-9E3E-498E-98BC-2232BC9D0721}" type="pres">
      <dgm:prSet presAssocID="{91FBCC52-2D51-4C60-BAB3-E7A0B4BD12CB}" presName="Name111" presStyleLbl="parChTrans1D3" presStyleIdx="3" presStyleCnt="5"/>
      <dgm:spPr/>
    </dgm:pt>
    <dgm:pt modelId="{54DCD866-4EA9-4080-B640-B530B726D696}" type="pres">
      <dgm:prSet presAssocID="{AE7C17CC-C1B6-4E44-82FA-AFC532B6FE57}" presName="hierRoot3" presStyleCnt="0">
        <dgm:presLayoutVars>
          <dgm:hierBranch val="init"/>
        </dgm:presLayoutVars>
      </dgm:prSet>
      <dgm:spPr/>
    </dgm:pt>
    <dgm:pt modelId="{88226574-52E7-4E56-AE98-A98103BB3090}" type="pres">
      <dgm:prSet presAssocID="{AE7C17CC-C1B6-4E44-82FA-AFC532B6FE57}" presName="rootComposite3" presStyleCnt="0"/>
      <dgm:spPr/>
    </dgm:pt>
    <dgm:pt modelId="{52E40799-6428-4D9D-8B8E-21AA20E86581}" type="pres">
      <dgm:prSet presAssocID="{AE7C17CC-C1B6-4E44-82FA-AFC532B6FE57}" presName="rootText3" presStyleLbl="asst1" presStyleIdx="1" presStyleCnt="4" custLinFactX="156330" custLinFactY="-100000" custLinFactNeighborX="200000" custLinFactNeighborY="-101369">
        <dgm:presLayoutVars>
          <dgm:chPref val="3"/>
        </dgm:presLayoutVars>
      </dgm:prSet>
      <dgm:spPr/>
    </dgm:pt>
    <dgm:pt modelId="{1721DF61-0463-4D33-AB9E-2A2FB24E809F}" type="pres">
      <dgm:prSet presAssocID="{AE7C17CC-C1B6-4E44-82FA-AFC532B6FE57}" presName="rootConnector3" presStyleLbl="asst1" presStyleIdx="1" presStyleCnt="4"/>
      <dgm:spPr/>
    </dgm:pt>
    <dgm:pt modelId="{90FAAF70-43CA-45D6-A315-752E0055902C}" type="pres">
      <dgm:prSet presAssocID="{AE7C17CC-C1B6-4E44-82FA-AFC532B6FE57}" presName="hierChild6" presStyleCnt="0"/>
      <dgm:spPr/>
    </dgm:pt>
    <dgm:pt modelId="{E7E5B5F2-2462-4EBD-B8CE-2FF39D1DA1CB}" type="pres">
      <dgm:prSet presAssocID="{AE7C17CC-C1B6-4E44-82FA-AFC532B6FE57}" presName="hierChild7" presStyleCnt="0"/>
      <dgm:spPr/>
    </dgm:pt>
    <dgm:pt modelId="{B3D8471A-FDE6-4AC6-ADEA-5C1255346F1F}" type="pres">
      <dgm:prSet presAssocID="{015FC78B-748F-49ED-BFD8-88E5F329CFD0}" presName="Name111" presStyleLbl="parChTrans1D3" presStyleIdx="4" presStyleCnt="5"/>
      <dgm:spPr/>
    </dgm:pt>
    <dgm:pt modelId="{CA16FA67-F79C-4BF5-8DE8-FACCF3BD558A}" type="pres">
      <dgm:prSet presAssocID="{8E35A685-74A2-42E9-86B2-B695E423F5F4}" presName="hierRoot3" presStyleCnt="0">
        <dgm:presLayoutVars>
          <dgm:hierBranch val="init"/>
        </dgm:presLayoutVars>
      </dgm:prSet>
      <dgm:spPr/>
    </dgm:pt>
    <dgm:pt modelId="{30E1CAFA-A967-4869-B815-0D4BB16C0612}" type="pres">
      <dgm:prSet presAssocID="{8E35A685-74A2-42E9-86B2-B695E423F5F4}" presName="rootComposite3" presStyleCnt="0"/>
      <dgm:spPr/>
    </dgm:pt>
    <dgm:pt modelId="{BE3954E4-D9BC-4AE9-A9DD-91BA37838218}" type="pres">
      <dgm:prSet presAssocID="{8E35A685-74A2-42E9-86B2-B695E423F5F4}" presName="rootText3" presStyleLbl="asst1" presStyleIdx="2" presStyleCnt="4" custLinFactX="100000" custLinFactNeighborX="135982" custLinFactNeighborY="-58805">
        <dgm:presLayoutVars>
          <dgm:chPref val="3"/>
        </dgm:presLayoutVars>
      </dgm:prSet>
      <dgm:spPr/>
    </dgm:pt>
    <dgm:pt modelId="{BABD348A-BAA2-4AEA-9946-BF53A4C7B007}" type="pres">
      <dgm:prSet presAssocID="{8E35A685-74A2-42E9-86B2-B695E423F5F4}" presName="rootConnector3" presStyleLbl="asst1" presStyleIdx="2" presStyleCnt="4"/>
      <dgm:spPr/>
    </dgm:pt>
    <dgm:pt modelId="{6656CE9F-77EF-4B7D-B65E-8C1E3AA587AE}" type="pres">
      <dgm:prSet presAssocID="{8E35A685-74A2-42E9-86B2-B695E423F5F4}" presName="hierChild6" presStyleCnt="0"/>
      <dgm:spPr/>
    </dgm:pt>
    <dgm:pt modelId="{25D21E02-11DB-4C1B-99EC-6E50F74F582A}" type="pres">
      <dgm:prSet presAssocID="{8E35A685-74A2-42E9-86B2-B695E423F5F4}" presName="hierChild7" presStyleCnt="0"/>
      <dgm:spPr/>
    </dgm:pt>
    <dgm:pt modelId="{7E0654B2-0D66-40EF-A477-FA359F41D636}" type="pres">
      <dgm:prSet presAssocID="{4A98E626-8C97-4D5A-BF75-B02CF4E44622}" presName="Name111" presStyleLbl="parChTrans1D2" presStyleIdx="8" presStyleCnt="9"/>
      <dgm:spPr/>
    </dgm:pt>
    <dgm:pt modelId="{DBB3575C-CCD8-46CE-8B54-2893ACEE1509}" type="pres">
      <dgm:prSet presAssocID="{F952C041-6981-4CC1-B431-FE167D80D0B2}" presName="hierRoot3" presStyleCnt="0">
        <dgm:presLayoutVars>
          <dgm:hierBranch val="init"/>
        </dgm:presLayoutVars>
      </dgm:prSet>
      <dgm:spPr/>
    </dgm:pt>
    <dgm:pt modelId="{FDF202FD-3449-480B-812A-804FA4B1A534}" type="pres">
      <dgm:prSet presAssocID="{F952C041-6981-4CC1-B431-FE167D80D0B2}" presName="rootComposite3" presStyleCnt="0"/>
      <dgm:spPr/>
    </dgm:pt>
    <dgm:pt modelId="{F72D88D4-C894-44D5-BAD5-1543449A1810}" type="pres">
      <dgm:prSet presAssocID="{F952C041-6981-4CC1-B431-FE167D80D0B2}" presName="rootText3" presStyleLbl="asst1" presStyleIdx="3" presStyleCnt="4" custLinFactY="-200000" custLinFactNeighborX="81122" custLinFactNeighborY="-212781">
        <dgm:presLayoutVars>
          <dgm:chPref val="3"/>
        </dgm:presLayoutVars>
      </dgm:prSet>
      <dgm:spPr/>
    </dgm:pt>
    <dgm:pt modelId="{BFE89256-91E0-4479-A90F-13DE2790D2A3}" type="pres">
      <dgm:prSet presAssocID="{F952C041-6981-4CC1-B431-FE167D80D0B2}" presName="rootConnector3" presStyleLbl="asst1" presStyleIdx="3" presStyleCnt="4"/>
      <dgm:spPr/>
    </dgm:pt>
    <dgm:pt modelId="{8A6DB3F7-1788-4A5F-A0E4-F241A9121F8E}" type="pres">
      <dgm:prSet presAssocID="{F952C041-6981-4CC1-B431-FE167D80D0B2}" presName="hierChild6" presStyleCnt="0"/>
      <dgm:spPr/>
    </dgm:pt>
    <dgm:pt modelId="{CFD170B7-C4BE-4B4A-81A3-6C16DECBF80F}" type="pres">
      <dgm:prSet presAssocID="{F952C041-6981-4CC1-B431-FE167D80D0B2}" presName="hierChild7" presStyleCnt="0"/>
      <dgm:spPr/>
    </dgm:pt>
  </dgm:ptLst>
  <dgm:cxnLst>
    <dgm:cxn modelId="{D7082009-E429-4CD7-8C4D-69AE5FF7A945}" srcId="{862562B4-1004-4C3C-BA7F-75FE3184B288}" destId="{338AF899-9B6F-4CD7-B524-69ACB6BCC2F3}" srcOrd="6" destOrd="0" parTransId="{0A64F2BB-9184-4F81-8905-5868589B7746}" sibTransId="{97931233-C0CD-4B55-B899-F03906976430}"/>
    <dgm:cxn modelId="{59C97309-A91D-4149-9F09-7730D43E4D28}" type="presOf" srcId="{016C2807-7CFF-4AAF-9578-D2712DB23956}" destId="{D9785BA0-A9B7-43EE-9729-3BB2B6E8B5BB}" srcOrd="1" destOrd="0" presId="urn:microsoft.com/office/officeart/2005/8/layout/orgChart1"/>
    <dgm:cxn modelId="{5717CC0A-E1B4-4042-8844-BEDEBE922CFF}" type="presOf" srcId="{3AA6E3DC-6068-46E0-8D44-DFBB061C82B2}" destId="{9009CB2E-1EA9-4556-A6E1-1ED96ED3C523}" srcOrd="1" destOrd="0" presId="urn:microsoft.com/office/officeart/2005/8/layout/orgChart1"/>
    <dgm:cxn modelId="{EF15AB0B-E7B2-45F4-A912-D00C6516CAFD}" type="presOf" srcId="{EDF0E6EB-D218-4B4A-A88F-1AC385DDFBEF}" destId="{BBEB2F33-F9F3-41AC-BA20-F12B4C5376B5}" srcOrd="0" destOrd="0" presId="urn:microsoft.com/office/officeart/2005/8/layout/orgChart1"/>
    <dgm:cxn modelId="{F9D96621-3BDA-44FE-B941-B1321B50768B}" type="presOf" srcId="{D413DC80-5B55-4D89-848E-0732B1C6DF7D}" destId="{379B2395-F257-4740-9277-AC8D712B9C45}" srcOrd="0" destOrd="0" presId="urn:microsoft.com/office/officeart/2005/8/layout/orgChart1"/>
    <dgm:cxn modelId="{3AC02523-96DE-4E70-B514-388B4BF0E917}" srcId="{862562B4-1004-4C3C-BA7F-75FE3184B288}" destId="{016C2807-7CFF-4AAF-9578-D2712DB23956}" srcOrd="0" destOrd="0" parTransId="{166C4C8F-0EA0-425B-A955-23B0F72F20CD}" sibTransId="{A6FFA275-48F3-4BC8-8D07-C8B35C194A30}"/>
    <dgm:cxn modelId="{65F9482A-6A93-4CC1-82AB-762C509AC0E6}" type="presOf" srcId="{A4C33BA3-B6A9-4BE3-A8EB-53607CB42E51}" destId="{4A9F2224-4D4F-4BCD-8C82-26035EE629BC}" srcOrd="0" destOrd="0" presId="urn:microsoft.com/office/officeart/2005/8/layout/orgChart1"/>
    <dgm:cxn modelId="{807C8C2A-8532-43BD-80F1-63F130C3476E}" type="presOf" srcId="{972E06C2-75D9-458C-B869-64DF1B150EAE}" destId="{61EA67E7-D2F0-4C12-BE8F-D008B64CE2B2}" srcOrd="0" destOrd="0" presId="urn:microsoft.com/office/officeart/2005/8/layout/orgChart1"/>
    <dgm:cxn modelId="{DA183C2B-EFB0-45B6-8EA2-7733A8882502}" srcId="{862562B4-1004-4C3C-BA7F-75FE3184B288}" destId="{292D1413-7A57-4E05-860E-FA85DB2B1C1E}" srcOrd="4" destOrd="0" parTransId="{46377D79-208D-4A01-A1D3-BE739BEE4FFD}" sibTransId="{16EB225E-9ADD-4899-A407-DE499919D0BF}"/>
    <dgm:cxn modelId="{41584E2F-4950-4DF7-93F9-50B3897A43FE}" type="presOf" srcId="{829D7817-8B75-492B-BB2B-4223DC6EBBDE}" destId="{119515BB-2DCA-41FB-9128-957FA57E9D22}" srcOrd="0" destOrd="0" presId="urn:microsoft.com/office/officeart/2005/8/layout/orgChart1"/>
    <dgm:cxn modelId="{65599730-8A41-4B6E-9EAA-EADF81512AD9}" type="presOf" srcId="{46377D79-208D-4A01-A1D3-BE739BEE4FFD}" destId="{8B22D63B-CBFC-4B66-B63D-139400906E7D}" srcOrd="0" destOrd="0" presId="urn:microsoft.com/office/officeart/2005/8/layout/orgChart1"/>
    <dgm:cxn modelId="{A955243C-ECB3-45D7-BA5C-4717FF8533CF}" type="presOf" srcId="{104F0043-AFCE-438A-AA47-B038E0E073F3}" destId="{112D3B40-1752-473F-9954-352D274E7A5E}" srcOrd="1" destOrd="0" presId="urn:microsoft.com/office/officeart/2005/8/layout/orgChart1"/>
    <dgm:cxn modelId="{F95BF240-A20F-49EE-ACAA-15F4B2952AEF}" type="presOf" srcId="{8C80A31A-5F8A-431C-B459-5199453173F8}" destId="{3F877C9F-6285-44AE-A845-B0659255EE14}" srcOrd="1" destOrd="0" presId="urn:microsoft.com/office/officeart/2005/8/layout/orgChart1"/>
    <dgm:cxn modelId="{6E511342-BBEC-4E8A-BDCD-CA04D9F64BB6}" type="presOf" srcId="{09C91F2D-3F15-4960-AF24-D50502104BFA}" destId="{C423C038-FC00-41E8-8BC2-0BB9A61F0395}" srcOrd="0" destOrd="0" presId="urn:microsoft.com/office/officeart/2005/8/layout/orgChart1"/>
    <dgm:cxn modelId="{80A8B844-3C8E-413A-AABA-9FB1203051F2}" type="presOf" srcId="{338AF899-9B6F-4CD7-B524-69ACB6BCC2F3}" destId="{70745A2B-8BA5-4917-BAC7-2A9416458945}" srcOrd="1" destOrd="0" presId="urn:microsoft.com/office/officeart/2005/8/layout/orgChart1"/>
    <dgm:cxn modelId="{EF0EE86B-B9DF-4E76-B4E5-3C65FA8E5EDF}" srcId="{104F0043-AFCE-438A-AA47-B038E0E073F3}" destId="{A4C33BA3-B6A9-4BE3-A8EB-53607CB42E51}" srcOrd="0" destOrd="0" parTransId="{D0129DB5-C3A7-496A-B08A-57EACF0A48C7}" sibTransId="{9A9F403B-0D0C-4BB0-B2FB-714941AD1E96}"/>
    <dgm:cxn modelId="{5C28F96D-D4B0-4196-88DD-032156DD0323}" type="presOf" srcId="{992B8DD1-B497-48BD-8585-32DBF30418F6}" destId="{AC62F65D-9B4B-4485-9703-BBC3EF1902E2}" srcOrd="0" destOrd="0" presId="urn:microsoft.com/office/officeart/2005/8/layout/orgChart1"/>
    <dgm:cxn modelId="{A0FA9973-BE30-4D57-8EAF-11639A95F084}" type="presOf" srcId="{292D1413-7A57-4E05-860E-FA85DB2B1C1E}" destId="{8556850E-3B0D-4BAF-85EB-AF1D6CD13727}" srcOrd="1" destOrd="0" presId="urn:microsoft.com/office/officeart/2005/8/layout/orgChart1"/>
    <dgm:cxn modelId="{795AFD55-30F9-4427-8BF1-20C945A9E0CD}" type="presOf" srcId="{D0129DB5-C3A7-496A-B08A-57EACF0A48C7}" destId="{FDC2BE47-2B24-4CFA-B3B2-C63B81617DA8}" srcOrd="0" destOrd="0" presId="urn:microsoft.com/office/officeart/2005/8/layout/orgChart1"/>
    <dgm:cxn modelId="{CC9F1256-5146-43FB-A01D-ED57E8B261F4}" srcId="{972E06C2-75D9-458C-B869-64DF1B150EAE}" destId="{862562B4-1004-4C3C-BA7F-75FE3184B288}" srcOrd="0" destOrd="0" parTransId="{51206618-3C8B-40D5-B7B7-CACF441927F7}" sibTransId="{837A647D-3530-46FB-A1BF-404EC8FC6FF2}"/>
    <dgm:cxn modelId="{5C7CA158-A18A-4649-A1FE-25AC0EF81894}" type="presOf" srcId="{0A64F2BB-9184-4F81-8905-5868589B7746}" destId="{4DF7505F-629D-4C16-9B2B-4715D298945D}" srcOrd="0" destOrd="0" presId="urn:microsoft.com/office/officeart/2005/8/layout/orgChart1"/>
    <dgm:cxn modelId="{DF84FB7B-7678-4A30-A4F9-D94358749264}" type="presOf" srcId="{338AF899-9B6F-4CD7-B524-69ACB6BCC2F3}" destId="{AE2AC381-3787-413C-9E66-5B4A44B0E842}" srcOrd="0" destOrd="0" presId="urn:microsoft.com/office/officeart/2005/8/layout/orgChart1"/>
    <dgm:cxn modelId="{770B1A7E-EB8E-44F2-885B-FAF7FB134944}" type="presOf" srcId="{292D1413-7A57-4E05-860E-FA85DB2B1C1E}" destId="{1BD0A8D1-6346-4F54-80C7-79AB8C8F2D25}" srcOrd="0" destOrd="0" presId="urn:microsoft.com/office/officeart/2005/8/layout/orgChart1"/>
    <dgm:cxn modelId="{1D6CC581-6429-4C5C-A2D1-921EF164684C}" type="presOf" srcId="{8E35A685-74A2-42E9-86B2-B695E423F5F4}" destId="{BE3954E4-D9BC-4AE9-A9DD-91BA37838218}" srcOrd="0" destOrd="0" presId="urn:microsoft.com/office/officeart/2005/8/layout/orgChart1"/>
    <dgm:cxn modelId="{596E2B89-67DD-41BF-9E74-AE1685E1DC99}" type="presOf" srcId="{AE7C17CC-C1B6-4E44-82FA-AFC532B6FE57}" destId="{52E40799-6428-4D9D-8B8E-21AA20E86581}" srcOrd="0" destOrd="0" presId="urn:microsoft.com/office/officeart/2005/8/layout/orgChart1"/>
    <dgm:cxn modelId="{E6B6B789-C10B-4AD2-8EC1-4BB28F66AB1F}" srcId="{862562B4-1004-4C3C-BA7F-75FE3184B288}" destId="{8C80A31A-5F8A-431C-B459-5199453173F8}" srcOrd="2" destOrd="0" parTransId="{75B658F9-29B1-48F2-ACE2-6C6533DF6CAA}" sibTransId="{FE793FFF-A3AE-41FD-B433-8493AAA374D2}"/>
    <dgm:cxn modelId="{D9B0DE8C-A525-496B-8C30-14D8B066CB16}" type="presOf" srcId="{6FAD06D9-4651-4F11-B0ED-AF7C75961911}" destId="{25D711A3-050F-4682-9CD7-9860B49265DE}" srcOrd="0" destOrd="0" presId="urn:microsoft.com/office/officeart/2005/8/layout/orgChart1"/>
    <dgm:cxn modelId="{F360BA91-93A3-46C3-9F5A-35DF1D2C5953}" srcId="{862562B4-1004-4C3C-BA7F-75FE3184B288}" destId="{6FAD06D9-4651-4F11-B0ED-AF7C75961911}" srcOrd="8" destOrd="0" parTransId="{2E817EFC-D7D5-436A-A5B5-72EF7EFF153E}" sibTransId="{02C54775-E192-44AF-825D-CE0F427B18EC}"/>
    <dgm:cxn modelId="{44BC2595-7241-4F10-8BAC-1B38ACDE0E5D}" type="presOf" srcId="{FC33F68D-49A8-445A-A080-34588EDAD061}" destId="{85333C7E-A0A4-4445-BEE7-3C7F436E8B28}" srcOrd="0" destOrd="0" presId="urn:microsoft.com/office/officeart/2005/8/layout/orgChart1"/>
    <dgm:cxn modelId="{7582409A-3909-4E0C-92E3-F9BA481FB27C}" type="presOf" srcId="{39C26CAC-D98C-48CC-AB11-4DAEF92DF4B4}" destId="{39A7472F-2405-40BD-BD99-4E7F09954138}" srcOrd="1" destOrd="0" presId="urn:microsoft.com/office/officeart/2005/8/layout/orgChart1"/>
    <dgm:cxn modelId="{8E63B49A-995D-4141-83ED-6030D4168F50}" srcId="{016C2807-7CFF-4AAF-9578-D2712DB23956}" destId="{8E35A685-74A2-42E9-86B2-B695E423F5F4}" srcOrd="1" destOrd="0" parTransId="{015FC78B-748F-49ED-BFD8-88E5F329CFD0}" sibTransId="{FE88527A-A80D-4C81-85F9-33C27A7A4B19}"/>
    <dgm:cxn modelId="{BBD8059C-DAA2-493C-AA5E-8A25D85AC0A2}" srcId="{862562B4-1004-4C3C-BA7F-75FE3184B288}" destId="{D413DC80-5B55-4D89-848E-0732B1C6DF7D}" srcOrd="3" destOrd="0" parTransId="{EDF0E6EB-D218-4B4A-A88F-1AC385DDFBEF}" sibTransId="{1406A9C4-F69A-4236-A1A7-27A28A6B8C4D}"/>
    <dgm:cxn modelId="{13EBBE9F-D511-489A-8236-0081F843864B}" type="presOf" srcId="{2E817EFC-D7D5-436A-A5B5-72EF7EFF153E}" destId="{1969330B-1919-4503-BC36-0B564BDF7E8C}" srcOrd="0" destOrd="0" presId="urn:microsoft.com/office/officeart/2005/8/layout/orgChart1"/>
    <dgm:cxn modelId="{39DBF2A0-40F3-4140-BEBD-8050A12EC4CD}" srcId="{D413DC80-5B55-4D89-848E-0732B1C6DF7D}" destId="{39C26CAC-D98C-48CC-AB11-4DAEF92DF4B4}" srcOrd="0" destOrd="0" parTransId="{09C91F2D-3F15-4960-AF24-D50502104BFA}" sibTransId="{75C6021C-C255-4883-8FE2-CB9B4499B4B4}"/>
    <dgm:cxn modelId="{5A3EB8A3-FFC2-4FB1-9800-3422FE3E957D}" type="presOf" srcId="{FC33F68D-49A8-445A-A080-34588EDAD061}" destId="{ABBAB13E-96EB-4644-BC72-47169C5C0380}" srcOrd="1" destOrd="0" presId="urn:microsoft.com/office/officeart/2005/8/layout/orgChart1"/>
    <dgm:cxn modelId="{42772CAE-AD1F-4B03-998D-36E55E883D96}" type="presOf" srcId="{D413DC80-5B55-4D89-848E-0732B1C6DF7D}" destId="{4D7C1E06-8D48-4E9C-8D9E-1C87B5348C70}" srcOrd="1" destOrd="0" presId="urn:microsoft.com/office/officeart/2005/8/layout/orgChart1"/>
    <dgm:cxn modelId="{F4CAA5B0-2679-44F5-95EB-CE758762083F}" type="presOf" srcId="{104F0043-AFCE-438A-AA47-B038E0E073F3}" destId="{07937EDB-3CA0-4AC7-9A22-6A81EAC2BA76}" srcOrd="0" destOrd="0" presId="urn:microsoft.com/office/officeart/2005/8/layout/orgChart1"/>
    <dgm:cxn modelId="{B88CBEB3-02C3-4B6D-BE36-D3782107F86C}" type="presOf" srcId="{015FC78B-748F-49ED-BFD8-88E5F329CFD0}" destId="{B3D8471A-FDE6-4AC6-ADEA-5C1255346F1F}" srcOrd="0" destOrd="0" presId="urn:microsoft.com/office/officeart/2005/8/layout/orgChart1"/>
    <dgm:cxn modelId="{5B74F5B6-F575-4867-AE81-E738977E05AB}" type="presOf" srcId="{39C26CAC-D98C-48CC-AB11-4DAEF92DF4B4}" destId="{51AE7671-B7EE-47F6-AF0D-51412EDDE5EB}" srcOrd="0" destOrd="0" presId="urn:microsoft.com/office/officeart/2005/8/layout/orgChart1"/>
    <dgm:cxn modelId="{3C9AF4B7-77EF-42F5-A455-FAC6DF704AD6}" type="presOf" srcId="{862562B4-1004-4C3C-BA7F-75FE3184B288}" destId="{D5FDD59F-00BE-46C2-8E5A-6D3FD08EFDC7}" srcOrd="1" destOrd="0" presId="urn:microsoft.com/office/officeart/2005/8/layout/orgChart1"/>
    <dgm:cxn modelId="{C1A5F7BE-701E-4409-B8C8-E35B8103C0C9}" type="presOf" srcId="{F952C041-6981-4CC1-B431-FE167D80D0B2}" destId="{F72D88D4-C894-44D5-BAD5-1543449A1810}" srcOrd="0" destOrd="0" presId="urn:microsoft.com/office/officeart/2005/8/layout/orgChart1"/>
    <dgm:cxn modelId="{987B2EC2-26F5-4749-87B0-2CA7F5AEFBB4}" type="presOf" srcId="{AE7C17CC-C1B6-4E44-82FA-AFC532B6FE57}" destId="{1721DF61-0463-4D33-AB9E-2A2FB24E809F}" srcOrd="1" destOrd="0" presId="urn:microsoft.com/office/officeart/2005/8/layout/orgChart1"/>
    <dgm:cxn modelId="{4E2FFEC6-D5D9-4B5F-816E-DF611923DC92}" type="presOf" srcId="{8C80A31A-5F8A-431C-B459-5199453173F8}" destId="{FFA6E62F-6795-4AA1-80A9-339E77603532}" srcOrd="0" destOrd="0" presId="urn:microsoft.com/office/officeart/2005/8/layout/orgChart1"/>
    <dgm:cxn modelId="{672192C9-DC02-4369-B861-3DB14A8761C0}" type="presOf" srcId="{31BEEAEC-CFB1-4B08-B62B-BCCEAE4A119E}" destId="{1BA46217-0ABF-49FC-B947-D29CCBE0A5E5}" srcOrd="0" destOrd="0" presId="urn:microsoft.com/office/officeart/2005/8/layout/orgChart1"/>
    <dgm:cxn modelId="{C82422CB-E876-45E3-909B-52893BD4396C}" type="presOf" srcId="{A4C33BA3-B6A9-4BE3-A8EB-53607CB42E51}" destId="{72B1FF1C-5F11-4AEC-842B-95AF5E6CC33C}" srcOrd="1" destOrd="0" presId="urn:microsoft.com/office/officeart/2005/8/layout/orgChart1"/>
    <dgm:cxn modelId="{966D72CC-C79E-408F-B566-3391FB148F1D}" type="presOf" srcId="{75B658F9-29B1-48F2-ACE2-6C6533DF6CAA}" destId="{3DED0B7D-1C84-4416-8E75-94E734F89991}" srcOrd="0" destOrd="0" presId="urn:microsoft.com/office/officeart/2005/8/layout/orgChart1"/>
    <dgm:cxn modelId="{EF7B32D1-E8A3-4B22-ACD4-BA19456B3259}" srcId="{862562B4-1004-4C3C-BA7F-75FE3184B288}" destId="{F952C041-6981-4CC1-B431-FE167D80D0B2}" srcOrd="1" destOrd="0" parTransId="{4A98E626-8C97-4D5A-BF75-B02CF4E44622}" sibTransId="{2E28EEF9-E260-4059-8624-E48CDF747ACE}"/>
    <dgm:cxn modelId="{B3C7B4D2-7601-49D0-BEC6-E10624B23735}" srcId="{862562B4-1004-4C3C-BA7F-75FE3184B288}" destId="{FC33F68D-49A8-445A-A080-34588EDAD061}" srcOrd="7" destOrd="0" parTransId="{31BEEAEC-CFB1-4B08-B62B-BCCEAE4A119E}" sibTransId="{5D849222-61A2-407F-8C79-36F9D5303DAB}"/>
    <dgm:cxn modelId="{3AB852DA-6600-45F2-9ED8-6AA3D1405A16}" type="presOf" srcId="{F952C041-6981-4CC1-B431-FE167D80D0B2}" destId="{BFE89256-91E0-4479-A90F-13DE2790D2A3}" srcOrd="1" destOrd="0" presId="urn:microsoft.com/office/officeart/2005/8/layout/orgChart1"/>
    <dgm:cxn modelId="{CD9079DA-D115-4A11-B994-29615E8A44C7}" type="presOf" srcId="{6FAD06D9-4651-4F11-B0ED-AF7C75961911}" destId="{18E49E71-078E-46BF-A901-BAB98CEA5052}" srcOrd="1" destOrd="0" presId="urn:microsoft.com/office/officeart/2005/8/layout/orgChart1"/>
    <dgm:cxn modelId="{B0C1F9E0-AE4D-4587-9294-B2CA9BDE6AFC}" srcId="{292D1413-7A57-4E05-860E-FA85DB2B1C1E}" destId="{3AA6E3DC-6068-46E0-8D44-DFBB061C82B2}" srcOrd="0" destOrd="0" parTransId="{992B8DD1-B497-48BD-8585-32DBF30418F6}" sibTransId="{7E04BEB8-FC25-42BE-B0A1-1F71E0B1C5C3}"/>
    <dgm:cxn modelId="{A9E61BE3-82F8-4AD7-85E2-F716D6224AEB}" type="presOf" srcId="{862562B4-1004-4C3C-BA7F-75FE3184B288}" destId="{B5D5FD8C-394A-40AA-B9A8-72CC7589B9C6}" srcOrd="0" destOrd="0" presId="urn:microsoft.com/office/officeart/2005/8/layout/orgChart1"/>
    <dgm:cxn modelId="{D3AB49EB-8F71-4156-BB7D-F3B35B5041F9}" type="presOf" srcId="{016C2807-7CFF-4AAF-9578-D2712DB23956}" destId="{9D94F7AF-1DB6-4859-94B4-382F77B3ADBC}" srcOrd="0" destOrd="0" presId="urn:microsoft.com/office/officeart/2005/8/layout/orgChart1"/>
    <dgm:cxn modelId="{A80482EE-E585-443D-A17A-C79E3903F047}" type="presOf" srcId="{91FBCC52-2D51-4C60-BAB3-E7A0B4BD12CB}" destId="{6A0AD208-9E3E-498E-98BC-2232BC9D0721}" srcOrd="0" destOrd="0" presId="urn:microsoft.com/office/officeart/2005/8/layout/orgChart1"/>
    <dgm:cxn modelId="{2F9AFAEF-14A0-4D99-9577-DCF43AEBE740}" srcId="{016C2807-7CFF-4AAF-9578-D2712DB23956}" destId="{AE7C17CC-C1B6-4E44-82FA-AFC532B6FE57}" srcOrd="0" destOrd="0" parTransId="{91FBCC52-2D51-4C60-BAB3-E7A0B4BD12CB}" sibTransId="{2EC72056-3FD2-4A01-80F3-C5CFAA25B25B}"/>
    <dgm:cxn modelId="{8CF768F2-81D6-407B-8ED6-0D0B28EE8981}" type="presOf" srcId="{166C4C8F-0EA0-425B-A955-23B0F72F20CD}" destId="{BDAC4546-A46F-4898-8BB9-DE65E888D1A2}" srcOrd="0" destOrd="0" presId="urn:microsoft.com/office/officeart/2005/8/layout/orgChart1"/>
    <dgm:cxn modelId="{2C7C71F2-85A2-44D2-A747-894A5F1DCA6A}" type="presOf" srcId="{3AA6E3DC-6068-46E0-8D44-DFBB061C82B2}" destId="{3D62ED2B-44E0-4020-A5C3-516339545D65}" srcOrd="0" destOrd="0" presId="urn:microsoft.com/office/officeart/2005/8/layout/orgChart1"/>
    <dgm:cxn modelId="{A71358FA-611A-4A85-B1AF-13C09D2999D8}" type="presOf" srcId="{4A98E626-8C97-4D5A-BF75-B02CF4E44622}" destId="{7E0654B2-0D66-40EF-A477-FA359F41D636}" srcOrd="0" destOrd="0" presId="urn:microsoft.com/office/officeart/2005/8/layout/orgChart1"/>
    <dgm:cxn modelId="{3470EDFB-ACE8-46A9-85B5-EA439B2EA54F}" srcId="{862562B4-1004-4C3C-BA7F-75FE3184B288}" destId="{104F0043-AFCE-438A-AA47-B038E0E073F3}" srcOrd="5" destOrd="0" parTransId="{829D7817-8B75-492B-BB2B-4223DC6EBBDE}" sibTransId="{701661A2-93B1-4D8D-A11A-D99D6B3FA600}"/>
    <dgm:cxn modelId="{CF516EFC-6CE0-4F88-8011-46DAA7CDC0D8}" type="presOf" srcId="{8E35A685-74A2-42E9-86B2-B695E423F5F4}" destId="{BABD348A-BAA2-4AEA-9946-BF53A4C7B007}" srcOrd="1" destOrd="0" presId="urn:microsoft.com/office/officeart/2005/8/layout/orgChart1"/>
    <dgm:cxn modelId="{8B6C65E1-47F3-4F36-AFCC-9AEE6CB8BC6D}" type="presParOf" srcId="{61EA67E7-D2F0-4C12-BE8F-D008B64CE2B2}" destId="{FD9971C0-D131-48FD-8283-E3241A44C3CC}" srcOrd="0" destOrd="0" presId="urn:microsoft.com/office/officeart/2005/8/layout/orgChart1"/>
    <dgm:cxn modelId="{CC4AAFFD-2EC1-4CF6-9B98-A233A7485CA3}" type="presParOf" srcId="{FD9971C0-D131-48FD-8283-E3241A44C3CC}" destId="{AD836B98-1D70-45F6-A070-C3529481AAFF}" srcOrd="0" destOrd="0" presId="urn:microsoft.com/office/officeart/2005/8/layout/orgChart1"/>
    <dgm:cxn modelId="{8B0C0E3F-7761-4B2B-997D-218FA4825760}" type="presParOf" srcId="{AD836B98-1D70-45F6-A070-C3529481AAFF}" destId="{B5D5FD8C-394A-40AA-B9A8-72CC7589B9C6}" srcOrd="0" destOrd="0" presId="urn:microsoft.com/office/officeart/2005/8/layout/orgChart1"/>
    <dgm:cxn modelId="{714FD3D2-76EF-4A91-91BC-951B4C8757B4}" type="presParOf" srcId="{AD836B98-1D70-45F6-A070-C3529481AAFF}" destId="{D5FDD59F-00BE-46C2-8E5A-6D3FD08EFDC7}" srcOrd="1" destOrd="0" presId="urn:microsoft.com/office/officeart/2005/8/layout/orgChart1"/>
    <dgm:cxn modelId="{49E2A92A-27FC-46EC-8AB0-60DA59C03FAB}" type="presParOf" srcId="{FD9971C0-D131-48FD-8283-E3241A44C3CC}" destId="{73F0F2D3-320A-4A2F-9A64-F5BD82A9C166}" srcOrd="1" destOrd="0" presId="urn:microsoft.com/office/officeart/2005/8/layout/orgChart1"/>
    <dgm:cxn modelId="{6F9E9B7F-1A03-4682-B10E-2C993ED91139}" type="presParOf" srcId="{73F0F2D3-320A-4A2F-9A64-F5BD82A9C166}" destId="{3DED0B7D-1C84-4416-8E75-94E734F89991}" srcOrd="0" destOrd="0" presId="urn:microsoft.com/office/officeart/2005/8/layout/orgChart1"/>
    <dgm:cxn modelId="{36A0BD08-A1A5-4F7F-86E0-7538740BEDA4}" type="presParOf" srcId="{73F0F2D3-320A-4A2F-9A64-F5BD82A9C166}" destId="{1DEF0D61-DEC3-455B-BB00-15D6BE8CA2A7}" srcOrd="1" destOrd="0" presId="urn:microsoft.com/office/officeart/2005/8/layout/orgChart1"/>
    <dgm:cxn modelId="{7748FB8E-31DF-4CD5-8BA6-C3D7CF283920}" type="presParOf" srcId="{1DEF0D61-DEC3-455B-BB00-15D6BE8CA2A7}" destId="{3502828D-13FB-4378-94A2-67916DA88072}" srcOrd="0" destOrd="0" presId="urn:microsoft.com/office/officeart/2005/8/layout/orgChart1"/>
    <dgm:cxn modelId="{BDC1ACB5-BB30-4514-8362-AC6ABD3E84CE}" type="presParOf" srcId="{3502828D-13FB-4378-94A2-67916DA88072}" destId="{FFA6E62F-6795-4AA1-80A9-339E77603532}" srcOrd="0" destOrd="0" presId="urn:microsoft.com/office/officeart/2005/8/layout/orgChart1"/>
    <dgm:cxn modelId="{84357308-0F37-4E3D-9A63-092FDAA295CA}" type="presParOf" srcId="{3502828D-13FB-4378-94A2-67916DA88072}" destId="{3F877C9F-6285-44AE-A845-B0659255EE14}" srcOrd="1" destOrd="0" presId="urn:microsoft.com/office/officeart/2005/8/layout/orgChart1"/>
    <dgm:cxn modelId="{DBB63C36-1253-42F6-86C3-A9C2ACD61318}" type="presParOf" srcId="{1DEF0D61-DEC3-455B-BB00-15D6BE8CA2A7}" destId="{2EAD3DF5-0219-41F6-B073-B7884C2E09DC}" srcOrd="1" destOrd="0" presId="urn:microsoft.com/office/officeart/2005/8/layout/orgChart1"/>
    <dgm:cxn modelId="{67FC757D-2CCA-4849-B05E-54C8B8321F86}" type="presParOf" srcId="{1DEF0D61-DEC3-455B-BB00-15D6BE8CA2A7}" destId="{3E9CF6A3-0953-49F9-8D08-35016C1C924D}" srcOrd="2" destOrd="0" presId="urn:microsoft.com/office/officeart/2005/8/layout/orgChart1"/>
    <dgm:cxn modelId="{9986860B-51AC-4294-9B60-32C273893477}" type="presParOf" srcId="{73F0F2D3-320A-4A2F-9A64-F5BD82A9C166}" destId="{BBEB2F33-F9F3-41AC-BA20-F12B4C5376B5}" srcOrd="2" destOrd="0" presId="urn:microsoft.com/office/officeart/2005/8/layout/orgChart1"/>
    <dgm:cxn modelId="{4A0D95BB-BBE6-46C2-A36C-A065399496F3}" type="presParOf" srcId="{73F0F2D3-320A-4A2F-9A64-F5BD82A9C166}" destId="{E134B9F1-E4BD-4ADE-90D2-EC8F7FBD76EA}" srcOrd="3" destOrd="0" presId="urn:microsoft.com/office/officeart/2005/8/layout/orgChart1"/>
    <dgm:cxn modelId="{9110B9BA-46FE-473D-873D-3AE1EBBFC45D}" type="presParOf" srcId="{E134B9F1-E4BD-4ADE-90D2-EC8F7FBD76EA}" destId="{BBA6336B-232B-4D49-A728-1EEDB0E21E33}" srcOrd="0" destOrd="0" presId="urn:microsoft.com/office/officeart/2005/8/layout/orgChart1"/>
    <dgm:cxn modelId="{2B130C23-0660-4145-BFE4-231D2664CC3C}" type="presParOf" srcId="{BBA6336B-232B-4D49-A728-1EEDB0E21E33}" destId="{379B2395-F257-4740-9277-AC8D712B9C45}" srcOrd="0" destOrd="0" presId="urn:microsoft.com/office/officeart/2005/8/layout/orgChart1"/>
    <dgm:cxn modelId="{28055766-62C5-4DBD-AC99-0652BBD6B152}" type="presParOf" srcId="{BBA6336B-232B-4D49-A728-1EEDB0E21E33}" destId="{4D7C1E06-8D48-4E9C-8D9E-1C87B5348C70}" srcOrd="1" destOrd="0" presId="urn:microsoft.com/office/officeart/2005/8/layout/orgChart1"/>
    <dgm:cxn modelId="{4D2E897A-3DD6-4476-8261-29D664B7EEBD}" type="presParOf" srcId="{E134B9F1-E4BD-4ADE-90D2-EC8F7FBD76EA}" destId="{36E717BD-8C26-4E42-B3D0-52682D5D85A5}" srcOrd="1" destOrd="0" presId="urn:microsoft.com/office/officeart/2005/8/layout/orgChart1"/>
    <dgm:cxn modelId="{52B99874-D00A-4EDE-A46E-C7E350821AC9}" type="presParOf" srcId="{36E717BD-8C26-4E42-B3D0-52682D5D85A5}" destId="{C423C038-FC00-41E8-8BC2-0BB9A61F0395}" srcOrd="0" destOrd="0" presId="urn:microsoft.com/office/officeart/2005/8/layout/orgChart1"/>
    <dgm:cxn modelId="{9C338A33-2518-4075-9A24-995195E3FBFA}" type="presParOf" srcId="{36E717BD-8C26-4E42-B3D0-52682D5D85A5}" destId="{4ED7AFF9-6FF9-4298-B6CF-686272CB4AF1}" srcOrd="1" destOrd="0" presId="urn:microsoft.com/office/officeart/2005/8/layout/orgChart1"/>
    <dgm:cxn modelId="{669572E5-BDE2-4ED6-BB3E-AA29EF4FB9A7}" type="presParOf" srcId="{4ED7AFF9-6FF9-4298-B6CF-686272CB4AF1}" destId="{FDAAD245-B385-45D7-B82D-FB0DD387A333}" srcOrd="0" destOrd="0" presId="urn:microsoft.com/office/officeart/2005/8/layout/orgChart1"/>
    <dgm:cxn modelId="{286C5318-E7C9-4080-A17C-B3BC7EC9D72F}" type="presParOf" srcId="{FDAAD245-B385-45D7-B82D-FB0DD387A333}" destId="{51AE7671-B7EE-47F6-AF0D-51412EDDE5EB}" srcOrd="0" destOrd="0" presId="urn:microsoft.com/office/officeart/2005/8/layout/orgChart1"/>
    <dgm:cxn modelId="{9FA727A6-2FAC-4519-BEEC-5772F4639317}" type="presParOf" srcId="{FDAAD245-B385-45D7-B82D-FB0DD387A333}" destId="{39A7472F-2405-40BD-BD99-4E7F09954138}" srcOrd="1" destOrd="0" presId="urn:microsoft.com/office/officeart/2005/8/layout/orgChart1"/>
    <dgm:cxn modelId="{805D763D-6A4B-4F55-975E-976451A7B8F8}" type="presParOf" srcId="{4ED7AFF9-6FF9-4298-B6CF-686272CB4AF1}" destId="{4E1E3E81-16F5-443A-9AD3-1CF90A6957A4}" srcOrd="1" destOrd="0" presId="urn:microsoft.com/office/officeart/2005/8/layout/orgChart1"/>
    <dgm:cxn modelId="{7E9205D3-A65E-456E-A142-F7CA14075E9B}" type="presParOf" srcId="{4ED7AFF9-6FF9-4298-B6CF-686272CB4AF1}" destId="{C0205D59-969C-488F-948F-6E7FE76BE455}" srcOrd="2" destOrd="0" presId="urn:microsoft.com/office/officeart/2005/8/layout/orgChart1"/>
    <dgm:cxn modelId="{AEB07E9F-3DB3-4916-8314-07B3B48B7CD8}" type="presParOf" srcId="{E134B9F1-E4BD-4ADE-90D2-EC8F7FBD76EA}" destId="{67D9825B-1064-4C57-BE3D-5CB48BDD9F0B}" srcOrd="2" destOrd="0" presId="urn:microsoft.com/office/officeart/2005/8/layout/orgChart1"/>
    <dgm:cxn modelId="{BCC3C460-A050-4B07-AC16-9FBD9B67B55D}" type="presParOf" srcId="{73F0F2D3-320A-4A2F-9A64-F5BD82A9C166}" destId="{8B22D63B-CBFC-4B66-B63D-139400906E7D}" srcOrd="4" destOrd="0" presId="urn:microsoft.com/office/officeart/2005/8/layout/orgChart1"/>
    <dgm:cxn modelId="{32E4A86F-4046-4451-8CC0-E218A6E3CD60}" type="presParOf" srcId="{73F0F2D3-320A-4A2F-9A64-F5BD82A9C166}" destId="{6E27A43B-3129-45BD-8EE0-B88EEE37B70C}" srcOrd="5" destOrd="0" presId="urn:microsoft.com/office/officeart/2005/8/layout/orgChart1"/>
    <dgm:cxn modelId="{341C685B-31A6-4A0A-A324-BDDF4C41D12E}" type="presParOf" srcId="{6E27A43B-3129-45BD-8EE0-B88EEE37B70C}" destId="{2883F86C-ECA7-4073-BD1C-06FE63264381}" srcOrd="0" destOrd="0" presId="urn:microsoft.com/office/officeart/2005/8/layout/orgChart1"/>
    <dgm:cxn modelId="{66B13F58-CEE3-42E3-9CFD-F7AA446E453B}" type="presParOf" srcId="{2883F86C-ECA7-4073-BD1C-06FE63264381}" destId="{1BD0A8D1-6346-4F54-80C7-79AB8C8F2D25}" srcOrd="0" destOrd="0" presId="urn:microsoft.com/office/officeart/2005/8/layout/orgChart1"/>
    <dgm:cxn modelId="{CDBD945D-94E6-490B-8DC4-12B123233D9C}" type="presParOf" srcId="{2883F86C-ECA7-4073-BD1C-06FE63264381}" destId="{8556850E-3B0D-4BAF-85EB-AF1D6CD13727}" srcOrd="1" destOrd="0" presId="urn:microsoft.com/office/officeart/2005/8/layout/orgChart1"/>
    <dgm:cxn modelId="{CD6A2DC6-C3C3-4C52-8C42-1F29FF40B6A6}" type="presParOf" srcId="{6E27A43B-3129-45BD-8EE0-B88EEE37B70C}" destId="{D996EF4C-725B-48A1-99FA-6DCF66CA20BE}" srcOrd="1" destOrd="0" presId="urn:microsoft.com/office/officeart/2005/8/layout/orgChart1"/>
    <dgm:cxn modelId="{AB808D85-BEC6-4F7F-BB7F-86027D19030B}" type="presParOf" srcId="{D996EF4C-725B-48A1-99FA-6DCF66CA20BE}" destId="{AC62F65D-9B4B-4485-9703-BBC3EF1902E2}" srcOrd="0" destOrd="0" presId="urn:microsoft.com/office/officeart/2005/8/layout/orgChart1"/>
    <dgm:cxn modelId="{06AF0F1A-7201-447D-B268-AB1BA9267BF5}" type="presParOf" srcId="{D996EF4C-725B-48A1-99FA-6DCF66CA20BE}" destId="{113417B7-35D4-4365-81C7-FBDEF8BF6855}" srcOrd="1" destOrd="0" presId="urn:microsoft.com/office/officeart/2005/8/layout/orgChart1"/>
    <dgm:cxn modelId="{038D4F6D-0905-49ED-ABFC-CCDCDCB24C4A}" type="presParOf" srcId="{113417B7-35D4-4365-81C7-FBDEF8BF6855}" destId="{2BF3DD37-8CB4-4F65-8F43-04BBB4F09C6F}" srcOrd="0" destOrd="0" presId="urn:microsoft.com/office/officeart/2005/8/layout/orgChart1"/>
    <dgm:cxn modelId="{041BC7AB-EC97-4967-A392-95EF3CDADD9F}" type="presParOf" srcId="{2BF3DD37-8CB4-4F65-8F43-04BBB4F09C6F}" destId="{3D62ED2B-44E0-4020-A5C3-516339545D65}" srcOrd="0" destOrd="0" presId="urn:microsoft.com/office/officeart/2005/8/layout/orgChart1"/>
    <dgm:cxn modelId="{8E13FE56-3CB3-4F0C-B43F-56534FAE3E6E}" type="presParOf" srcId="{2BF3DD37-8CB4-4F65-8F43-04BBB4F09C6F}" destId="{9009CB2E-1EA9-4556-A6E1-1ED96ED3C523}" srcOrd="1" destOrd="0" presId="urn:microsoft.com/office/officeart/2005/8/layout/orgChart1"/>
    <dgm:cxn modelId="{726D8952-3694-46F7-8BA1-06A348B1CED7}" type="presParOf" srcId="{113417B7-35D4-4365-81C7-FBDEF8BF6855}" destId="{8CE583CC-E2BA-476C-A4F7-4BE206B8783E}" srcOrd="1" destOrd="0" presId="urn:microsoft.com/office/officeart/2005/8/layout/orgChart1"/>
    <dgm:cxn modelId="{F935B7FC-A882-419F-B0E3-00A27B208B8D}" type="presParOf" srcId="{113417B7-35D4-4365-81C7-FBDEF8BF6855}" destId="{74CAA805-3069-49D1-82D9-EEA23F009CB4}" srcOrd="2" destOrd="0" presId="urn:microsoft.com/office/officeart/2005/8/layout/orgChart1"/>
    <dgm:cxn modelId="{02552651-790A-450A-B260-2C0AC232A577}" type="presParOf" srcId="{6E27A43B-3129-45BD-8EE0-B88EEE37B70C}" destId="{67A502A7-7D4E-421A-9CDF-ADC609A9C1A1}" srcOrd="2" destOrd="0" presId="urn:microsoft.com/office/officeart/2005/8/layout/orgChart1"/>
    <dgm:cxn modelId="{DB7F9DC3-1676-4D89-A1F4-87ADEDE30524}" type="presParOf" srcId="{73F0F2D3-320A-4A2F-9A64-F5BD82A9C166}" destId="{119515BB-2DCA-41FB-9128-957FA57E9D22}" srcOrd="6" destOrd="0" presId="urn:microsoft.com/office/officeart/2005/8/layout/orgChart1"/>
    <dgm:cxn modelId="{5CDD153F-8279-41CE-AA27-D0091BE77D0A}" type="presParOf" srcId="{73F0F2D3-320A-4A2F-9A64-F5BD82A9C166}" destId="{028CF3E5-8D7B-415A-90A7-050FEE8AD888}" srcOrd="7" destOrd="0" presId="urn:microsoft.com/office/officeart/2005/8/layout/orgChart1"/>
    <dgm:cxn modelId="{9A9A2FA7-982F-40C5-A8E5-19CB57315B9B}" type="presParOf" srcId="{028CF3E5-8D7B-415A-90A7-050FEE8AD888}" destId="{FA1BC739-45B4-45EF-A309-1F4D19C6C478}" srcOrd="0" destOrd="0" presId="urn:microsoft.com/office/officeart/2005/8/layout/orgChart1"/>
    <dgm:cxn modelId="{D77C50AF-42D7-4CF5-AE59-877A0123269C}" type="presParOf" srcId="{FA1BC739-45B4-45EF-A309-1F4D19C6C478}" destId="{07937EDB-3CA0-4AC7-9A22-6A81EAC2BA76}" srcOrd="0" destOrd="0" presId="urn:microsoft.com/office/officeart/2005/8/layout/orgChart1"/>
    <dgm:cxn modelId="{02EE7352-C2E3-4C69-A841-01AAFF2CEF2B}" type="presParOf" srcId="{FA1BC739-45B4-45EF-A309-1F4D19C6C478}" destId="{112D3B40-1752-473F-9954-352D274E7A5E}" srcOrd="1" destOrd="0" presId="urn:microsoft.com/office/officeart/2005/8/layout/orgChart1"/>
    <dgm:cxn modelId="{5360446F-057D-45B9-86B6-953026FC5867}" type="presParOf" srcId="{028CF3E5-8D7B-415A-90A7-050FEE8AD888}" destId="{7EC701BD-AD40-42C3-BAEA-AC1836428E7F}" srcOrd="1" destOrd="0" presId="urn:microsoft.com/office/officeart/2005/8/layout/orgChart1"/>
    <dgm:cxn modelId="{BE64FF09-4F11-41AD-B167-08B1AB35154E}" type="presParOf" srcId="{7EC701BD-AD40-42C3-BAEA-AC1836428E7F}" destId="{FDC2BE47-2B24-4CFA-B3B2-C63B81617DA8}" srcOrd="0" destOrd="0" presId="urn:microsoft.com/office/officeart/2005/8/layout/orgChart1"/>
    <dgm:cxn modelId="{677290AF-CE2F-46F0-B3E3-7558668A2CCB}" type="presParOf" srcId="{7EC701BD-AD40-42C3-BAEA-AC1836428E7F}" destId="{ED4BD9E9-14B4-4194-9E36-3993CE5D8938}" srcOrd="1" destOrd="0" presId="urn:microsoft.com/office/officeart/2005/8/layout/orgChart1"/>
    <dgm:cxn modelId="{54526153-B0F1-4762-8FC5-37699EADCDFB}" type="presParOf" srcId="{ED4BD9E9-14B4-4194-9E36-3993CE5D8938}" destId="{9076564D-C840-4A66-A155-600B45C47969}" srcOrd="0" destOrd="0" presId="urn:microsoft.com/office/officeart/2005/8/layout/orgChart1"/>
    <dgm:cxn modelId="{626F2772-1CE0-40CB-BF5D-140B6C8E68FA}" type="presParOf" srcId="{9076564D-C840-4A66-A155-600B45C47969}" destId="{4A9F2224-4D4F-4BCD-8C82-26035EE629BC}" srcOrd="0" destOrd="0" presId="urn:microsoft.com/office/officeart/2005/8/layout/orgChart1"/>
    <dgm:cxn modelId="{08329DA0-E1BF-438F-A542-973E0362C721}" type="presParOf" srcId="{9076564D-C840-4A66-A155-600B45C47969}" destId="{72B1FF1C-5F11-4AEC-842B-95AF5E6CC33C}" srcOrd="1" destOrd="0" presId="urn:microsoft.com/office/officeart/2005/8/layout/orgChart1"/>
    <dgm:cxn modelId="{68626871-1A34-4C37-BA34-824391CC4343}" type="presParOf" srcId="{ED4BD9E9-14B4-4194-9E36-3993CE5D8938}" destId="{79E88BFE-87E0-42C3-A7D8-0B2773B8950D}" srcOrd="1" destOrd="0" presId="urn:microsoft.com/office/officeart/2005/8/layout/orgChart1"/>
    <dgm:cxn modelId="{4D8603A5-A155-4F2F-83BB-C7B58B3D74E9}" type="presParOf" srcId="{ED4BD9E9-14B4-4194-9E36-3993CE5D8938}" destId="{4E2C160A-FF5D-4F1B-A0B9-C1ED8AAEE7E4}" srcOrd="2" destOrd="0" presId="urn:microsoft.com/office/officeart/2005/8/layout/orgChart1"/>
    <dgm:cxn modelId="{580D5515-A2D8-4740-8F31-E21D87105FD8}" type="presParOf" srcId="{028CF3E5-8D7B-415A-90A7-050FEE8AD888}" destId="{40A1EA91-556D-4DAA-ACD9-F717B611A3FF}" srcOrd="2" destOrd="0" presId="urn:microsoft.com/office/officeart/2005/8/layout/orgChart1"/>
    <dgm:cxn modelId="{969261D0-E0E8-49FD-8C42-C459D6A8F3D5}" type="presParOf" srcId="{73F0F2D3-320A-4A2F-9A64-F5BD82A9C166}" destId="{4DF7505F-629D-4C16-9B2B-4715D298945D}" srcOrd="8" destOrd="0" presId="urn:microsoft.com/office/officeart/2005/8/layout/orgChart1"/>
    <dgm:cxn modelId="{ACC11E50-C7ED-4787-A702-368EB630A5EF}" type="presParOf" srcId="{73F0F2D3-320A-4A2F-9A64-F5BD82A9C166}" destId="{22BB25E5-27D0-44D0-A495-0520013E8D2A}" srcOrd="9" destOrd="0" presId="urn:microsoft.com/office/officeart/2005/8/layout/orgChart1"/>
    <dgm:cxn modelId="{F039FF98-CC89-4B4B-BE52-6907C0959485}" type="presParOf" srcId="{22BB25E5-27D0-44D0-A495-0520013E8D2A}" destId="{796453AA-B413-422A-BFC1-EC8AA4CBC31C}" srcOrd="0" destOrd="0" presId="urn:microsoft.com/office/officeart/2005/8/layout/orgChart1"/>
    <dgm:cxn modelId="{C6CEED04-0196-4D5E-AE30-96DC8022C4FA}" type="presParOf" srcId="{796453AA-B413-422A-BFC1-EC8AA4CBC31C}" destId="{AE2AC381-3787-413C-9E66-5B4A44B0E842}" srcOrd="0" destOrd="0" presId="urn:microsoft.com/office/officeart/2005/8/layout/orgChart1"/>
    <dgm:cxn modelId="{33A4AAAA-7673-43C2-98BF-74BCD837BC5F}" type="presParOf" srcId="{796453AA-B413-422A-BFC1-EC8AA4CBC31C}" destId="{70745A2B-8BA5-4917-BAC7-2A9416458945}" srcOrd="1" destOrd="0" presId="urn:microsoft.com/office/officeart/2005/8/layout/orgChart1"/>
    <dgm:cxn modelId="{8D154124-5315-439F-A84D-097268A1BF0A}" type="presParOf" srcId="{22BB25E5-27D0-44D0-A495-0520013E8D2A}" destId="{72DABF1F-FAB9-4942-95EF-E36659875545}" srcOrd="1" destOrd="0" presId="urn:microsoft.com/office/officeart/2005/8/layout/orgChart1"/>
    <dgm:cxn modelId="{E2DC286B-E7CA-47E1-8AAA-25D4FC358065}" type="presParOf" srcId="{22BB25E5-27D0-44D0-A495-0520013E8D2A}" destId="{C4FE578D-4F62-4C60-82DE-D1FE4E47CE63}" srcOrd="2" destOrd="0" presId="urn:microsoft.com/office/officeart/2005/8/layout/orgChart1"/>
    <dgm:cxn modelId="{D08C47AD-DE3F-49E9-8E69-27807A331F22}" type="presParOf" srcId="{73F0F2D3-320A-4A2F-9A64-F5BD82A9C166}" destId="{1BA46217-0ABF-49FC-B947-D29CCBE0A5E5}" srcOrd="10" destOrd="0" presId="urn:microsoft.com/office/officeart/2005/8/layout/orgChart1"/>
    <dgm:cxn modelId="{FA89364D-4D32-4585-9C48-57BAD6B70598}" type="presParOf" srcId="{73F0F2D3-320A-4A2F-9A64-F5BD82A9C166}" destId="{55AEF119-B192-4F29-96A6-CF1A35AB2920}" srcOrd="11" destOrd="0" presId="urn:microsoft.com/office/officeart/2005/8/layout/orgChart1"/>
    <dgm:cxn modelId="{E1A05061-5D3F-4383-96A4-42E21FE09268}" type="presParOf" srcId="{55AEF119-B192-4F29-96A6-CF1A35AB2920}" destId="{B5CD113A-A7B0-4157-9B41-B0B479D7D26D}" srcOrd="0" destOrd="0" presId="urn:microsoft.com/office/officeart/2005/8/layout/orgChart1"/>
    <dgm:cxn modelId="{576781E6-EB4C-4BE3-8208-21694376EB05}" type="presParOf" srcId="{B5CD113A-A7B0-4157-9B41-B0B479D7D26D}" destId="{85333C7E-A0A4-4445-BEE7-3C7F436E8B28}" srcOrd="0" destOrd="0" presId="urn:microsoft.com/office/officeart/2005/8/layout/orgChart1"/>
    <dgm:cxn modelId="{64DFF4DD-4BA4-4C6B-AD58-2BC2C47AB362}" type="presParOf" srcId="{B5CD113A-A7B0-4157-9B41-B0B479D7D26D}" destId="{ABBAB13E-96EB-4644-BC72-47169C5C0380}" srcOrd="1" destOrd="0" presId="urn:microsoft.com/office/officeart/2005/8/layout/orgChart1"/>
    <dgm:cxn modelId="{67DA7025-5A00-467F-9927-D0C0EB5A94AF}" type="presParOf" srcId="{55AEF119-B192-4F29-96A6-CF1A35AB2920}" destId="{5AFEF2FF-8947-4986-A71B-E50579309C7D}" srcOrd="1" destOrd="0" presId="urn:microsoft.com/office/officeart/2005/8/layout/orgChart1"/>
    <dgm:cxn modelId="{74C20998-68B9-423D-969E-5CCE8CCF6194}" type="presParOf" srcId="{55AEF119-B192-4F29-96A6-CF1A35AB2920}" destId="{A97F408F-5681-44EA-AD35-3F27AEBA5B05}" srcOrd="2" destOrd="0" presId="urn:microsoft.com/office/officeart/2005/8/layout/orgChart1"/>
    <dgm:cxn modelId="{97FCAFAE-C2F7-4DBD-B3D7-FF2671A78AA2}" type="presParOf" srcId="{73F0F2D3-320A-4A2F-9A64-F5BD82A9C166}" destId="{1969330B-1919-4503-BC36-0B564BDF7E8C}" srcOrd="12" destOrd="0" presId="urn:microsoft.com/office/officeart/2005/8/layout/orgChart1"/>
    <dgm:cxn modelId="{46D200E5-5AEA-47DE-8FB7-CDF0DD833B01}" type="presParOf" srcId="{73F0F2D3-320A-4A2F-9A64-F5BD82A9C166}" destId="{4322EF08-2496-446A-8B98-F377135A4C99}" srcOrd="13" destOrd="0" presId="urn:microsoft.com/office/officeart/2005/8/layout/orgChart1"/>
    <dgm:cxn modelId="{37971686-FFB5-4A59-9CC3-6843356C8760}" type="presParOf" srcId="{4322EF08-2496-446A-8B98-F377135A4C99}" destId="{A651A2A7-0D80-416A-8B13-678CBDE09150}" srcOrd="0" destOrd="0" presId="urn:microsoft.com/office/officeart/2005/8/layout/orgChart1"/>
    <dgm:cxn modelId="{E3EC46EF-AE23-4E93-BD1C-6C68D58ED43D}" type="presParOf" srcId="{A651A2A7-0D80-416A-8B13-678CBDE09150}" destId="{25D711A3-050F-4682-9CD7-9860B49265DE}" srcOrd="0" destOrd="0" presId="urn:microsoft.com/office/officeart/2005/8/layout/orgChart1"/>
    <dgm:cxn modelId="{BEC8BC81-7FEE-4BB1-BD5D-58B1A28AF785}" type="presParOf" srcId="{A651A2A7-0D80-416A-8B13-678CBDE09150}" destId="{18E49E71-078E-46BF-A901-BAB98CEA5052}" srcOrd="1" destOrd="0" presId="urn:microsoft.com/office/officeart/2005/8/layout/orgChart1"/>
    <dgm:cxn modelId="{1A4DA42D-E7BF-4808-9515-6FB5BBCC090F}" type="presParOf" srcId="{4322EF08-2496-446A-8B98-F377135A4C99}" destId="{393FD389-6A51-4E8F-9781-827C55098F79}" srcOrd="1" destOrd="0" presId="urn:microsoft.com/office/officeart/2005/8/layout/orgChart1"/>
    <dgm:cxn modelId="{A0108AFA-EE31-419B-94E6-EA0FE7058407}" type="presParOf" srcId="{4322EF08-2496-446A-8B98-F377135A4C99}" destId="{A07A73B5-E2A7-451D-85A7-E109C78B1804}" srcOrd="2" destOrd="0" presId="urn:microsoft.com/office/officeart/2005/8/layout/orgChart1"/>
    <dgm:cxn modelId="{5D308AE0-700A-48FE-9DEB-DC38A337EF2D}" type="presParOf" srcId="{FD9971C0-D131-48FD-8283-E3241A44C3CC}" destId="{9A509FA0-4F10-445A-8AB4-C8A15B2A32C3}" srcOrd="2" destOrd="0" presId="urn:microsoft.com/office/officeart/2005/8/layout/orgChart1"/>
    <dgm:cxn modelId="{F1FFE5F3-8DFA-4064-93DD-ECD81CEF6B1F}" type="presParOf" srcId="{9A509FA0-4F10-445A-8AB4-C8A15B2A32C3}" destId="{BDAC4546-A46F-4898-8BB9-DE65E888D1A2}" srcOrd="0" destOrd="0" presId="urn:microsoft.com/office/officeart/2005/8/layout/orgChart1"/>
    <dgm:cxn modelId="{0D8D7191-A5CC-4657-99E1-13FF2F740A1B}" type="presParOf" srcId="{9A509FA0-4F10-445A-8AB4-C8A15B2A32C3}" destId="{1F3A92CE-1EFE-4EFC-AF4B-FF6FD4159A99}" srcOrd="1" destOrd="0" presId="urn:microsoft.com/office/officeart/2005/8/layout/orgChart1"/>
    <dgm:cxn modelId="{C7C1C317-005A-4C6D-8ECC-DC35A7E3EA5F}" type="presParOf" srcId="{1F3A92CE-1EFE-4EFC-AF4B-FF6FD4159A99}" destId="{4A97919F-8095-4937-8EE0-CBB8B13E91F1}" srcOrd="0" destOrd="0" presId="urn:microsoft.com/office/officeart/2005/8/layout/orgChart1"/>
    <dgm:cxn modelId="{9B3C9651-56AA-4E68-A297-B3FCFC7D544F}" type="presParOf" srcId="{4A97919F-8095-4937-8EE0-CBB8B13E91F1}" destId="{9D94F7AF-1DB6-4859-94B4-382F77B3ADBC}" srcOrd="0" destOrd="0" presId="urn:microsoft.com/office/officeart/2005/8/layout/orgChart1"/>
    <dgm:cxn modelId="{988E98DB-8401-494C-BE42-D309F9CCCE84}" type="presParOf" srcId="{4A97919F-8095-4937-8EE0-CBB8B13E91F1}" destId="{D9785BA0-A9B7-43EE-9729-3BB2B6E8B5BB}" srcOrd="1" destOrd="0" presId="urn:microsoft.com/office/officeart/2005/8/layout/orgChart1"/>
    <dgm:cxn modelId="{657E552C-C074-4017-B8B8-89813378B9CB}" type="presParOf" srcId="{1F3A92CE-1EFE-4EFC-AF4B-FF6FD4159A99}" destId="{BBC7054E-31D5-41AA-AA9E-A83B50F7B7D9}" srcOrd="1" destOrd="0" presId="urn:microsoft.com/office/officeart/2005/8/layout/orgChart1"/>
    <dgm:cxn modelId="{BD6EA2AE-FABA-4F72-A778-BA55B13EF8CD}" type="presParOf" srcId="{1F3A92CE-1EFE-4EFC-AF4B-FF6FD4159A99}" destId="{A9B45871-7DA9-40B1-82CC-0050816E1337}" srcOrd="2" destOrd="0" presId="urn:microsoft.com/office/officeart/2005/8/layout/orgChart1"/>
    <dgm:cxn modelId="{8C9988FA-03AE-478F-92D8-960D3433B2F4}" type="presParOf" srcId="{A9B45871-7DA9-40B1-82CC-0050816E1337}" destId="{6A0AD208-9E3E-498E-98BC-2232BC9D0721}" srcOrd="0" destOrd="0" presId="urn:microsoft.com/office/officeart/2005/8/layout/orgChart1"/>
    <dgm:cxn modelId="{8524EA54-76AC-4683-80E2-637200A5464E}" type="presParOf" srcId="{A9B45871-7DA9-40B1-82CC-0050816E1337}" destId="{54DCD866-4EA9-4080-B640-B530B726D696}" srcOrd="1" destOrd="0" presId="urn:microsoft.com/office/officeart/2005/8/layout/orgChart1"/>
    <dgm:cxn modelId="{918F6A3D-4176-4A59-8437-B52AB0ACAD1B}" type="presParOf" srcId="{54DCD866-4EA9-4080-B640-B530B726D696}" destId="{88226574-52E7-4E56-AE98-A98103BB3090}" srcOrd="0" destOrd="0" presId="urn:microsoft.com/office/officeart/2005/8/layout/orgChart1"/>
    <dgm:cxn modelId="{18CB132D-3276-413E-85D6-EBC5BBFA7068}" type="presParOf" srcId="{88226574-52E7-4E56-AE98-A98103BB3090}" destId="{52E40799-6428-4D9D-8B8E-21AA20E86581}" srcOrd="0" destOrd="0" presId="urn:microsoft.com/office/officeart/2005/8/layout/orgChart1"/>
    <dgm:cxn modelId="{76182C7A-AB45-4D47-B577-C0C2A47235C0}" type="presParOf" srcId="{88226574-52E7-4E56-AE98-A98103BB3090}" destId="{1721DF61-0463-4D33-AB9E-2A2FB24E809F}" srcOrd="1" destOrd="0" presId="urn:microsoft.com/office/officeart/2005/8/layout/orgChart1"/>
    <dgm:cxn modelId="{47D4BB9D-DABB-457A-92D8-7CA98B84865C}" type="presParOf" srcId="{54DCD866-4EA9-4080-B640-B530B726D696}" destId="{90FAAF70-43CA-45D6-A315-752E0055902C}" srcOrd="1" destOrd="0" presId="urn:microsoft.com/office/officeart/2005/8/layout/orgChart1"/>
    <dgm:cxn modelId="{3AD3F37D-16E8-4763-97F9-36A0D533B065}" type="presParOf" srcId="{54DCD866-4EA9-4080-B640-B530B726D696}" destId="{E7E5B5F2-2462-4EBD-B8CE-2FF39D1DA1CB}" srcOrd="2" destOrd="0" presId="urn:microsoft.com/office/officeart/2005/8/layout/orgChart1"/>
    <dgm:cxn modelId="{48094841-A5A5-4D69-9703-2A80C6644550}" type="presParOf" srcId="{A9B45871-7DA9-40B1-82CC-0050816E1337}" destId="{B3D8471A-FDE6-4AC6-ADEA-5C1255346F1F}" srcOrd="2" destOrd="0" presId="urn:microsoft.com/office/officeart/2005/8/layout/orgChart1"/>
    <dgm:cxn modelId="{FC1B0F0B-D2B0-4327-88B4-67BA9441ADA0}" type="presParOf" srcId="{A9B45871-7DA9-40B1-82CC-0050816E1337}" destId="{CA16FA67-F79C-4BF5-8DE8-FACCF3BD558A}" srcOrd="3" destOrd="0" presId="urn:microsoft.com/office/officeart/2005/8/layout/orgChart1"/>
    <dgm:cxn modelId="{6358CC0A-821C-4E46-A1FB-CEE5087A1876}" type="presParOf" srcId="{CA16FA67-F79C-4BF5-8DE8-FACCF3BD558A}" destId="{30E1CAFA-A967-4869-B815-0D4BB16C0612}" srcOrd="0" destOrd="0" presId="urn:microsoft.com/office/officeart/2005/8/layout/orgChart1"/>
    <dgm:cxn modelId="{B7D5C229-4404-48AF-8A66-F2A8DB39FB4F}" type="presParOf" srcId="{30E1CAFA-A967-4869-B815-0D4BB16C0612}" destId="{BE3954E4-D9BC-4AE9-A9DD-91BA37838218}" srcOrd="0" destOrd="0" presId="urn:microsoft.com/office/officeart/2005/8/layout/orgChart1"/>
    <dgm:cxn modelId="{63BA4889-F62B-4ABC-AB41-806C7AFC1F08}" type="presParOf" srcId="{30E1CAFA-A967-4869-B815-0D4BB16C0612}" destId="{BABD348A-BAA2-4AEA-9946-BF53A4C7B007}" srcOrd="1" destOrd="0" presId="urn:microsoft.com/office/officeart/2005/8/layout/orgChart1"/>
    <dgm:cxn modelId="{AF66311F-7A0F-4E75-A3E6-7A7379F9B4F5}" type="presParOf" srcId="{CA16FA67-F79C-4BF5-8DE8-FACCF3BD558A}" destId="{6656CE9F-77EF-4B7D-B65E-8C1E3AA587AE}" srcOrd="1" destOrd="0" presId="urn:microsoft.com/office/officeart/2005/8/layout/orgChart1"/>
    <dgm:cxn modelId="{6CC476A4-DD92-4AE5-9A4A-FE2C5E21840F}" type="presParOf" srcId="{CA16FA67-F79C-4BF5-8DE8-FACCF3BD558A}" destId="{25D21E02-11DB-4C1B-99EC-6E50F74F582A}" srcOrd="2" destOrd="0" presId="urn:microsoft.com/office/officeart/2005/8/layout/orgChart1"/>
    <dgm:cxn modelId="{92A1E48F-44A1-4006-8C09-370D3E0625B2}" type="presParOf" srcId="{9A509FA0-4F10-445A-8AB4-C8A15B2A32C3}" destId="{7E0654B2-0D66-40EF-A477-FA359F41D636}" srcOrd="2" destOrd="0" presId="urn:microsoft.com/office/officeart/2005/8/layout/orgChart1"/>
    <dgm:cxn modelId="{909EDE07-CEE4-4A4E-A30B-2BB3B6B125EB}" type="presParOf" srcId="{9A509FA0-4F10-445A-8AB4-C8A15B2A32C3}" destId="{DBB3575C-CCD8-46CE-8B54-2893ACEE1509}" srcOrd="3" destOrd="0" presId="urn:microsoft.com/office/officeart/2005/8/layout/orgChart1"/>
    <dgm:cxn modelId="{F65650F8-C299-4812-9598-E3DCBB5418A7}" type="presParOf" srcId="{DBB3575C-CCD8-46CE-8B54-2893ACEE1509}" destId="{FDF202FD-3449-480B-812A-804FA4B1A534}" srcOrd="0" destOrd="0" presId="urn:microsoft.com/office/officeart/2005/8/layout/orgChart1"/>
    <dgm:cxn modelId="{388AE9D9-A816-4E30-82EB-71044996DAA2}" type="presParOf" srcId="{FDF202FD-3449-480B-812A-804FA4B1A534}" destId="{F72D88D4-C894-44D5-BAD5-1543449A1810}" srcOrd="0" destOrd="0" presId="urn:microsoft.com/office/officeart/2005/8/layout/orgChart1"/>
    <dgm:cxn modelId="{F9E55AA1-C4E6-475C-BB26-3130331E7B03}" type="presParOf" srcId="{FDF202FD-3449-480B-812A-804FA4B1A534}" destId="{BFE89256-91E0-4479-A90F-13DE2790D2A3}" srcOrd="1" destOrd="0" presId="urn:microsoft.com/office/officeart/2005/8/layout/orgChart1"/>
    <dgm:cxn modelId="{1DE3C806-3B05-44AC-BD4E-D349ED1CE513}" type="presParOf" srcId="{DBB3575C-CCD8-46CE-8B54-2893ACEE1509}" destId="{8A6DB3F7-1788-4A5F-A0E4-F241A9121F8E}" srcOrd="1" destOrd="0" presId="urn:microsoft.com/office/officeart/2005/8/layout/orgChart1"/>
    <dgm:cxn modelId="{CE64863F-87E7-4235-AB65-6C3C7DD8CED5}" type="presParOf" srcId="{DBB3575C-CCD8-46CE-8B54-2893ACEE1509}" destId="{CFD170B7-C4BE-4B4A-81A3-6C16DECBF80F}" srcOrd="2" destOrd="0" presId="urn:microsoft.com/office/officeart/2005/8/layout/orgChart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72E06C2-75D9-458C-B869-64DF1B150EAE}" type="doc">
      <dgm:prSet loTypeId="urn:microsoft.com/office/officeart/2005/8/layout/orgChart1" loCatId="hierarchy" qsTypeId="urn:microsoft.com/office/officeart/2005/8/quickstyle/simple4" qsCatId="simple" csTypeId="urn:microsoft.com/office/officeart/2005/8/colors/accent0_1" csCatId="mainScheme" phldr="1"/>
      <dgm:spPr/>
      <dgm:t>
        <a:bodyPr/>
        <a:lstStyle/>
        <a:p>
          <a:endParaRPr lang="de-DE"/>
        </a:p>
      </dgm:t>
    </dgm:pt>
    <dgm:pt modelId="{862562B4-1004-4C3C-BA7F-75FE3184B288}">
      <dgm:prSet phldrT="[Text]"/>
      <dgm:spPr/>
      <dgm:t>
        <a:bodyPr/>
        <a:lstStyle/>
        <a:p>
          <a:r>
            <a:rPr lang="de-DE"/>
            <a:t>Technische Projektleitung</a:t>
          </a:r>
        </a:p>
        <a:p>
          <a:r>
            <a:rPr lang="de-DE"/>
            <a:t>Fr. Wolff</a:t>
          </a:r>
        </a:p>
        <a:p>
          <a:r>
            <a:rPr lang="de-DE"/>
            <a:t>DB InfraGO AG - GB Pbf</a:t>
          </a:r>
        </a:p>
      </dgm:t>
    </dgm:pt>
    <dgm:pt modelId="{51206618-3C8B-40D5-B7B7-CACF441927F7}" type="parTrans" cxnId="{CC9F1256-5146-43FB-A01D-ED57E8B261F4}">
      <dgm:prSet/>
      <dgm:spPr/>
      <dgm:t>
        <a:bodyPr/>
        <a:lstStyle/>
        <a:p>
          <a:endParaRPr lang="de-DE"/>
        </a:p>
      </dgm:t>
    </dgm:pt>
    <dgm:pt modelId="{837A647D-3530-46FB-A1BF-404EC8FC6FF2}" type="sibTrans" cxnId="{CC9F1256-5146-43FB-A01D-ED57E8B261F4}">
      <dgm:prSet/>
      <dgm:spPr/>
      <dgm:t>
        <a:bodyPr/>
        <a:lstStyle/>
        <a:p>
          <a:endParaRPr lang="de-DE"/>
        </a:p>
      </dgm:t>
    </dgm:pt>
    <dgm:pt modelId="{016C2807-7CFF-4AAF-9578-D2712DB23956}" type="asst">
      <dgm:prSet phldrT="[Text]"/>
      <dgm:spPr/>
      <dgm:t>
        <a:bodyPr/>
        <a:lstStyle/>
        <a:p>
          <a:r>
            <a:rPr lang="de-DE"/>
            <a:t>Projektleitung Planung</a:t>
          </a:r>
        </a:p>
        <a:p>
          <a:r>
            <a:rPr lang="de-DE"/>
            <a:t>Hr. Nier</a:t>
          </a:r>
        </a:p>
        <a:p>
          <a:r>
            <a:rPr lang="de-DE"/>
            <a:t>IB Schönhofen GmbH</a:t>
          </a:r>
        </a:p>
      </dgm:t>
    </dgm:pt>
    <dgm:pt modelId="{166C4C8F-0EA0-425B-A955-23B0F72F20CD}" type="parTrans" cxnId="{3AC02523-96DE-4E70-B514-388B4BF0E917}">
      <dgm:prSet/>
      <dgm:spPr/>
      <dgm:t>
        <a:bodyPr/>
        <a:lstStyle/>
        <a:p>
          <a:endParaRPr lang="de-DE"/>
        </a:p>
      </dgm:t>
    </dgm:pt>
    <dgm:pt modelId="{A6FFA275-48F3-4BC8-8D07-C8B35C194A30}" type="sibTrans" cxnId="{3AC02523-96DE-4E70-B514-388B4BF0E917}">
      <dgm:prSet/>
      <dgm:spPr/>
      <dgm:t>
        <a:bodyPr/>
        <a:lstStyle/>
        <a:p>
          <a:endParaRPr lang="de-DE"/>
        </a:p>
      </dgm:t>
    </dgm:pt>
    <dgm:pt modelId="{AE7C17CC-C1B6-4E44-82FA-AFC532B6FE57}" type="asst">
      <dgm:prSet phldrT="[Text]"/>
      <dgm:spPr/>
      <dgm:t>
        <a:bodyPr/>
        <a:lstStyle/>
        <a:p>
          <a:r>
            <a:rPr lang="de-DE"/>
            <a:t>BIM-Koordinatorin</a:t>
          </a:r>
        </a:p>
        <a:p>
          <a:r>
            <a:rPr lang="de-DE"/>
            <a:t>Fr. Alarcón</a:t>
          </a:r>
        </a:p>
        <a:p>
          <a:r>
            <a:rPr lang="de-DE"/>
            <a:t>IB Schönhofen GmbH</a:t>
          </a:r>
        </a:p>
      </dgm:t>
    </dgm:pt>
    <dgm:pt modelId="{91FBCC52-2D51-4C60-BAB3-E7A0B4BD12CB}" type="parTrans" cxnId="{2F9AFAEF-14A0-4D99-9577-DCF43AEBE740}">
      <dgm:prSet/>
      <dgm:spPr/>
      <dgm:t>
        <a:bodyPr/>
        <a:lstStyle/>
        <a:p>
          <a:endParaRPr lang="de-DE"/>
        </a:p>
      </dgm:t>
    </dgm:pt>
    <dgm:pt modelId="{2EC72056-3FD2-4A01-80F3-C5CFAA25B25B}" type="sibTrans" cxnId="{2F9AFAEF-14A0-4D99-9577-DCF43AEBE740}">
      <dgm:prSet/>
      <dgm:spPr/>
      <dgm:t>
        <a:bodyPr/>
        <a:lstStyle/>
        <a:p>
          <a:endParaRPr lang="de-DE"/>
        </a:p>
      </dgm:t>
    </dgm:pt>
    <dgm:pt modelId="{8C80A31A-5F8A-431C-B459-5199453173F8}">
      <dgm:prSet phldrT="[Text]"/>
      <dgm:spPr/>
      <dgm:t>
        <a:bodyPr/>
        <a:lstStyle/>
        <a:p>
          <a:r>
            <a:rPr lang="de-DE"/>
            <a:t>Vermessung</a:t>
          </a:r>
          <a:br>
            <a:rPr lang="de-DE"/>
          </a:br>
          <a:r>
            <a:rPr lang="de-DE"/>
            <a:t>Hr. Häßner</a:t>
          </a:r>
        </a:p>
        <a:p>
          <a:r>
            <a:rPr lang="de-DE"/>
            <a:t>DB E&amp;C GmbH</a:t>
          </a:r>
          <a:br>
            <a:rPr lang="de-DE"/>
          </a:br>
          <a:endParaRPr lang="de-DE"/>
        </a:p>
      </dgm:t>
    </dgm:pt>
    <dgm:pt modelId="{75B658F9-29B1-48F2-ACE2-6C6533DF6CAA}" type="parTrans" cxnId="{E6B6B789-C10B-4AD2-8EC1-4BB28F66AB1F}">
      <dgm:prSet/>
      <dgm:spPr/>
      <dgm:t>
        <a:bodyPr/>
        <a:lstStyle/>
        <a:p>
          <a:endParaRPr lang="de-DE"/>
        </a:p>
      </dgm:t>
    </dgm:pt>
    <dgm:pt modelId="{FE793FFF-A3AE-41FD-B433-8493AAA374D2}" type="sibTrans" cxnId="{E6B6B789-C10B-4AD2-8EC1-4BB28F66AB1F}">
      <dgm:prSet/>
      <dgm:spPr/>
      <dgm:t>
        <a:bodyPr/>
        <a:lstStyle/>
        <a:p>
          <a:endParaRPr lang="de-DE"/>
        </a:p>
      </dgm:t>
    </dgm:pt>
    <dgm:pt modelId="{338AF899-9B6F-4CD7-B524-69ACB6BCC2F3}">
      <dgm:prSet phldrT="[Text]"/>
      <dgm:spPr/>
      <dgm:t>
        <a:bodyPr/>
        <a:lstStyle/>
        <a:p>
          <a:r>
            <a:rPr lang="de-DE"/>
            <a:t>Baugrund</a:t>
          </a:r>
          <a:br>
            <a:rPr lang="de-DE"/>
          </a:br>
          <a:r>
            <a:rPr lang="de-DE"/>
            <a:t>Hr. Rudolph</a:t>
          </a:r>
        </a:p>
        <a:p>
          <a:r>
            <a:rPr lang="de-DE"/>
            <a:t>DB InfraGO AG - GB Pbf</a:t>
          </a:r>
        </a:p>
      </dgm:t>
    </dgm:pt>
    <dgm:pt modelId="{0A64F2BB-9184-4F81-8905-5868589B7746}" type="parTrans" cxnId="{D7082009-E429-4CD7-8C4D-69AE5FF7A945}">
      <dgm:prSet/>
      <dgm:spPr/>
      <dgm:t>
        <a:bodyPr/>
        <a:lstStyle/>
        <a:p>
          <a:endParaRPr lang="de-DE"/>
        </a:p>
      </dgm:t>
    </dgm:pt>
    <dgm:pt modelId="{97931233-C0CD-4B55-B899-F03906976430}" type="sibTrans" cxnId="{D7082009-E429-4CD7-8C4D-69AE5FF7A945}">
      <dgm:prSet/>
      <dgm:spPr/>
      <dgm:t>
        <a:bodyPr/>
        <a:lstStyle/>
        <a:p>
          <a:endParaRPr lang="de-DE"/>
        </a:p>
      </dgm:t>
    </dgm:pt>
    <dgm:pt modelId="{FC33F68D-49A8-445A-A080-34588EDAD061}">
      <dgm:prSet phldrT="[Text]"/>
      <dgm:spPr/>
      <dgm:t>
        <a:bodyPr/>
        <a:lstStyle/>
        <a:p>
          <a:r>
            <a:rPr lang="de-DE"/>
            <a:t>Schall</a:t>
          </a:r>
        </a:p>
        <a:p>
          <a:r>
            <a:rPr lang="de-DE"/>
            <a:t>Hr. Müller</a:t>
          </a:r>
        </a:p>
        <a:p>
          <a:r>
            <a:rPr lang="de-DE"/>
            <a:t>Möhler + Partner</a:t>
          </a:r>
        </a:p>
        <a:p>
          <a:r>
            <a:rPr lang="de-DE"/>
            <a:t>Ingenieure AG</a:t>
          </a:r>
        </a:p>
      </dgm:t>
    </dgm:pt>
    <dgm:pt modelId="{31BEEAEC-CFB1-4B08-B62B-BCCEAE4A119E}" type="parTrans" cxnId="{B3C7B4D2-7601-49D0-BEC6-E10624B23735}">
      <dgm:prSet/>
      <dgm:spPr/>
      <dgm:t>
        <a:bodyPr/>
        <a:lstStyle/>
        <a:p>
          <a:endParaRPr lang="de-DE"/>
        </a:p>
      </dgm:t>
    </dgm:pt>
    <dgm:pt modelId="{5D849222-61A2-407F-8C79-36F9D5303DAB}" type="sibTrans" cxnId="{B3C7B4D2-7601-49D0-BEC6-E10624B23735}">
      <dgm:prSet/>
      <dgm:spPr/>
      <dgm:t>
        <a:bodyPr/>
        <a:lstStyle/>
        <a:p>
          <a:endParaRPr lang="de-DE"/>
        </a:p>
      </dgm:t>
    </dgm:pt>
    <dgm:pt modelId="{6FAD06D9-4651-4F11-B0ED-AF7C75961911}">
      <dgm:prSet phldrT="[Text]"/>
      <dgm:spPr/>
      <dgm:t>
        <a:bodyPr/>
        <a:lstStyle/>
        <a:p>
          <a:r>
            <a:rPr lang="de-DE"/>
            <a:t>Umwelt</a:t>
          </a:r>
          <a:br>
            <a:rPr lang="de-DE"/>
          </a:br>
          <a:r>
            <a:rPr lang="de-DE"/>
            <a:t>Fr. Teuchtler</a:t>
          </a:r>
        </a:p>
        <a:p>
          <a:r>
            <a:rPr lang="de-DE"/>
            <a:t>IB Schönhofen GmbH</a:t>
          </a:r>
        </a:p>
      </dgm:t>
    </dgm:pt>
    <dgm:pt modelId="{2E817EFC-D7D5-436A-A5B5-72EF7EFF153E}" type="parTrans" cxnId="{F360BA91-93A3-46C3-9F5A-35DF1D2C5953}">
      <dgm:prSet/>
      <dgm:spPr/>
      <dgm:t>
        <a:bodyPr/>
        <a:lstStyle/>
        <a:p>
          <a:endParaRPr lang="de-DE"/>
        </a:p>
      </dgm:t>
    </dgm:pt>
    <dgm:pt modelId="{02C54775-E192-44AF-825D-CE0F427B18EC}" type="sibTrans" cxnId="{F360BA91-93A3-46C3-9F5A-35DF1D2C5953}">
      <dgm:prSet/>
      <dgm:spPr/>
      <dgm:t>
        <a:bodyPr/>
        <a:lstStyle/>
        <a:p>
          <a:endParaRPr lang="de-DE"/>
        </a:p>
      </dgm:t>
    </dgm:pt>
    <dgm:pt modelId="{F952C041-6981-4CC1-B431-FE167D80D0B2}" type="asst">
      <dgm:prSet phldrT="[Text]"/>
      <dgm:spPr/>
      <dgm:t>
        <a:bodyPr/>
        <a:lstStyle/>
        <a:p>
          <a:r>
            <a:rPr lang="de-DE"/>
            <a:t>BIM-Berater</a:t>
          </a:r>
          <a:br>
            <a:rPr lang="de-DE"/>
          </a:br>
          <a:r>
            <a:rPr lang="de-DE"/>
            <a:t>Hr. Serrano</a:t>
          </a:r>
        </a:p>
        <a:p>
          <a:r>
            <a:rPr lang="de-DE"/>
            <a:t>DB InfraGO AG - GB Pbf</a:t>
          </a:r>
        </a:p>
      </dgm:t>
    </dgm:pt>
    <dgm:pt modelId="{2E28EEF9-E260-4059-8624-E48CDF747ACE}" type="sibTrans" cxnId="{EF7B32D1-E8A3-4B22-ACD4-BA19456B3259}">
      <dgm:prSet/>
      <dgm:spPr/>
      <dgm:t>
        <a:bodyPr/>
        <a:lstStyle/>
        <a:p>
          <a:endParaRPr lang="de-DE"/>
        </a:p>
      </dgm:t>
    </dgm:pt>
    <dgm:pt modelId="{4A98E626-8C97-4D5A-BF75-B02CF4E44622}" type="parTrans" cxnId="{EF7B32D1-E8A3-4B22-ACD4-BA19456B3259}">
      <dgm:prSet/>
      <dgm:spPr/>
      <dgm:t>
        <a:bodyPr/>
        <a:lstStyle/>
        <a:p>
          <a:endParaRPr lang="de-DE"/>
        </a:p>
      </dgm:t>
    </dgm:pt>
    <dgm:pt modelId="{104F0043-AFCE-438A-AA47-B038E0E073F3}">
      <dgm:prSet/>
      <dgm:spPr/>
      <dgm:t>
        <a:bodyPr/>
        <a:lstStyle/>
        <a:p>
          <a:r>
            <a:rPr lang="de-DE"/>
            <a:t>Projektleitung technische Ausrüstung - 50 Hz</a:t>
          </a:r>
        </a:p>
        <a:p>
          <a:r>
            <a:rPr lang="de-DE"/>
            <a:t>Fr. Felkel</a:t>
          </a:r>
        </a:p>
        <a:p>
          <a:r>
            <a:rPr lang="de-DE"/>
            <a:t>TARCOS GmbH</a:t>
          </a:r>
        </a:p>
      </dgm:t>
    </dgm:pt>
    <dgm:pt modelId="{829D7817-8B75-492B-BB2B-4223DC6EBBDE}" type="parTrans" cxnId="{3470EDFB-ACE8-46A9-85B5-EA439B2EA54F}">
      <dgm:prSet/>
      <dgm:spPr/>
      <dgm:t>
        <a:bodyPr/>
        <a:lstStyle/>
        <a:p>
          <a:endParaRPr lang="de-DE"/>
        </a:p>
      </dgm:t>
    </dgm:pt>
    <dgm:pt modelId="{701661A2-93B1-4D8D-A11A-D99D6B3FA600}" type="sibTrans" cxnId="{3470EDFB-ACE8-46A9-85B5-EA439B2EA54F}">
      <dgm:prSet/>
      <dgm:spPr/>
      <dgm:t>
        <a:bodyPr/>
        <a:lstStyle/>
        <a:p>
          <a:endParaRPr lang="de-DE"/>
        </a:p>
      </dgm:t>
    </dgm:pt>
    <dgm:pt modelId="{A4C33BA3-B6A9-4BE3-A8EB-53607CB42E51}">
      <dgm:prSet/>
      <dgm:spPr/>
      <dgm:t>
        <a:bodyPr/>
        <a:lstStyle/>
        <a:p>
          <a:r>
            <a:rPr lang="de-DE"/>
            <a:t>BIM-Koordinator/ Bearbeiter</a:t>
          </a:r>
        </a:p>
        <a:p>
          <a:r>
            <a:rPr lang="de-DE"/>
            <a:t>Name</a:t>
          </a:r>
        </a:p>
        <a:p>
          <a:r>
            <a:rPr lang="de-DE"/>
            <a:t>Firma Name</a:t>
          </a:r>
        </a:p>
      </dgm:t>
    </dgm:pt>
    <dgm:pt modelId="{D0129DB5-C3A7-496A-B08A-57EACF0A48C7}" type="parTrans" cxnId="{EF0EE86B-B9DF-4E76-B4E5-3C65FA8E5EDF}">
      <dgm:prSet/>
      <dgm:spPr/>
      <dgm:t>
        <a:bodyPr/>
        <a:lstStyle/>
        <a:p>
          <a:endParaRPr lang="de-DE"/>
        </a:p>
      </dgm:t>
    </dgm:pt>
    <dgm:pt modelId="{9A9F403B-0D0C-4BB0-B2FB-714941AD1E96}" type="sibTrans" cxnId="{EF0EE86B-B9DF-4E76-B4E5-3C65FA8E5EDF}">
      <dgm:prSet/>
      <dgm:spPr/>
      <dgm:t>
        <a:bodyPr/>
        <a:lstStyle/>
        <a:p>
          <a:endParaRPr lang="de-DE"/>
        </a:p>
      </dgm:t>
    </dgm:pt>
    <dgm:pt modelId="{D413DC80-5B55-4D89-848E-0732B1C6DF7D}">
      <dgm:prSet/>
      <dgm:spPr/>
      <dgm:t>
        <a:bodyPr/>
        <a:lstStyle/>
        <a:p>
          <a:r>
            <a:rPr lang="de-DE"/>
            <a:t>Projektleitung technische Ausrüstung - LST</a:t>
          </a:r>
        </a:p>
        <a:p>
          <a:r>
            <a:rPr lang="de-DE"/>
            <a:t>Hr. Wagner</a:t>
          </a:r>
        </a:p>
        <a:p>
          <a:r>
            <a:rPr lang="de-DE"/>
            <a:t>SWECO GmbH</a:t>
          </a:r>
        </a:p>
      </dgm:t>
    </dgm:pt>
    <dgm:pt modelId="{EDF0E6EB-D218-4B4A-A88F-1AC385DDFBEF}" type="parTrans" cxnId="{BBD8059C-DAA2-493C-AA5E-8A25D85AC0A2}">
      <dgm:prSet/>
      <dgm:spPr/>
      <dgm:t>
        <a:bodyPr/>
        <a:lstStyle/>
        <a:p>
          <a:endParaRPr lang="de-DE"/>
        </a:p>
      </dgm:t>
    </dgm:pt>
    <dgm:pt modelId="{1406A9C4-F69A-4236-A1A7-27A28A6B8C4D}" type="sibTrans" cxnId="{BBD8059C-DAA2-493C-AA5E-8A25D85AC0A2}">
      <dgm:prSet/>
      <dgm:spPr/>
      <dgm:t>
        <a:bodyPr/>
        <a:lstStyle/>
        <a:p>
          <a:endParaRPr lang="de-DE"/>
        </a:p>
      </dgm:t>
    </dgm:pt>
    <dgm:pt modelId="{292D1413-7A57-4E05-860E-FA85DB2B1C1E}">
      <dgm:prSet/>
      <dgm:spPr/>
      <dgm:t>
        <a:bodyPr/>
        <a:lstStyle/>
        <a:p>
          <a:r>
            <a:rPr lang="de-DE"/>
            <a:t>Projektleitung technische Ausrüstung - OLA</a:t>
          </a:r>
        </a:p>
        <a:p>
          <a:r>
            <a:rPr lang="de-DE"/>
            <a:t>Hr. Koch</a:t>
          </a:r>
        </a:p>
        <a:p>
          <a:r>
            <a:rPr lang="de-DE"/>
            <a:t>WSP GmbH</a:t>
          </a:r>
        </a:p>
      </dgm:t>
    </dgm:pt>
    <dgm:pt modelId="{46377D79-208D-4A01-A1D3-BE739BEE4FFD}" type="parTrans" cxnId="{DA183C2B-EFB0-45B6-8EA2-7733A8882502}">
      <dgm:prSet/>
      <dgm:spPr/>
      <dgm:t>
        <a:bodyPr/>
        <a:lstStyle/>
        <a:p>
          <a:endParaRPr lang="de-DE"/>
        </a:p>
      </dgm:t>
    </dgm:pt>
    <dgm:pt modelId="{16EB225E-9ADD-4899-A407-DE499919D0BF}" type="sibTrans" cxnId="{DA183C2B-EFB0-45B6-8EA2-7733A8882502}">
      <dgm:prSet/>
      <dgm:spPr/>
      <dgm:t>
        <a:bodyPr/>
        <a:lstStyle/>
        <a:p>
          <a:endParaRPr lang="de-DE"/>
        </a:p>
      </dgm:t>
    </dgm:pt>
    <dgm:pt modelId="{39C26CAC-D98C-48CC-AB11-4DAEF92DF4B4}">
      <dgm:prSet/>
      <dgm:spPr/>
      <dgm:t>
        <a:bodyPr/>
        <a:lstStyle/>
        <a:p>
          <a:r>
            <a:rPr lang="de-DE"/>
            <a:t>BIM-Koordinator/ Bearbeiter</a:t>
          </a:r>
        </a:p>
        <a:p>
          <a:r>
            <a:rPr lang="de-DE"/>
            <a:t>Name</a:t>
          </a:r>
        </a:p>
        <a:p>
          <a:r>
            <a:rPr lang="de-DE"/>
            <a:t>Firma</a:t>
          </a:r>
        </a:p>
      </dgm:t>
    </dgm:pt>
    <dgm:pt modelId="{09C91F2D-3F15-4960-AF24-D50502104BFA}" type="parTrans" cxnId="{39DBF2A0-40F3-4140-BEBD-8050A12EC4CD}">
      <dgm:prSet/>
      <dgm:spPr/>
      <dgm:t>
        <a:bodyPr/>
        <a:lstStyle/>
        <a:p>
          <a:endParaRPr lang="de-DE"/>
        </a:p>
      </dgm:t>
    </dgm:pt>
    <dgm:pt modelId="{75C6021C-C255-4883-8FE2-CB9B4499B4B4}" type="sibTrans" cxnId="{39DBF2A0-40F3-4140-BEBD-8050A12EC4CD}">
      <dgm:prSet/>
      <dgm:spPr/>
      <dgm:t>
        <a:bodyPr/>
        <a:lstStyle/>
        <a:p>
          <a:endParaRPr lang="de-DE"/>
        </a:p>
      </dgm:t>
    </dgm:pt>
    <dgm:pt modelId="{3AA6E3DC-6068-46E0-8D44-DFBB061C82B2}">
      <dgm:prSet/>
      <dgm:spPr/>
      <dgm:t>
        <a:bodyPr/>
        <a:lstStyle/>
        <a:p>
          <a:r>
            <a:rPr lang="de-DE"/>
            <a:t>BIM-Koordinator/ Bearbeiter</a:t>
          </a:r>
        </a:p>
        <a:p>
          <a:r>
            <a:rPr lang="de-DE"/>
            <a:t>Name</a:t>
          </a:r>
        </a:p>
        <a:p>
          <a:r>
            <a:rPr lang="de-DE"/>
            <a:t>Firma</a:t>
          </a:r>
        </a:p>
      </dgm:t>
    </dgm:pt>
    <dgm:pt modelId="{992B8DD1-B497-48BD-8585-32DBF30418F6}" type="parTrans" cxnId="{B0C1F9E0-AE4D-4587-9294-B2CA9BDE6AFC}">
      <dgm:prSet/>
      <dgm:spPr/>
      <dgm:t>
        <a:bodyPr/>
        <a:lstStyle/>
        <a:p>
          <a:endParaRPr lang="de-DE"/>
        </a:p>
      </dgm:t>
    </dgm:pt>
    <dgm:pt modelId="{7E04BEB8-FC25-42BE-B0A1-1F71E0B1C5C3}" type="sibTrans" cxnId="{B0C1F9E0-AE4D-4587-9294-B2CA9BDE6AFC}">
      <dgm:prSet/>
      <dgm:spPr/>
      <dgm:t>
        <a:bodyPr/>
        <a:lstStyle/>
        <a:p>
          <a:endParaRPr lang="de-DE"/>
        </a:p>
      </dgm:t>
    </dgm:pt>
    <dgm:pt modelId="{8E35A685-74A2-42E9-86B2-B695E423F5F4}" type="asst">
      <dgm:prSet/>
      <dgm:spPr/>
      <dgm:t>
        <a:bodyPr/>
        <a:lstStyle/>
        <a:p>
          <a:r>
            <a:rPr lang="de-DE"/>
            <a:t>interne Qualitätssicherung</a:t>
          </a:r>
        </a:p>
        <a:p>
          <a:r>
            <a:rPr lang="de-DE"/>
            <a:t>Hr. Schedukat</a:t>
          </a:r>
        </a:p>
        <a:p>
          <a:r>
            <a:rPr lang="de-DE"/>
            <a:t>IB Schönhofen GmbH</a:t>
          </a:r>
        </a:p>
      </dgm:t>
    </dgm:pt>
    <dgm:pt modelId="{015FC78B-748F-49ED-BFD8-88E5F329CFD0}" type="parTrans" cxnId="{8E63B49A-995D-4141-83ED-6030D4168F50}">
      <dgm:prSet/>
      <dgm:spPr/>
      <dgm:t>
        <a:bodyPr/>
        <a:lstStyle/>
        <a:p>
          <a:endParaRPr lang="de-DE"/>
        </a:p>
      </dgm:t>
    </dgm:pt>
    <dgm:pt modelId="{FE88527A-A80D-4C81-85F9-33C27A7A4B19}" type="sibTrans" cxnId="{8E63B49A-995D-4141-83ED-6030D4168F50}">
      <dgm:prSet/>
      <dgm:spPr/>
      <dgm:t>
        <a:bodyPr/>
        <a:lstStyle/>
        <a:p>
          <a:endParaRPr lang="de-DE"/>
        </a:p>
      </dgm:t>
    </dgm:pt>
    <dgm:pt modelId="{61EA67E7-D2F0-4C12-BE8F-D008B64CE2B2}" type="pres">
      <dgm:prSet presAssocID="{972E06C2-75D9-458C-B869-64DF1B150EAE}" presName="hierChild1" presStyleCnt="0">
        <dgm:presLayoutVars>
          <dgm:orgChart val="1"/>
          <dgm:chPref val="1"/>
          <dgm:dir/>
          <dgm:animOne val="branch"/>
          <dgm:animLvl val="lvl"/>
          <dgm:resizeHandles/>
        </dgm:presLayoutVars>
      </dgm:prSet>
      <dgm:spPr/>
    </dgm:pt>
    <dgm:pt modelId="{FD9971C0-D131-48FD-8283-E3241A44C3CC}" type="pres">
      <dgm:prSet presAssocID="{862562B4-1004-4C3C-BA7F-75FE3184B288}" presName="hierRoot1" presStyleCnt="0">
        <dgm:presLayoutVars>
          <dgm:hierBranch val="init"/>
        </dgm:presLayoutVars>
      </dgm:prSet>
      <dgm:spPr/>
    </dgm:pt>
    <dgm:pt modelId="{AD836B98-1D70-45F6-A070-C3529481AAFF}" type="pres">
      <dgm:prSet presAssocID="{862562B4-1004-4C3C-BA7F-75FE3184B288}" presName="rootComposite1" presStyleCnt="0"/>
      <dgm:spPr/>
    </dgm:pt>
    <dgm:pt modelId="{B5D5FD8C-394A-40AA-B9A8-72CC7589B9C6}" type="pres">
      <dgm:prSet presAssocID="{862562B4-1004-4C3C-BA7F-75FE3184B288}" presName="rootText1" presStyleLbl="node0" presStyleIdx="0" presStyleCnt="1" custLinFactY="-100000" custLinFactNeighborX="947" custLinFactNeighborY="-180327">
        <dgm:presLayoutVars>
          <dgm:chPref val="3"/>
        </dgm:presLayoutVars>
      </dgm:prSet>
      <dgm:spPr/>
    </dgm:pt>
    <dgm:pt modelId="{D5FDD59F-00BE-46C2-8E5A-6D3FD08EFDC7}" type="pres">
      <dgm:prSet presAssocID="{862562B4-1004-4C3C-BA7F-75FE3184B288}" presName="rootConnector1" presStyleLbl="node1" presStyleIdx="0" presStyleCnt="0"/>
      <dgm:spPr/>
    </dgm:pt>
    <dgm:pt modelId="{73F0F2D3-320A-4A2F-9A64-F5BD82A9C166}" type="pres">
      <dgm:prSet presAssocID="{862562B4-1004-4C3C-BA7F-75FE3184B288}" presName="hierChild2" presStyleCnt="0"/>
      <dgm:spPr/>
    </dgm:pt>
    <dgm:pt modelId="{3DED0B7D-1C84-4416-8E75-94E734F89991}" type="pres">
      <dgm:prSet presAssocID="{75B658F9-29B1-48F2-ACE2-6C6533DF6CAA}" presName="Name37" presStyleLbl="parChTrans1D2" presStyleIdx="0" presStyleCnt="9"/>
      <dgm:spPr/>
    </dgm:pt>
    <dgm:pt modelId="{1DEF0D61-DEC3-455B-BB00-15D6BE8CA2A7}" type="pres">
      <dgm:prSet presAssocID="{8C80A31A-5F8A-431C-B459-5199453173F8}" presName="hierRoot2" presStyleCnt="0">
        <dgm:presLayoutVars>
          <dgm:hierBranch val="init"/>
        </dgm:presLayoutVars>
      </dgm:prSet>
      <dgm:spPr/>
    </dgm:pt>
    <dgm:pt modelId="{3502828D-13FB-4378-94A2-67916DA88072}" type="pres">
      <dgm:prSet presAssocID="{8C80A31A-5F8A-431C-B459-5199453173F8}" presName="rootComposite" presStyleCnt="0"/>
      <dgm:spPr/>
    </dgm:pt>
    <dgm:pt modelId="{FFA6E62F-6795-4AA1-80A9-339E77603532}" type="pres">
      <dgm:prSet presAssocID="{8C80A31A-5F8A-431C-B459-5199453173F8}" presName="rootText" presStyleLbl="node2" presStyleIdx="0" presStyleCnt="7" custLinFactX="100000" custLinFactNeighborX="123920" custLinFactNeighborY="8394">
        <dgm:presLayoutVars>
          <dgm:chPref val="3"/>
        </dgm:presLayoutVars>
      </dgm:prSet>
      <dgm:spPr/>
    </dgm:pt>
    <dgm:pt modelId="{3F877C9F-6285-44AE-A845-B0659255EE14}" type="pres">
      <dgm:prSet presAssocID="{8C80A31A-5F8A-431C-B459-5199453173F8}" presName="rootConnector" presStyleLbl="node2" presStyleIdx="0" presStyleCnt="7"/>
      <dgm:spPr/>
    </dgm:pt>
    <dgm:pt modelId="{2EAD3DF5-0219-41F6-B073-B7884C2E09DC}" type="pres">
      <dgm:prSet presAssocID="{8C80A31A-5F8A-431C-B459-5199453173F8}" presName="hierChild4" presStyleCnt="0"/>
      <dgm:spPr/>
    </dgm:pt>
    <dgm:pt modelId="{3E9CF6A3-0953-49F9-8D08-35016C1C924D}" type="pres">
      <dgm:prSet presAssocID="{8C80A31A-5F8A-431C-B459-5199453173F8}" presName="hierChild5" presStyleCnt="0"/>
      <dgm:spPr/>
    </dgm:pt>
    <dgm:pt modelId="{BBEB2F33-F9F3-41AC-BA20-F12B4C5376B5}" type="pres">
      <dgm:prSet presAssocID="{EDF0E6EB-D218-4B4A-A88F-1AC385DDFBEF}" presName="Name37" presStyleLbl="parChTrans1D2" presStyleIdx="1" presStyleCnt="9"/>
      <dgm:spPr/>
    </dgm:pt>
    <dgm:pt modelId="{E134B9F1-E4BD-4ADE-90D2-EC8F7FBD76EA}" type="pres">
      <dgm:prSet presAssocID="{D413DC80-5B55-4D89-848E-0732B1C6DF7D}" presName="hierRoot2" presStyleCnt="0">
        <dgm:presLayoutVars>
          <dgm:hierBranch val="init"/>
        </dgm:presLayoutVars>
      </dgm:prSet>
      <dgm:spPr/>
    </dgm:pt>
    <dgm:pt modelId="{BBA6336B-232B-4D49-A728-1EEDB0E21E33}" type="pres">
      <dgm:prSet presAssocID="{D413DC80-5B55-4D89-848E-0732B1C6DF7D}" presName="rootComposite" presStyleCnt="0"/>
      <dgm:spPr/>
    </dgm:pt>
    <dgm:pt modelId="{379B2395-F257-4740-9277-AC8D712B9C45}" type="pres">
      <dgm:prSet presAssocID="{D413DC80-5B55-4D89-848E-0732B1C6DF7D}" presName="rootText" presStyleLbl="node2" presStyleIdx="1" presStyleCnt="7" custLinFactX="5029" custLinFactY="-188810" custLinFactNeighborX="100000" custLinFactNeighborY="-200000">
        <dgm:presLayoutVars>
          <dgm:chPref val="3"/>
        </dgm:presLayoutVars>
      </dgm:prSet>
      <dgm:spPr/>
    </dgm:pt>
    <dgm:pt modelId="{4D7C1E06-8D48-4E9C-8D9E-1C87B5348C70}" type="pres">
      <dgm:prSet presAssocID="{D413DC80-5B55-4D89-848E-0732B1C6DF7D}" presName="rootConnector" presStyleLbl="node2" presStyleIdx="1" presStyleCnt="7"/>
      <dgm:spPr/>
    </dgm:pt>
    <dgm:pt modelId="{36E717BD-8C26-4E42-B3D0-52682D5D85A5}" type="pres">
      <dgm:prSet presAssocID="{D413DC80-5B55-4D89-848E-0732B1C6DF7D}" presName="hierChild4" presStyleCnt="0"/>
      <dgm:spPr/>
    </dgm:pt>
    <dgm:pt modelId="{C423C038-FC00-41E8-8BC2-0BB9A61F0395}" type="pres">
      <dgm:prSet presAssocID="{09C91F2D-3F15-4960-AF24-D50502104BFA}" presName="Name37" presStyleLbl="parChTrans1D3" presStyleIdx="0" presStyleCnt="5"/>
      <dgm:spPr/>
    </dgm:pt>
    <dgm:pt modelId="{4ED7AFF9-6FF9-4298-B6CF-686272CB4AF1}" type="pres">
      <dgm:prSet presAssocID="{39C26CAC-D98C-48CC-AB11-4DAEF92DF4B4}" presName="hierRoot2" presStyleCnt="0">
        <dgm:presLayoutVars>
          <dgm:hierBranch val="init"/>
        </dgm:presLayoutVars>
      </dgm:prSet>
      <dgm:spPr/>
    </dgm:pt>
    <dgm:pt modelId="{FDAAD245-B385-45D7-B82D-FB0DD387A333}" type="pres">
      <dgm:prSet presAssocID="{39C26CAC-D98C-48CC-AB11-4DAEF92DF4B4}" presName="rootComposite" presStyleCnt="0"/>
      <dgm:spPr/>
    </dgm:pt>
    <dgm:pt modelId="{51AE7671-B7EE-47F6-AF0D-51412EDDE5EB}" type="pres">
      <dgm:prSet presAssocID="{39C26CAC-D98C-48CC-AB11-4DAEF92DF4B4}" presName="rootText" presStyleLbl="node3" presStyleIdx="0" presStyleCnt="3" custLinFactY="-228326" custLinFactNeighborX="-32313" custLinFactNeighborY="-300000">
        <dgm:presLayoutVars>
          <dgm:chPref val="3"/>
        </dgm:presLayoutVars>
      </dgm:prSet>
      <dgm:spPr/>
    </dgm:pt>
    <dgm:pt modelId="{39A7472F-2405-40BD-BD99-4E7F09954138}" type="pres">
      <dgm:prSet presAssocID="{39C26CAC-D98C-48CC-AB11-4DAEF92DF4B4}" presName="rootConnector" presStyleLbl="node3" presStyleIdx="0" presStyleCnt="3"/>
      <dgm:spPr/>
    </dgm:pt>
    <dgm:pt modelId="{4E1E3E81-16F5-443A-9AD3-1CF90A6957A4}" type="pres">
      <dgm:prSet presAssocID="{39C26CAC-D98C-48CC-AB11-4DAEF92DF4B4}" presName="hierChild4" presStyleCnt="0"/>
      <dgm:spPr/>
    </dgm:pt>
    <dgm:pt modelId="{C0205D59-969C-488F-948F-6E7FE76BE455}" type="pres">
      <dgm:prSet presAssocID="{39C26CAC-D98C-48CC-AB11-4DAEF92DF4B4}" presName="hierChild5" presStyleCnt="0"/>
      <dgm:spPr/>
    </dgm:pt>
    <dgm:pt modelId="{67D9825B-1064-4C57-BE3D-5CB48BDD9F0B}" type="pres">
      <dgm:prSet presAssocID="{D413DC80-5B55-4D89-848E-0732B1C6DF7D}" presName="hierChild5" presStyleCnt="0"/>
      <dgm:spPr/>
    </dgm:pt>
    <dgm:pt modelId="{8B22D63B-CBFC-4B66-B63D-139400906E7D}" type="pres">
      <dgm:prSet presAssocID="{46377D79-208D-4A01-A1D3-BE739BEE4FFD}" presName="Name37" presStyleLbl="parChTrans1D2" presStyleIdx="2" presStyleCnt="9"/>
      <dgm:spPr/>
    </dgm:pt>
    <dgm:pt modelId="{6E27A43B-3129-45BD-8EE0-B88EEE37B70C}" type="pres">
      <dgm:prSet presAssocID="{292D1413-7A57-4E05-860E-FA85DB2B1C1E}" presName="hierRoot2" presStyleCnt="0">
        <dgm:presLayoutVars>
          <dgm:hierBranch val="init"/>
        </dgm:presLayoutVars>
      </dgm:prSet>
      <dgm:spPr/>
    </dgm:pt>
    <dgm:pt modelId="{2883F86C-ECA7-4073-BD1C-06FE63264381}" type="pres">
      <dgm:prSet presAssocID="{292D1413-7A57-4E05-860E-FA85DB2B1C1E}" presName="rootComposite" presStyleCnt="0"/>
      <dgm:spPr/>
    </dgm:pt>
    <dgm:pt modelId="{1BD0A8D1-6346-4F54-80C7-79AB8C8F2D25}" type="pres">
      <dgm:prSet presAssocID="{292D1413-7A57-4E05-860E-FA85DB2B1C1E}" presName="rootText" presStyleLbl="node2" presStyleIdx="2" presStyleCnt="7" custLinFactY="-100000" custLinFactNeighborX="-18921" custLinFactNeighborY="-117333">
        <dgm:presLayoutVars>
          <dgm:chPref val="3"/>
        </dgm:presLayoutVars>
      </dgm:prSet>
      <dgm:spPr/>
    </dgm:pt>
    <dgm:pt modelId="{8556850E-3B0D-4BAF-85EB-AF1D6CD13727}" type="pres">
      <dgm:prSet presAssocID="{292D1413-7A57-4E05-860E-FA85DB2B1C1E}" presName="rootConnector" presStyleLbl="node2" presStyleIdx="2" presStyleCnt="7"/>
      <dgm:spPr/>
    </dgm:pt>
    <dgm:pt modelId="{D996EF4C-725B-48A1-99FA-6DCF66CA20BE}" type="pres">
      <dgm:prSet presAssocID="{292D1413-7A57-4E05-860E-FA85DB2B1C1E}" presName="hierChild4" presStyleCnt="0"/>
      <dgm:spPr/>
    </dgm:pt>
    <dgm:pt modelId="{AC62F65D-9B4B-4485-9703-BBC3EF1902E2}" type="pres">
      <dgm:prSet presAssocID="{992B8DD1-B497-48BD-8585-32DBF30418F6}" presName="Name37" presStyleLbl="parChTrans1D3" presStyleIdx="1" presStyleCnt="5"/>
      <dgm:spPr/>
    </dgm:pt>
    <dgm:pt modelId="{113417B7-35D4-4365-81C7-FBDEF8BF6855}" type="pres">
      <dgm:prSet presAssocID="{3AA6E3DC-6068-46E0-8D44-DFBB061C82B2}" presName="hierRoot2" presStyleCnt="0">
        <dgm:presLayoutVars>
          <dgm:hierBranch val="init"/>
        </dgm:presLayoutVars>
      </dgm:prSet>
      <dgm:spPr/>
    </dgm:pt>
    <dgm:pt modelId="{2BF3DD37-8CB4-4F65-8F43-04BBB4F09C6F}" type="pres">
      <dgm:prSet presAssocID="{3AA6E3DC-6068-46E0-8D44-DFBB061C82B2}" presName="rootComposite" presStyleCnt="0"/>
      <dgm:spPr/>
    </dgm:pt>
    <dgm:pt modelId="{3D62ED2B-44E0-4020-A5C3-516339545D65}" type="pres">
      <dgm:prSet presAssocID="{3AA6E3DC-6068-46E0-8D44-DFBB061C82B2}" presName="rootText" presStyleLbl="node3" presStyleIdx="1" presStyleCnt="3" custLinFactX="-59144" custLinFactY="-157064" custLinFactNeighborX="-100000" custLinFactNeighborY="-200000">
        <dgm:presLayoutVars>
          <dgm:chPref val="3"/>
        </dgm:presLayoutVars>
      </dgm:prSet>
      <dgm:spPr/>
    </dgm:pt>
    <dgm:pt modelId="{9009CB2E-1EA9-4556-A6E1-1ED96ED3C523}" type="pres">
      <dgm:prSet presAssocID="{3AA6E3DC-6068-46E0-8D44-DFBB061C82B2}" presName="rootConnector" presStyleLbl="node3" presStyleIdx="1" presStyleCnt="3"/>
      <dgm:spPr/>
    </dgm:pt>
    <dgm:pt modelId="{8CE583CC-E2BA-476C-A4F7-4BE206B8783E}" type="pres">
      <dgm:prSet presAssocID="{3AA6E3DC-6068-46E0-8D44-DFBB061C82B2}" presName="hierChild4" presStyleCnt="0"/>
      <dgm:spPr/>
    </dgm:pt>
    <dgm:pt modelId="{74CAA805-3069-49D1-82D9-EEA23F009CB4}" type="pres">
      <dgm:prSet presAssocID="{3AA6E3DC-6068-46E0-8D44-DFBB061C82B2}" presName="hierChild5" presStyleCnt="0"/>
      <dgm:spPr/>
    </dgm:pt>
    <dgm:pt modelId="{67A502A7-7D4E-421A-9CDF-ADC609A9C1A1}" type="pres">
      <dgm:prSet presAssocID="{292D1413-7A57-4E05-860E-FA85DB2B1C1E}" presName="hierChild5" presStyleCnt="0"/>
      <dgm:spPr/>
    </dgm:pt>
    <dgm:pt modelId="{119515BB-2DCA-41FB-9128-957FA57E9D22}" type="pres">
      <dgm:prSet presAssocID="{829D7817-8B75-492B-BB2B-4223DC6EBBDE}" presName="Name37" presStyleLbl="parChTrans1D2" presStyleIdx="3" presStyleCnt="9"/>
      <dgm:spPr/>
    </dgm:pt>
    <dgm:pt modelId="{028CF3E5-8D7B-415A-90A7-050FEE8AD888}" type="pres">
      <dgm:prSet presAssocID="{104F0043-AFCE-438A-AA47-B038E0E073F3}" presName="hierRoot2" presStyleCnt="0">
        <dgm:presLayoutVars>
          <dgm:hierBranch val="init"/>
        </dgm:presLayoutVars>
      </dgm:prSet>
      <dgm:spPr/>
    </dgm:pt>
    <dgm:pt modelId="{FA1BC739-45B4-45EF-A309-1F4D19C6C478}" type="pres">
      <dgm:prSet presAssocID="{104F0043-AFCE-438A-AA47-B038E0E073F3}" presName="rootComposite" presStyleCnt="0"/>
      <dgm:spPr/>
    </dgm:pt>
    <dgm:pt modelId="{07937EDB-3CA0-4AC7-9A22-6A81EAC2BA76}" type="pres">
      <dgm:prSet presAssocID="{104F0043-AFCE-438A-AA47-B038E0E073F3}" presName="rootText" presStyleLbl="node2" presStyleIdx="3" presStyleCnt="7" custLinFactX="-36308" custLinFactY="-253481" custLinFactNeighborX="-100000" custLinFactNeighborY="-300000">
        <dgm:presLayoutVars>
          <dgm:chPref val="3"/>
        </dgm:presLayoutVars>
      </dgm:prSet>
      <dgm:spPr/>
    </dgm:pt>
    <dgm:pt modelId="{112D3B40-1752-473F-9954-352D274E7A5E}" type="pres">
      <dgm:prSet presAssocID="{104F0043-AFCE-438A-AA47-B038E0E073F3}" presName="rootConnector" presStyleLbl="node2" presStyleIdx="3" presStyleCnt="7"/>
      <dgm:spPr/>
    </dgm:pt>
    <dgm:pt modelId="{7EC701BD-AD40-42C3-BAEA-AC1836428E7F}" type="pres">
      <dgm:prSet presAssocID="{104F0043-AFCE-438A-AA47-B038E0E073F3}" presName="hierChild4" presStyleCnt="0"/>
      <dgm:spPr/>
    </dgm:pt>
    <dgm:pt modelId="{FDC2BE47-2B24-4CFA-B3B2-C63B81617DA8}" type="pres">
      <dgm:prSet presAssocID="{D0129DB5-C3A7-496A-B08A-57EACF0A48C7}" presName="Name37" presStyleLbl="parChTrans1D3" presStyleIdx="2" presStyleCnt="5"/>
      <dgm:spPr/>
    </dgm:pt>
    <dgm:pt modelId="{ED4BD9E9-14B4-4194-9E36-3993CE5D8938}" type="pres">
      <dgm:prSet presAssocID="{A4C33BA3-B6A9-4BE3-A8EB-53607CB42E51}" presName="hierRoot2" presStyleCnt="0">
        <dgm:presLayoutVars>
          <dgm:hierBranch val="init"/>
        </dgm:presLayoutVars>
      </dgm:prSet>
      <dgm:spPr/>
    </dgm:pt>
    <dgm:pt modelId="{9076564D-C840-4A66-A155-600B45C47969}" type="pres">
      <dgm:prSet presAssocID="{A4C33BA3-B6A9-4BE3-A8EB-53607CB42E51}" presName="rootComposite" presStyleCnt="0"/>
      <dgm:spPr/>
    </dgm:pt>
    <dgm:pt modelId="{4A9F2224-4D4F-4BCD-8C82-26035EE629BC}" type="pres">
      <dgm:prSet presAssocID="{A4C33BA3-B6A9-4BE3-A8EB-53607CB42E51}" presName="rootText" presStyleLbl="node3" presStyleIdx="2" presStyleCnt="3" custLinFactX="-100000" custLinFactY="-300000" custLinFactNeighborX="-180965" custLinFactNeighborY="-397380">
        <dgm:presLayoutVars>
          <dgm:chPref val="3"/>
        </dgm:presLayoutVars>
      </dgm:prSet>
      <dgm:spPr/>
    </dgm:pt>
    <dgm:pt modelId="{72B1FF1C-5F11-4AEC-842B-95AF5E6CC33C}" type="pres">
      <dgm:prSet presAssocID="{A4C33BA3-B6A9-4BE3-A8EB-53607CB42E51}" presName="rootConnector" presStyleLbl="node3" presStyleIdx="2" presStyleCnt="3"/>
      <dgm:spPr/>
    </dgm:pt>
    <dgm:pt modelId="{79E88BFE-87E0-42C3-A7D8-0B2773B8950D}" type="pres">
      <dgm:prSet presAssocID="{A4C33BA3-B6A9-4BE3-A8EB-53607CB42E51}" presName="hierChild4" presStyleCnt="0"/>
      <dgm:spPr/>
    </dgm:pt>
    <dgm:pt modelId="{4E2C160A-FF5D-4F1B-A0B9-C1ED8AAEE7E4}" type="pres">
      <dgm:prSet presAssocID="{A4C33BA3-B6A9-4BE3-A8EB-53607CB42E51}" presName="hierChild5" presStyleCnt="0"/>
      <dgm:spPr/>
    </dgm:pt>
    <dgm:pt modelId="{40A1EA91-556D-4DAA-ACD9-F717B611A3FF}" type="pres">
      <dgm:prSet presAssocID="{104F0043-AFCE-438A-AA47-B038E0E073F3}" presName="hierChild5" presStyleCnt="0"/>
      <dgm:spPr/>
    </dgm:pt>
    <dgm:pt modelId="{4DF7505F-629D-4C16-9B2B-4715D298945D}" type="pres">
      <dgm:prSet presAssocID="{0A64F2BB-9184-4F81-8905-5868589B7746}" presName="Name37" presStyleLbl="parChTrans1D2" presStyleIdx="4" presStyleCnt="9"/>
      <dgm:spPr/>
    </dgm:pt>
    <dgm:pt modelId="{22BB25E5-27D0-44D0-A495-0520013E8D2A}" type="pres">
      <dgm:prSet presAssocID="{338AF899-9B6F-4CD7-B524-69ACB6BCC2F3}" presName="hierRoot2" presStyleCnt="0">
        <dgm:presLayoutVars>
          <dgm:hierBranch val="init"/>
        </dgm:presLayoutVars>
      </dgm:prSet>
      <dgm:spPr/>
    </dgm:pt>
    <dgm:pt modelId="{796453AA-B413-422A-BFC1-EC8AA4CBC31C}" type="pres">
      <dgm:prSet presAssocID="{338AF899-9B6F-4CD7-B524-69ACB6BCC2F3}" presName="rootComposite" presStyleCnt="0"/>
      <dgm:spPr/>
    </dgm:pt>
    <dgm:pt modelId="{AE2AC381-3787-413C-9E66-5B4A44B0E842}" type="pres">
      <dgm:prSet presAssocID="{338AF899-9B6F-4CD7-B524-69ACB6BCC2F3}" presName="rootText" presStyleLbl="node2" presStyleIdx="4" presStyleCnt="7" custScaleX="98030" custLinFactX="-20476" custLinFactNeighborX="-100000" custLinFactNeighborY="13510">
        <dgm:presLayoutVars>
          <dgm:chPref val="3"/>
        </dgm:presLayoutVars>
      </dgm:prSet>
      <dgm:spPr/>
    </dgm:pt>
    <dgm:pt modelId="{70745A2B-8BA5-4917-BAC7-2A9416458945}" type="pres">
      <dgm:prSet presAssocID="{338AF899-9B6F-4CD7-B524-69ACB6BCC2F3}" presName="rootConnector" presStyleLbl="node2" presStyleIdx="4" presStyleCnt="7"/>
      <dgm:spPr/>
    </dgm:pt>
    <dgm:pt modelId="{72DABF1F-FAB9-4942-95EF-E36659875545}" type="pres">
      <dgm:prSet presAssocID="{338AF899-9B6F-4CD7-B524-69ACB6BCC2F3}" presName="hierChild4" presStyleCnt="0"/>
      <dgm:spPr/>
    </dgm:pt>
    <dgm:pt modelId="{C4FE578D-4F62-4C60-82DE-D1FE4E47CE63}" type="pres">
      <dgm:prSet presAssocID="{338AF899-9B6F-4CD7-B524-69ACB6BCC2F3}" presName="hierChild5" presStyleCnt="0"/>
      <dgm:spPr/>
    </dgm:pt>
    <dgm:pt modelId="{1BA46217-0ABF-49FC-B947-D29CCBE0A5E5}" type="pres">
      <dgm:prSet presAssocID="{31BEEAEC-CFB1-4B08-B62B-BCCEAE4A119E}" presName="Name37" presStyleLbl="parChTrans1D2" presStyleIdx="5" presStyleCnt="9"/>
      <dgm:spPr/>
    </dgm:pt>
    <dgm:pt modelId="{55AEF119-B192-4F29-96A6-CF1A35AB2920}" type="pres">
      <dgm:prSet presAssocID="{FC33F68D-49A8-445A-A080-34588EDAD061}" presName="hierRoot2" presStyleCnt="0">
        <dgm:presLayoutVars>
          <dgm:hierBranch val="init"/>
        </dgm:presLayoutVars>
      </dgm:prSet>
      <dgm:spPr/>
    </dgm:pt>
    <dgm:pt modelId="{B5CD113A-A7B0-4157-9B41-B0B479D7D26D}" type="pres">
      <dgm:prSet presAssocID="{FC33F68D-49A8-445A-A080-34588EDAD061}" presName="rootComposite" presStyleCnt="0"/>
      <dgm:spPr/>
    </dgm:pt>
    <dgm:pt modelId="{85333C7E-A0A4-4445-BEE7-3C7F436E8B28}" type="pres">
      <dgm:prSet presAssocID="{FC33F68D-49A8-445A-A080-34588EDAD061}" presName="rootText" presStyleLbl="node2" presStyleIdx="5" presStyleCnt="7" custLinFactX="-13646" custLinFactNeighborX="-100000" custLinFactNeighborY="18941">
        <dgm:presLayoutVars>
          <dgm:chPref val="3"/>
        </dgm:presLayoutVars>
      </dgm:prSet>
      <dgm:spPr/>
    </dgm:pt>
    <dgm:pt modelId="{ABBAB13E-96EB-4644-BC72-47169C5C0380}" type="pres">
      <dgm:prSet presAssocID="{FC33F68D-49A8-445A-A080-34588EDAD061}" presName="rootConnector" presStyleLbl="node2" presStyleIdx="5" presStyleCnt="7"/>
      <dgm:spPr/>
    </dgm:pt>
    <dgm:pt modelId="{5AFEF2FF-8947-4986-A71B-E50579309C7D}" type="pres">
      <dgm:prSet presAssocID="{FC33F68D-49A8-445A-A080-34588EDAD061}" presName="hierChild4" presStyleCnt="0"/>
      <dgm:spPr/>
    </dgm:pt>
    <dgm:pt modelId="{A97F408F-5681-44EA-AD35-3F27AEBA5B05}" type="pres">
      <dgm:prSet presAssocID="{FC33F68D-49A8-445A-A080-34588EDAD061}" presName="hierChild5" presStyleCnt="0"/>
      <dgm:spPr/>
    </dgm:pt>
    <dgm:pt modelId="{1969330B-1919-4503-BC36-0B564BDF7E8C}" type="pres">
      <dgm:prSet presAssocID="{2E817EFC-D7D5-436A-A5B5-72EF7EFF153E}" presName="Name37" presStyleLbl="parChTrans1D2" presStyleIdx="6" presStyleCnt="9"/>
      <dgm:spPr/>
    </dgm:pt>
    <dgm:pt modelId="{4322EF08-2496-446A-8B98-F377135A4C99}" type="pres">
      <dgm:prSet presAssocID="{6FAD06D9-4651-4F11-B0ED-AF7C75961911}" presName="hierRoot2" presStyleCnt="0">
        <dgm:presLayoutVars>
          <dgm:hierBranch val="init"/>
        </dgm:presLayoutVars>
      </dgm:prSet>
      <dgm:spPr/>
    </dgm:pt>
    <dgm:pt modelId="{A651A2A7-0D80-416A-8B13-678CBDE09150}" type="pres">
      <dgm:prSet presAssocID="{6FAD06D9-4651-4F11-B0ED-AF7C75961911}" presName="rootComposite" presStyleCnt="0"/>
      <dgm:spPr/>
    </dgm:pt>
    <dgm:pt modelId="{25D711A3-050F-4682-9CD7-9860B49265DE}" type="pres">
      <dgm:prSet presAssocID="{6FAD06D9-4651-4F11-B0ED-AF7C75961911}" presName="rootText" presStyleLbl="node2" presStyleIdx="6" presStyleCnt="7" custLinFactX="-7017" custLinFactNeighborX="-100000" custLinFactNeighborY="26517">
        <dgm:presLayoutVars>
          <dgm:chPref val="3"/>
        </dgm:presLayoutVars>
      </dgm:prSet>
      <dgm:spPr/>
    </dgm:pt>
    <dgm:pt modelId="{18E49E71-078E-46BF-A901-BAB98CEA5052}" type="pres">
      <dgm:prSet presAssocID="{6FAD06D9-4651-4F11-B0ED-AF7C75961911}" presName="rootConnector" presStyleLbl="node2" presStyleIdx="6" presStyleCnt="7"/>
      <dgm:spPr/>
    </dgm:pt>
    <dgm:pt modelId="{393FD389-6A51-4E8F-9781-827C55098F79}" type="pres">
      <dgm:prSet presAssocID="{6FAD06D9-4651-4F11-B0ED-AF7C75961911}" presName="hierChild4" presStyleCnt="0"/>
      <dgm:spPr/>
    </dgm:pt>
    <dgm:pt modelId="{A07A73B5-E2A7-451D-85A7-E109C78B1804}" type="pres">
      <dgm:prSet presAssocID="{6FAD06D9-4651-4F11-B0ED-AF7C75961911}" presName="hierChild5" presStyleCnt="0"/>
      <dgm:spPr/>
    </dgm:pt>
    <dgm:pt modelId="{9A509FA0-4F10-445A-8AB4-C8A15B2A32C3}" type="pres">
      <dgm:prSet presAssocID="{862562B4-1004-4C3C-BA7F-75FE3184B288}" presName="hierChild3" presStyleCnt="0"/>
      <dgm:spPr/>
    </dgm:pt>
    <dgm:pt modelId="{BDAC4546-A46F-4898-8BB9-DE65E888D1A2}" type="pres">
      <dgm:prSet presAssocID="{166C4C8F-0EA0-425B-A955-23B0F72F20CD}" presName="Name111" presStyleLbl="parChTrans1D2" presStyleIdx="7" presStyleCnt="9"/>
      <dgm:spPr/>
    </dgm:pt>
    <dgm:pt modelId="{1F3A92CE-1EFE-4EFC-AF4B-FF6FD4159A99}" type="pres">
      <dgm:prSet presAssocID="{016C2807-7CFF-4AAF-9578-D2712DB23956}" presName="hierRoot3" presStyleCnt="0">
        <dgm:presLayoutVars>
          <dgm:hierBranch val="l"/>
        </dgm:presLayoutVars>
      </dgm:prSet>
      <dgm:spPr/>
    </dgm:pt>
    <dgm:pt modelId="{4A97919F-8095-4937-8EE0-CBB8B13E91F1}" type="pres">
      <dgm:prSet presAssocID="{016C2807-7CFF-4AAF-9578-D2712DB23956}" presName="rootComposite3" presStyleCnt="0"/>
      <dgm:spPr/>
    </dgm:pt>
    <dgm:pt modelId="{9D94F7AF-1DB6-4859-94B4-382F77B3ADBC}" type="pres">
      <dgm:prSet presAssocID="{016C2807-7CFF-4AAF-9578-D2712DB23956}" presName="rootText3" presStyleLbl="asst1" presStyleIdx="0" presStyleCnt="4" custLinFactX="76683" custLinFactNeighborX="100000" custLinFactNeighborY="-56094">
        <dgm:presLayoutVars>
          <dgm:chPref val="3"/>
        </dgm:presLayoutVars>
      </dgm:prSet>
      <dgm:spPr/>
    </dgm:pt>
    <dgm:pt modelId="{D9785BA0-A9B7-43EE-9729-3BB2B6E8B5BB}" type="pres">
      <dgm:prSet presAssocID="{016C2807-7CFF-4AAF-9578-D2712DB23956}" presName="rootConnector3" presStyleLbl="asst1" presStyleIdx="0" presStyleCnt="4"/>
      <dgm:spPr/>
    </dgm:pt>
    <dgm:pt modelId="{BBC7054E-31D5-41AA-AA9E-A83B50F7B7D9}" type="pres">
      <dgm:prSet presAssocID="{016C2807-7CFF-4AAF-9578-D2712DB23956}" presName="hierChild6" presStyleCnt="0"/>
      <dgm:spPr/>
    </dgm:pt>
    <dgm:pt modelId="{A9B45871-7DA9-40B1-82CC-0050816E1337}" type="pres">
      <dgm:prSet presAssocID="{016C2807-7CFF-4AAF-9578-D2712DB23956}" presName="hierChild7" presStyleCnt="0"/>
      <dgm:spPr/>
    </dgm:pt>
    <dgm:pt modelId="{6A0AD208-9E3E-498E-98BC-2232BC9D0721}" type="pres">
      <dgm:prSet presAssocID="{91FBCC52-2D51-4C60-BAB3-E7A0B4BD12CB}" presName="Name111" presStyleLbl="parChTrans1D3" presStyleIdx="3" presStyleCnt="5"/>
      <dgm:spPr/>
    </dgm:pt>
    <dgm:pt modelId="{54DCD866-4EA9-4080-B640-B530B726D696}" type="pres">
      <dgm:prSet presAssocID="{AE7C17CC-C1B6-4E44-82FA-AFC532B6FE57}" presName="hierRoot3" presStyleCnt="0">
        <dgm:presLayoutVars>
          <dgm:hierBranch val="init"/>
        </dgm:presLayoutVars>
      </dgm:prSet>
      <dgm:spPr/>
    </dgm:pt>
    <dgm:pt modelId="{88226574-52E7-4E56-AE98-A98103BB3090}" type="pres">
      <dgm:prSet presAssocID="{AE7C17CC-C1B6-4E44-82FA-AFC532B6FE57}" presName="rootComposite3" presStyleCnt="0"/>
      <dgm:spPr/>
    </dgm:pt>
    <dgm:pt modelId="{52E40799-6428-4D9D-8B8E-21AA20E86581}" type="pres">
      <dgm:prSet presAssocID="{AE7C17CC-C1B6-4E44-82FA-AFC532B6FE57}" presName="rootText3" presStyleLbl="asst1" presStyleIdx="1" presStyleCnt="4" custLinFactX="156330" custLinFactY="-100000" custLinFactNeighborX="200000" custLinFactNeighborY="-101369">
        <dgm:presLayoutVars>
          <dgm:chPref val="3"/>
        </dgm:presLayoutVars>
      </dgm:prSet>
      <dgm:spPr/>
    </dgm:pt>
    <dgm:pt modelId="{1721DF61-0463-4D33-AB9E-2A2FB24E809F}" type="pres">
      <dgm:prSet presAssocID="{AE7C17CC-C1B6-4E44-82FA-AFC532B6FE57}" presName="rootConnector3" presStyleLbl="asst1" presStyleIdx="1" presStyleCnt="4"/>
      <dgm:spPr/>
    </dgm:pt>
    <dgm:pt modelId="{90FAAF70-43CA-45D6-A315-752E0055902C}" type="pres">
      <dgm:prSet presAssocID="{AE7C17CC-C1B6-4E44-82FA-AFC532B6FE57}" presName="hierChild6" presStyleCnt="0"/>
      <dgm:spPr/>
    </dgm:pt>
    <dgm:pt modelId="{E7E5B5F2-2462-4EBD-B8CE-2FF39D1DA1CB}" type="pres">
      <dgm:prSet presAssocID="{AE7C17CC-C1B6-4E44-82FA-AFC532B6FE57}" presName="hierChild7" presStyleCnt="0"/>
      <dgm:spPr/>
    </dgm:pt>
    <dgm:pt modelId="{B3D8471A-FDE6-4AC6-ADEA-5C1255346F1F}" type="pres">
      <dgm:prSet presAssocID="{015FC78B-748F-49ED-BFD8-88E5F329CFD0}" presName="Name111" presStyleLbl="parChTrans1D3" presStyleIdx="4" presStyleCnt="5"/>
      <dgm:spPr/>
    </dgm:pt>
    <dgm:pt modelId="{CA16FA67-F79C-4BF5-8DE8-FACCF3BD558A}" type="pres">
      <dgm:prSet presAssocID="{8E35A685-74A2-42E9-86B2-B695E423F5F4}" presName="hierRoot3" presStyleCnt="0">
        <dgm:presLayoutVars>
          <dgm:hierBranch val="init"/>
        </dgm:presLayoutVars>
      </dgm:prSet>
      <dgm:spPr/>
    </dgm:pt>
    <dgm:pt modelId="{30E1CAFA-A967-4869-B815-0D4BB16C0612}" type="pres">
      <dgm:prSet presAssocID="{8E35A685-74A2-42E9-86B2-B695E423F5F4}" presName="rootComposite3" presStyleCnt="0"/>
      <dgm:spPr/>
    </dgm:pt>
    <dgm:pt modelId="{BE3954E4-D9BC-4AE9-A9DD-91BA37838218}" type="pres">
      <dgm:prSet presAssocID="{8E35A685-74A2-42E9-86B2-B695E423F5F4}" presName="rootText3" presStyleLbl="asst1" presStyleIdx="2" presStyleCnt="4" custLinFactX="100000" custLinFactNeighborX="135982" custLinFactNeighborY="-58805">
        <dgm:presLayoutVars>
          <dgm:chPref val="3"/>
        </dgm:presLayoutVars>
      </dgm:prSet>
      <dgm:spPr/>
    </dgm:pt>
    <dgm:pt modelId="{BABD348A-BAA2-4AEA-9946-BF53A4C7B007}" type="pres">
      <dgm:prSet presAssocID="{8E35A685-74A2-42E9-86B2-B695E423F5F4}" presName="rootConnector3" presStyleLbl="asst1" presStyleIdx="2" presStyleCnt="4"/>
      <dgm:spPr/>
    </dgm:pt>
    <dgm:pt modelId="{6656CE9F-77EF-4B7D-B65E-8C1E3AA587AE}" type="pres">
      <dgm:prSet presAssocID="{8E35A685-74A2-42E9-86B2-B695E423F5F4}" presName="hierChild6" presStyleCnt="0"/>
      <dgm:spPr/>
    </dgm:pt>
    <dgm:pt modelId="{25D21E02-11DB-4C1B-99EC-6E50F74F582A}" type="pres">
      <dgm:prSet presAssocID="{8E35A685-74A2-42E9-86B2-B695E423F5F4}" presName="hierChild7" presStyleCnt="0"/>
      <dgm:spPr/>
    </dgm:pt>
    <dgm:pt modelId="{7E0654B2-0D66-40EF-A477-FA359F41D636}" type="pres">
      <dgm:prSet presAssocID="{4A98E626-8C97-4D5A-BF75-B02CF4E44622}" presName="Name111" presStyleLbl="parChTrans1D2" presStyleIdx="8" presStyleCnt="9"/>
      <dgm:spPr/>
    </dgm:pt>
    <dgm:pt modelId="{DBB3575C-CCD8-46CE-8B54-2893ACEE1509}" type="pres">
      <dgm:prSet presAssocID="{F952C041-6981-4CC1-B431-FE167D80D0B2}" presName="hierRoot3" presStyleCnt="0">
        <dgm:presLayoutVars>
          <dgm:hierBranch val="init"/>
        </dgm:presLayoutVars>
      </dgm:prSet>
      <dgm:spPr/>
    </dgm:pt>
    <dgm:pt modelId="{FDF202FD-3449-480B-812A-804FA4B1A534}" type="pres">
      <dgm:prSet presAssocID="{F952C041-6981-4CC1-B431-FE167D80D0B2}" presName="rootComposite3" presStyleCnt="0"/>
      <dgm:spPr/>
    </dgm:pt>
    <dgm:pt modelId="{F72D88D4-C894-44D5-BAD5-1543449A1810}" type="pres">
      <dgm:prSet presAssocID="{F952C041-6981-4CC1-B431-FE167D80D0B2}" presName="rootText3" presStyleLbl="asst1" presStyleIdx="3" presStyleCnt="4" custLinFactY="-200000" custLinFactNeighborX="81122" custLinFactNeighborY="-212781">
        <dgm:presLayoutVars>
          <dgm:chPref val="3"/>
        </dgm:presLayoutVars>
      </dgm:prSet>
      <dgm:spPr/>
    </dgm:pt>
    <dgm:pt modelId="{BFE89256-91E0-4479-A90F-13DE2790D2A3}" type="pres">
      <dgm:prSet presAssocID="{F952C041-6981-4CC1-B431-FE167D80D0B2}" presName="rootConnector3" presStyleLbl="asst1" presStyleIdx="3" presStyleCnt="4"/>
      <dgm:spPr/>
    </dgm:pt>
    <dgm:pt modelId="{8A6DB3F7-1788-4A5F-A0E4-F241A9121F8E}" type="pres">
      <dgm:prSet presAssocID="{F952C041-6981-4CC1-B431-FE167D80D0B2}" presName="hierChild6" presStyleCnt="0"/>
      <dgm:spPr/>
    </dgm:pt>
    <dgm:pt modelId="{CFD170B7-C4BE-4B4A-81A3-6C16DECBF80F}" type="pres">
      <dgm:prSet presAssocID="{F952C041-6981-4CC1-B431-FE167D80D0B2}" presName="hierChild7" presStyleCnt="0"/>
      <dgm:spPr/>
    </dgm:pt>
  </dgm:ptLst>
  <dgm:cxnLst>
    <dgm:cxn modelId="{D7082009-E429-4CD7-8C4D-69AE5FF7A945}" srcId="{862562B4-1004-4C3C-BA7F-75FE3184B288}" destId="{338AF899-9B6F-4CD7-B524-69ACB6BCC2F3}" srcOrd="6" destOrd="0" parTransId="{0A64F2BB-9184-4F81-8905-5868589B7746}" sibTransId="{97931233-C0CD-4B55-B899-F03906976430}"/>
    <dgm:cxn modelId="{59C97309-A91D-4149-9F09-7730D43E4D28}" type="presOf" srcId="{016C2807-7CFF-4AAF-9578-D2712DB23956}" destId="{D9785BA0-A9B7-43EE-9729-3BB2B6E8B5BB}" srcOrd="1" destOrd="0" presId="urn:microsoft.com/office/officeart/2005/8/layout/orgChart1"/>
    <dgm:cxn modelId="{5717CC0A-E1B4-4042-8844-BEDEBE922CFF}" type="presOf" srcId="{3AA6E3DC-6068-46E0-8D44-DFBB061C82B2}" destId="{9009CB2E-1EA9-4556-A6E1-1ED96ED3C523}" srcOrd="1" destOrd="0" presId="urn:microsoft.com/office/officeart/2005/8/layout/orgChart1"/>
    <dgm:cxn modelId="{EF15AB0B-E7B2-45F4-A912-D00C6516CAFD}" type="presOf" srcId="{EDF0E6EB-D218-4B4A-A88F-1AC385DDFBEF}" destId="{BBEB2F33-F9F3-41AC-BA20-F12B4C5376B5}" srcOrd="0" destOrd="0" presId="urn:microsoft.com/office/officeart/2005/8/layout/orgChart1"/>
    <dgm:cxn modelId="{F9D96621-3BDA-44FE-B941-B1321B50768B}" type="presOf" srcId="{D413DC80-5B55-4D89-848E-0732B1C6DF7D}" destId="{379B2395-F257-4740-9277-AC8D712B9C45}" srcOrd="0" destOrd="0" presId="urn:microsoft.com/office/officeart/2005/8/layout/orgChart1"/>
    <dgm:cxn modelId="{3AC02523-96DE-4E70-B514-388B4BF0E917}" srcId="{862562B4-1004-4C3C-BA7F-75FE3184B288}" destId="{016C2807-7CFF-4AAF-9578-D2712DB23956}" srcOrd="0" destOrd="0" parTransId="{166C4C8F-0EA0-425B-A955-23B0F72F20CD}" sibTransId="{A6FFA275-48F3-4BC8-8D07-C8B35C194A30}"/>
    <dgm:cxn modelId="{65F9482A-6A93-4CC1-82AB-762C509AC0E6}" type="presOf" srcId="{A4C33BA3-B6A9-4BE3-A8EB-53607CB42E51}" destId="{4A9F2224-4D4F-4BCD-8C82-26035EE629BC}" srcOrd="0" destOrd="0" presId="urn:microsoft.com/office/officeart/2005/8/layout/orgChart1"/>
    <dgm:cxn modelId="{807C8C2A-8532-43BD-80F1-63F130C3476E}" type="presOf" srcId="{972E06C2-75D9-458C-B869-64DF1B150EAE}" destId="{61EA67E7-D2F0-4C12-BE8F-D008B64CE2B2}" srcOrd="0" destOrd="0" presId="urn:microsoft.com/office/officeart/2005/8/layout/orgChart1"/>
    <dgm:cxn modelId="{DA183C2B-EFB0-45B6-8EA2-7733A8882502}" srcId="{862562B4-1004-4C3C-BA7F-75FE3184B288}" destId="{292D1413-7A57-4E05-860E-FA85DB2B1C1E}" srcOrd="4" destOrd="0" parTransId="{46377D79-208D-4A01-A1D3-BE739BEE4FFD}" sibTransId="{16EB225E-9ADD-4899-A407-DE499919D0BF}"/>
    <dgm:cxn modelId="{41584E2F-4950-4DF7-93F9-50B3897A43FE}" type="presOf" srcId="{829D7817-8B75-492B-BB2B-4223DC6EBBDE}" destId="{119515BB-2DCA-41FB-9128-957FA57E9D22}" srcOrd="0" destOrd="0" presId="urn:microsoft.com/office/officeart/2005/8/layout/orgChart1"/>
    <dgm:cxn modelId="{65599730-8A41-4B6E-9EAA-EADF81512AD9}" type="presOf" srcId="{46377D79-208D-4A01-A1D3-BE739BEE4FFD}" destId="{8B22D63B-CBFC-4B66-B63D-139400906E7D}" srcOrd="0" destOrd="0" presId="urn:microsoft.com/office/officeart/2005/8/layout/orgChart1"/>
    <dgm:cxn modelId="{A955243C-ECB3-45D7-BA5C-4717FF8533CF}" type="presOf" srcId="{104F0043-AFCE-438A-AA47-B038E0E073F3}" destId="{112D3B40-1752-473F-9954-352D274E7A5E}" srcOrd="1" destOrd="0" presId="urn:microsoft.com/office/officeart/2005/8/layout/orgChart1"/>
    <dgm:cxn modelId="{F95BF240-A20F-49EE-ACAA-15F4B2952AEF}" type="presOf" srcId="{8C80A31A-5F8A-431C-B459-5199453173F8}" destId="{3F877C9F-6285-44AE-A845-B0659255EE14}" srcOrd="1" destOrd="0" presId="urn:microsoft.com/office/officeart/2005/8/layout/orgChart1"/>
    <dgm:cxn modelId="{6E511342-BBEC-4E8A-BDCD-CA04D9F64BB6}" type="presOf" srcId="{09C91F2D-3F15-4960-AF24-D50502104BFA}" destId="{C423C038-FC00-41E8-8BC2-0BB9A61F0395}" srcOrd="0" destOrd="0" presId="urn:microsoft.com/office/officeart/2005/8/layout/orgChart1"/>
    <dgm:cxn modelId="{80A8B844-3C8E-413A-AABA-9FB1203051F2}" type="presOf" srcId="{338AF899-9B6F-4CD7-B524-69ACB6BCC2F3}" destId="{70745A2B-8BA5-4917-BAC7-2A9416458945}" srcOrd="1" destOrd="0" presId="urn:microsoft.com/office/officeart/2005/8/layout/orgChart1"/>
    <dgm:cxn modelId="{EF0EE86B-B9DF-4E76-B4E5-3C65FA8E5EDF}" srcId="{104F0043-AFCE-438A-AA47-B038E0E073F3}" destId="{A4C33BA3-B6A9-4BE3-A8EB-53607CB42E51}" srcOrd="0" destOrd="0" parTransId="{D0129DB5-C3A7-496A-B08A-57EACF0A48C7}" sibTransId="{9A9F403B-0D0C-4BB0-B2FB-714941AD1E96}"/>
    <dgm:cxn modelId="{5C28F96D-D4B0-4196-88DD-032156DD0323}" type="presOf" srcId="{992B8DD1-B497-48BD-8585-32DBF30418F6}" destId="{AC62F65D-9B4B-4485-9703-BBC3EF1902E2}" srcOrd="0" destOrd="0" presId="urn:microsoft.com/office/officeart/2005/8/layout/orgChart1"/>
    <dgm:cxn modelId="{A0FA9973-BE30-4D57-8EAF-11639A95F084}" type="presOf" srcId="{292D1413-7A57-4E05-860E-FA85DB2B1C1E}" destId="{8556850E-3B0D-4BAF-85EB-AF1D6CD13727}" srcOrd="1" destOrd="0" presId="urn:microsoft.com/office/officeart/2005/8/layout/orgChart1"/>
    <dgm:cxn modelId="{795AFD55-30F9-4427-8BF1-20C945A9E0CD}" type="presOf" srcId="{D0129DB5-C3A7-496A-B08A-57EACF0A48C7}" destId="{FDC2BE47-2B24-4CFA-B3B2-C63B81617DA8}" srcOrd="0" destOrd="0" presId="urn:microsoft.com/office/officeart/2005/8/layout/orgChart1"/>
    <dgm:cxn modelId="{CC9F1256-5146-43FB-A01D-ED57E8B261F4}" srcId="{972E06C2-75D9-458C-B869-64DF1B150EAE}" destId="{862562B4-1004-4C3C-BA7F-75FE3184B288}" srcOrd="0" destOrd="0" parTransId="{51206618-3C8B-40D5-B7B7-CACF441927F7}" sibTransId="{837A647D-3530-46FB-A1BF-404EC8FC6FF2}"/>
    <dgm:cxn modelId="{5C7CA158-A18A-4649-A1FE-25AC0EF81894}" type="presOf" srcId="{0A64F2BB-9184-4F81-8905-5868589B7746}" destId="{4DF7505F-629D-4C16-9B2B-4715D298945D}" srcOrd="0" destOrd="0" presId="urn:microsoft.com/office/officeart/2005/8/layout/orgChart1"/>
    <dgm:cxn modelId="{DF84FB7B-7678-4A30-A4F9-D94358749264}" type="presOf" srcId="{338AF899-9B6F-4CD7-B524-69ACB6BCC2F3}" destId="{AE2AC381-3787-413C-9E66-5B4A44B0E842}" srcOrd="0" destOrd="0" presId="urn:microsoft.com/office/officeart/2005/8/layout/orgChart1"/>
    <dgm:cxn modelId="{770B1A7E-EB8E-44F2-885B-FAF7FB134944}" type="presOf" srcId="{292D1413-7A57-4E05-860E-FA85DB2B1C1E}" destId="{1BD0A8D1-6346-4F54-80C7-79AB8C8F2D25}" srcOrd="0" destOrd="0" presId="urn:microsoft.com/office/officeart/2005/8/layout/orgChart1"/>
    <dgm:cxn modelId="{1D6CC581-6429-4C5C-A2D1-921EF164684C}" type="presOf" srcId="{8E35A685-74A2-42E9-86B2-B695E423F5F4}" destId="{BE3954E4-D9BC-4AE9-A9DD-91BA37838218}" srcOrd="0" destOrd="0" presId="urn:microsoft.com/office/officeart/2005/8/layout/orgChart1"/>
    <dgm:cxn modelId="{596E2B89-67DD-41BF-9E74-AE1685E1DC99}" type="presOf" srcId="{AE7C17CC-C1B6-4E44-82FA-AFC532B6FE57}" destId="{52E40799-6428-4D9D-8B8E-21AA20E86581}" srcOrd="0" destOrd="0" presId="urn:microsoft.com/office/officeart/2005/8/layout/orgChart1"/>
    <dgm:cxn modelId="{E6B6B789-C10B-4AD2-8EC1-4BB28F66AB1F}" srcId="{862562B4-1004-4C3C-BA7F-75FE3184B288}" destId="{8C80A31A-5F8A-431C-B459-5199453173F8}" srcOrd="2" destOrd="0" parTransId="{75B658F9-29B1-48F2-ACE2-6C6533DF6CAA}" sibTransId="{FE793FFF-A3AE-41FD-B433-8493AAA374D2}"/>
    <dgm:cxn modelId="{D9B0DE8C-A525-496B-8C30-14D8B066CB16}" type="presOf" srcId="{6FAD06D9-4651-4F11-B0ED-AF7C75961911}" destId="{25D711A3-050F-4682-9CD7-9860B49265DE}" srcOrd="0" destOrd="0" presId="urn:microsoft.com/office/officeart/2005/8/layout/orgChart1"/>
    <dgm:cxn modelId="{F360BA91-93A3-46C3-9F5A-35DF1D2C5953}" srcId="{862562B4-1004-4C3C-BA7F-75FE3184B288}" destId="{6FAD06D9-4651-4F11-B0ED-AF7C75961911}" srcOrd="8" destOrd="0" parTransId="{2E817EFC-D7D5-436A-A5B5-72EF7EFF153E}" sibTransId="{02C54775-E192-44AF-825D-CE0F427B18EC}"/>
    <dgm:cxn modelId="{44BC2595-7241-4F10-8BAC-1B38ACDE0E5D}" type="presOf" srcId="{FC33F68D-49A8-445A-A080-34588EDAD061}" destId="{85333C7E-A0A4-4445-BEE7-3C7F436E8B28}" srcOrd="0" destOrd="0" presId="urn:microsoft.com/office/officeart/2005/8/layout/orgChart1"/>
    <dgm:cxn modelId="{7582409A-3909-4E0C-92E3-F9BA481FB27C}" type="presOf" srcId="{39C26CAC-D98C-48CC-AB11-4DAEF92DF4B4}" destId="{39A7472F-2405-40BD-BD99-4E7F09954138}" srcOrd="1" destOrd="0" presId="urn:microsoft.com/office/officeart/2005/8/layout/orgChart1"/>
    <dgm:cxn modelId="{8E63B49A-995D-4141-83ED-6030D4168F50}" srcId="{016C2807-7CFF-4AAF-9578-D2712DB23956}" destId="{8E35A685-74A2-42E9-86B2-B695E423F5F4}" srcOrd="1" destOrd="0" parTransId="{015FC78B-748F-49ED-BFD8-88E5F329CFD0}" sibTransId="{FE88527A-A80D-4C81-85F9-33C27A7A4B19}"/>
    <dgm:cxn modelId="{BBD8059C-DAA2-493C-AA5E-8A25D85AC0A2}" srcId="{862562B4-1004-4C3C-BA7F-75FE3184B288}" destId="{D413DC80-5B55-4D89-848E-0732B1C6DF7D}" srcOrd="3" destOrd="0" parTransId="{EDF0E6EB-D218-4B4A-A88F-1AC385DDFBEF}" sibTransId="{1406A9C4-F69A-4236-A1A7-27A28A6B8C4D}"/>
    <dgm:cxn modelId="{13EBBE9F-D511-489A-8236-0081F843864B}" type="presOf" srcId="{2E817EFC-D7D5-436A-A5B5-72EF7EFF153E}" destId="{1969330B-1919-4503-BC36-0B564BDF7E8C}" srcOrd="0" destOrd="0" presId="urn:microsoft.com/office/officeart/2005/8/layout/orgChart1"/>
    <dgm:cxn modelId="{39DBF2A0-40F3-4140-BEBD-8050A12EC4CD}" srcId="{D413DC80-5B55-4D89-848E-0732B1C6DF7D}" destId="{39C26CAC-D98C-48CC-AB11-4DAEF92DF4B4}" srcOrd="0" destOrd="0" parTransId="{09C91F2D-3F15-4960-AF24-D50502104BFA}" sibTransId="{75C6021C-C255-4883-8FE2-CB9B4499B4B4}"/>
    <dgm:cxn modelId="{5A3EB8A3-FFC2-4FB1-9800-3422FE3E957D}" type="presOf" srcId="{FC33F68D-49A8-445A-A080-34588EDAD061}" destId="{ABBAB13E-96EB-4644-BC72-47169C5C0380}" srcOrd="1" destOrd="0" presId="urn:microsoft.com/office/officeart/2005/8/layout/orgChart1"/>
    <dgm:cxn modelId="{42772CAE-AD1F-4B03-998D-36E55E883D96}" type="presOf" srcId="{D413DC80-5B55-4D89-848E-0732B1C6DF7D}" destId="{4D7C1E06-8D48-4E9C-8D9E-1C87B5348C70}" srcOrd="1" destOrd="0" presId="urn:microsoft.com/office/officeart/2005/8/layout/orgChart1"/>
    <dgm:cxn modelId="{F4CAA5B0-2679-44F5-95EB-CE758762083F}" type="presOf" srcId="{104F0043-AFCE-438A-AA47-B038E0E073F3}" destId="{07937EDB-3CA0-4AC7-9A22-6A81EAC2BA76}" srcOrd="0" destOrd="0" presId="urn:microsoft.com/office/officeart/2005/8/layout/orgChart1"/>
    <dgm:cxn modelId="{B88CBEB3-02C3-4B6D-BE36-D3782107F86C}" type="presOf" srcId="{015FC78B-748F-49ED-BFD8-88E5F329CFD0}" destId="{B3D8471A-FDE6-4AC6-ADEA-5C1255346F1F}" srcOrd="0" destOrd="0" presId="urn:microsoft.com/office/officeart/2005/8/layout/orgChart1"/>
    <dgm:cxn modelId="{5B74F5B6-F575-4867-AE81-E738977E05AB}" type="presOf" srcId="{39C26CAC-D98C-48CC-AB11-4DAEF92DF4B4}" destId="{51AE7671-B7EE-47F6-AF0D-51412EDDE5EB}" srcOrd="0" destOrd="0" presId="urn:microsoft.com/office/officeart/2005/8/layout/orgChart1"/>
    <dgm:cxn modelId="{3C9AF4B7-77EF-42F5-A455-FAC6DF704AD6}" type="presOf" srcId="{862562B4-1004-4C3C-BA7F-75FE3184B288}" destId="{D5FDD59F-00BE-46C2-8E5A-6D3FD08EFDC7}" srcOrd="1" destOrd="0" presId="urn:microsoft.com/office/officeart/2005/8/layout/orgChart1"/>
    <dgm:cxn modelId="{C1A5F7BE-701E-4409-B8C8-E35B8103C0C9}" type="presOf" srcId="{F952C041-6981-4CC1-B431-FE167D80D0B2}" destId="{F72D88D4-C894-44D5-BAD5-1543449A1810}" srcOrd="0" destOrd="0" presId="urn:microsoft.com/office/officeart/2005/8/layout/orgChart1"/>
    <dgm:cxn modelId="{987B2EC2-26F5-4749-87B0-2CA7F5AEFBB4}" type="presOf" srcId="{AE7C17CC-C1B6-4E44-82FA-AFC532B6FE57}" destId="{1721DF61-0463-4D33-AB9E-2A2FB24E809F}" srcOrd="1" destOrd="0" presId="urn:microsoft.com/office/officeart/2005/8/layout/orgChart1"/>
    <dgm:cxn modelId="{4E2FFEC6-D5D9-4B5F-816E-DF611923DC92}" type="presOf" srcId="{8C80A31A-5F8A-431C-B459-5199453173F8}" destId="{FFA6E62F-6795-4AA1-80A9-339E77603532}" srcOrd="0" destOrd="0" presId="urn:microsoft.com/office/officeart/2005/8/layout/orgChart1"/>
    <dgm:cxn modelId="{672192C9-DC02-4369-B861-3DB14A8761C0}" type="presOf" srcId="{31BEEAEC-CFB1-4B08-B62B-BCCEAE4A119E}" destId="{1BA46217-0ABF-49FC-B947-D29CCBE0A5E5}" srcOrd="0" destOrd="0" presId="urn:microsoft.com/office/officeart/2005/8/layout/orgChart1"/>
    <dgm:cxn modelId="{C82422CB-E876-45E3-909B-52893BD4396C}" type="presOf" srcId="{A4C33BA3-B6A9-4BE3-A8EB-53607CB42E51}" destId="{72B1FF1C-5F11-4AEC-842B-95AF5E6CC33C}" srcOrd="1" destOrd="0" presId="urn:microsoft.com/office/officeart/2005/8/layout/orgChart1"/>
    <dgm:cxn modelId="{966D72CC-C79E-408F-B566-3391FB148F1D}" type="presOf" srcId="{75B658F9-29B1-48F2-ACE2-6C6533DF6CAA}" destId="{3DED0B7D-1C84-4416-8E75-94E734F89991}" srcOrd="0" destOrd="0" presId="urn:microsoft.com/office/officeart/2005/8/layout/orgChart1"/>
    <dgm:cxn modelId="{EF7B32D1-E8A3-4B22-ACD4-BA19456B3259}" srcId="{862562B4-1004-4C3C-BA7F-75FE3184B288}" destId="{F952C041-6981-4CC1-B431-FE167D80D0B2}" srcOrd="1" destOrd="0" parTransId="{4A98E626-8C97-4D5A-BF75-B02CF4E44622}" sibTransId="{2E28EEF9-E260-4059-8624-E48CDF747ACE}"/>
    <dgm:cxn modelId="{B3C7B4D2-7601-49D0-BEC6-E10624B23735}" srcId="{862562B4-1004-4C3C-BA7F-75FE3184B288}" destId="{FC33F68D-49A8-445A-A080-34588EDAD061}" srcOrd="7" destOrd="0" parTransId="{31BEEAEC-CFB1-4B08-B62B-BCCEAE4A119E}" sibTransId="{5D849222-61A2-407F-8C79-36F9D5303DAB}"/>
    <dgm:cxn modelId="{3AB852DA-6600-45F2-9ED8-6AA3D1405A16}" type="presOf" srcId="{F952C041-6981-4CC1-B431-FE167D80D0B2}" destId="{BFE89256-91E0-4479-A90F-13DE2790D2A3}" srcOrd="1" destOrd="0" presId="urn:microsoft.com/office/officeart/2005/8/layout/orgChart1"/>
    <dgm:cxn modelId="{CD9079DA-D115-4A11-B994-29615E8A44C7}" type="presOf" srcId="{6FAD06D9-4651-4F11-B0ED-AF7C75961911}" destId="{18E49E71-078E-46BF-A901-BAB98CEA5052}" srcOrd="1" destOrd="0" presId="urn:microsoft.com/office/officeart/2005/8/layout/orgChart1"/>
    <dgm:cxn modelId="{B0C1F9E0-AE4D-4587-9294-B2CA9BDE6AFC}" srcId="{292D1413-7A57-4E05-860E-FA85DB2B1C1E}" destId="{3AA6E3DC-6068-46E0-8D44-DFBB061C82B2}" srcOrd="0" destOrd="0" parTransId="{992B8DD1-B497-48BD-8585-32DBF30418F6}" sibTransId="{7E04BEB8-FC25-42BE-B0A1-1F71E0B1C5C3}"/>
    <dgm:cxn modelId="{A9E61BE3-82F8-4AD7-85E2-F716D6224AEB}" type="presOf" srcId="{862562B4-1004-4C3C-BA7F-75FE3184B288}" destId="{B5D5FD8C-394A-40AA-B9A8-72CC7589B9C6}" srcOrd="0" destOrd="0" presId="urn:microsoft.com/office/officeart/2005/8/layout/orgChart1"/>
    <dgm:cxn modelId="{D3AB49EB-8F71-4156-BB7D-F3B35B5041F9}" type="presOf" srcId="{016C2807-7CFF-4AAF-9578-D2712DB23956}" destId="{9D94F7AF-1DB6-4859-94B4-382F77B3ADBC}" srcOrd="0" destOrd="0" presId="urn:microsoft.com/office/officeart/2005/8/layout/orgChart1"/>
    <dgm:cxn modelId="{A80482EE-E585-443D-A17A-C79E3903F047}" type="presOf" srcId="{91FBCC52-2D51-4C60-BAB3-E7A0B4BD12CB}" destId="{6A0AD208-9E3E-498E-98BC-2232BC9D0721}" srcOrd="0" destOrd="0" presId="urn:microsoft.com/office/officeart/2005/8/layout/orgChart1"/>
    <dgm:cxn modelId="{2F9AFAEF-14A0-4D99-9577-DCF43AEBE740}" srcId="{016C2807-7CFF-4AAF-9578-D2712DB23956}" destId="{AE7C17CC-C1B6-4E44-82FA-AFC532B6FE57}" srcOrd="0" destOrd="0" parTransId="{91FBCC52-2D51-4C60-BAB3-E7A0B4BD12CB}" sibTransId="{2EC72056-3FD2-4A01-80F3-C5CFAA25B25B}"/>
    <dgm:cxn modelId="{8CF768F2-81D6-407B-8ED6-0D0B28EE8981}" type="presOf" srcId="{166C4C8F-0EA0-425B-A955-23B0F72F20CD}" destId="{BDAC4546-A46F-4898-8BB9-DE65E888D1A2}" srcOrd="0" destOrd="0" presId="urn:microsoft.com/office/officeart/2005/8/layout/orgChart1"/>
    <dgm:cxn modelId="{2C7C71F2-85A2-44D2-A747-894A5F1DCA6A}" type="presOf" srcId="{3AA6E3DC-6068-46E0-8D44-DFBB061C82B2}" destId="{3D62ED2B-44E0-4020-A5C3-516339545D65}" srcOrd="0" destOrd="0" presId="urn:microsoft.com/office/officeart/2005/8/layout/orgChart1"/>
    <dgm:cxn modelId="{A71358FA-611A-4A85-B1AF-13C09D2999D8}" type="presOf" srcId="{4A98E626-8C97-4D5A-BF75-B02CF4E44622}" destId="{7E0654B2-0D66-40EF-A477-FA359F41D636}" srcOrd="0" destOrd="0" presId="urn:microsoft.com/office/officeart/2005/8/layout/orgChart1"/>
    <dgm:cxn modelId="{3470EDFB-ACE8-46A9-85B5-EA439B2EA54F}" srcId="{862562B4-1004-4C3C-BA7F-75FE3184B288}" destId="{104F0043-AFCE-438A-AA47-B038E0E073F3}" srcOrd="5" destOrd="0" parTransId="{829D7817-8B75-492B-BB2B-4223DC6EBBDE}" sibTransId="{701661A2-93B1-4D8D-A11A-D99D6B3FA600}"/>
    <dgm:cxn modelId="{CF516EFC-6CE0-4F88-8011-46DAA7CDC0D8}" type="presOf" srcId="{8E35A685-74A2-42E9-86B2-B695E423F5F4}" destId="{BABD348A-BAA2-4AEA-9946-BF53A4C7B007}" srcOrd="1" destOrd="0" presId="urn:microsoft.com/office/officeart/2005/8/layout/orgChart1"/>
    <dgm:cxn modelId="{8B6C65E1-47F3-4F36-AFCC-9AEE6CB8BC6D}" type="presParOf" srcId="{61EA67E7-D2F0-4C12-BE8F-D008B64CE2B2}" destId="{FD9971C0-D131-48FD-8283-E3241A44C3CC}" srcOrd="0" destOrd="0" presId="urn:microsoft.com/office/officeart/2005/8/layout/orgChart1"/>
    <dgm:cxn modelId="{CC4AAFFD-2EC1-4CF6-9B98-A233A7485CA3}" type="presParOf" srcId="{FD9971C0-D131-48FD-8283-E3241A44C3CC}" destId="{AD836B98-1D70-45F6-A070-C3529481AAFF}" srcOrd="0" destOrd="0" presId="urn:microsoft.com/office/officeart/2005/8/layout/orgChart1"/>
    <dgm:cxn modelId="{8B0C0E3F-7761-4B2B-997D-218FA4825760}" type="presParOf" srcId="{AD836B98-1D70-45F6-A070-C3529481AAFF}" destId="{B5D5FD8C-394A-40AA-B9A8-72CC7589B9C6}" srcOrd="0" destOrd="0" presId="urn:microsoft.com/office/officeart/2005/8/layout/orgChart1"/>
    <dgm:cxn modelId="{714FD3D2-76EF-4A91-91BC-951B4C8757B4}" type="presParOf" srcId="{AD836B98-1D70-45F6-A070-C3529481AAFF}" destId="{D5FDD59F-00BE-46C2-8E5A-6D3FD08EFDC7}" srcOrd="1" destOrd="0" presId="urn:microsoft.com/office/officeart/2005/8/layout/orgChart1"/>
    <dgm:cxn modelId="{49E2A92A-27FC-46EC-8AB0-60DA59C03FAB}" type="presParOf" srcId="{FD9971C0-D131-48FD-8283-E3241A44C3CC}" destId="{73F0F2D3-320A-4A2F-9A64-F5BD82A9C166}" srcOrd="1" destOrd="0" presId="urn:microsoft.com/office/officeart/2005/8/layout/orgChart1"/>
    <dgm:cxn modelId="{6F9E9B7F-1A03-4682-B10E-2C993ED91139}" type="presParOf" srcId="{73F0F2D3-320A-4A2F-9A64-F5BD82A9C166}" destId="{3DED0B7D-1C84-4416-8E75-94E734F89991}" srcOrd="0" destOrd="0" presId="urn:microsoft.com/office/officeart/2005/8/layout/orgChart1"/>
    <dgm:cxn modelId="{36A0BD08-A1A5-4F7F-86E0-7538740BEDA4}" type="presParOf" srcId="{73F0F2D3-320A-4A2F-9A64-F5BD82A9C166}" destId="{1DEF0D61-DEC3-455B-BB00-15D6BE8CA2A7}" srcOrd="1" destOrd="0" presId="urn:microsoft.com/office/officeart/2005/8/layout/orgChart1"/>
    <dgm:cxn modelId="{7748FB8E-31DF-4CD5-8BA6-C3D7CF283920}" type="presParOf" srcId="{1DEF0D61-DEC3-455B-BB00-15D6BE8CA2A7}" destId="{3502828D-13FB-4378-94A2-67916DA88072}" srcOrd="0" destOrd="0" presId="urn:microsoft.com/office/officeart/2005/8/layout/orgChart1"/>
    <dgm:cxn modelId="{BDC1ACB5-BB30-4514-8362-AC6ABD3E84CE}" type="presParOf" srcId="{3502828D-13FB-4378-94A2-67916DA88072}" destId="{FFA6E62F-6795-4AA1-80A9-339E77603532}" srcOrd="0" destOrd="0" presId="urn:microsoft.com/office/officeart/2005/8/layout/orgChart1"/>
    <dgm:cxn modelId="{84357308-0F37-4E3D-9A63-092FDAA295CA}" type="presParOf" srcId="{3502828D-13FB-4378-94A2-67916DA88072}" destId="{3F877C9F-6285-44AE-A845-B0659255EE14}" srcOrd="1" destOrd="0" presId="urn:microsoft.com/office/officeart/2005/8/layout/orgChart1"/>
    <dgm:cxn modelId="{DBB63C36-1253-42F6-86C3-A9C2ACD61318}" type="presParOf" srcId="{1DEF0D61-DEC3-455B-BB00-15D6BE8CA2A7}" destId="{2EAD3DF5-0219-41F6-B073-B7884C2E09DC}" srcOrd="1" destOrd="0" presId="urn:microsoft.com/office/officeart/2005/8/layout/orgChart1"/>
    <dgm:cxn modelId="{67FC757D-2CCA-4849-B05E-54C8B8321F86}" type="presParOf" srcId="{1DEF0D61-DEC3-455B-BB00-15D6BE8CA2A7}" destId="{3E9CF6A3-0953-49F9-8D08-35016C1C924D}" srcOrd="2" destOrd="0" presId="urn:microsoft.com/office/officeart/2005/8/layout/orgChart1"/>
    <dgm:cxn modelId="{9986860B-51AC-4294-9B60-32C273893477}" type="presParOf" srcId="{73F0F2D3-320A-4A2F-9A64-F5BD82A9C166}" destId="{BBEB2F33-F9F3-41AC-BA20-F12B4C5376B5}" srcOrd="2" destOrd="0" presId="urn:microsoft.com/office/officeart/2005/8/layout/orgChart1"/>
    <dgm:cxn modelId="{4A0D95BB-BBE6-46C2-A36C-A065399496F3}" type="presParOf" srcId="{73F0F2D3-320A-4A2F-9A64-F5BD82A9C166}" destId="{E134B9F1-E4BD-4ADE-90D2-EC8F7FBD76EA}" srcOrd="3" destOrd="0" presId="urn:microsoft.com/office/officeart/2005/8/layout/orgChart1"/>
    <dgm:cxn modelId="{9110B9BA-46FE-473D-873D-3AE1EBBFC45D}" type="presParOf" srcId="{E134B9F1-E4BD-4ADE-90D2-EC8F7FBD76EA}" destId="{BBA6336B-232B-4D49-A728-1EEDB0E21E33}" srcOrd="0" destOrd="0" presId="urn:microsoft.com/office/officeart/2005/8/layout/orgChart1"/>
    <dgm:cxn modelId="{2B130C23-0660-4145-BFE4-231D2664CC3C}" type="presParOf" srcId="{BBA6336B-232B-4D49-A728-1EEDB0E21E33}" destId="{379B2395-F257-4740-9277-AC8D712B9C45}" srcOrd="0" destOrd="0" presId="urn:microsoft.com/office/officeart/2005/8/layout/orgChart1"/>
    <dgm:cxn modelId="{28055766-62C5-4DBD-AC99-0652BBD6B152}" type="presParOf" srcId="{BBA6336B-232B-4D49-A728-1EEDB0E21E33}" destId="{4D7C1E06-8D48-4E9C-8D9E-1C87B5348C70}" srcOrd="1" destOrd="0" presId="urn:microsoft.com/office/officeart/2005/8/layout/orgChart1"/>
    <dgm:cxn modelId="{4D2E897A-3DD6-4476-8261-29D664B7EEBD}" type="presParOf" srcId="{E134B9F1-E4BD-4ADE-90D2-EC8F7FBD76EA}" destId="{36E717BD-8C26-4E42-B3D0-52682D5D85A5}" srcOrd="1" destOrd="0" presId="urn:microsoft.com/office/officeart/2005/8/layout/orgChart1"/>
    <dgm:cxn modelId="{52B99874-D00A-4EDE-A46E-C7E350821AC9}" type="presParOf" srcId="{36E717BD-8C26-4E42-B3D0-52682D5D85A5}" destId="{C423C038-FC00-41E8-8BC2-0BB9A61F0395}" srcOrd="0" destOrd="0" presId="urn:microsoft.com/office/officeart/2005/8/layout/orgChart1"/>
    <dgm:cxn modelId="{9C338A33-2518-4075-9A24-995195E3FBFA}" type="presParOf" srcId="{36E717BD-8C26-4E42-B3D0-52682D5D85A5}" destId="{4ED7AFF9-6FF9-4298-B6CF-686272CB4AF1}" srcOrd="1" destOrd="0" presId="urn:microsoft.com/office/officeart/2005/8/layout/orgChart1"/>
    <dgm:cxn modelId="{669572E5-BDE2-4ED6-BB3E-AA29EF4FB9A7}" type="presParOf" srcId="{4ED7AFF9-6FF9-4298-B6CF-686272CB4AF1}" destId="{FDAAD245-B385-45D7-B82D-FB0DD387A333}" srcOrd="0" destOrd="0" presId="urn:microsoft.com/office/officeart/2005/8/layout/orgChart1"/>
    <dgm:cxn modelId="{286C5318-E7C9-4080-A17C-B3BC7EC9D72F}" type="presParOf" srcId="{FDAAD245-B385-45D7-B82D-FB0DD387A333}" destId="{51AE7671-B7EE-47F6-AF0D-51412EDDE5EB}" srcOrd="0" destOrd="0" presId="urn:microsoft.com/office/officeart/2005/8/layout/orgChart1"/>
    <dgm:cxn modelId="{9FA727A6-2FAC-4519-BEEC-5772F4639317}" type="presParOf" srcId="{FDAAD245-B385-45D7-B82D-FB0DD387A333}" destId="{39A7472F-2405-40BD-BD99-4E7F09954138}" srcOrd="1" destOrd="0" presId="urn:microsoft.com/office/officeart/2005/8/layout/orgChart1"/>
    <dgm:cxn modelId="{805D763D-6A4B-4F55-975E-976451A7B8F8}" type="presParOf" srcId="{4ED7AFF9-6FF9-4298-B6CF-686272CB4AF1}" destId="{4E1E3E81-16F5-443A-9AD3-1CF90A6957A4}" srcOrd="1" destOrd="0" presId="urn:microsoft.com/office/officeart/2005/8/layout/orgChart1"/>
    <dgm:cxn modelId="{7E9205D3-A65E-456E-A142-F7CA14075E9B}" type="presParOf" srcId="{4ED7AFF9-6FF9-4298-B6CF-686272CB4AF1}" destId="{C0205D59-969C-488F-948F-6E7FE76BE455}" srcOrd="2" destOrd="0" presId="urn:microsoft.com/office/officeart/2005/8/layout/orgChart1"/>
    <dgm:cxn modelId="{AEB07E9F-3DB3-4916-8314-07B3B48B7CD8}" type="presParOf" srcId="{E134B9F1-E4BD-4ADE-90D2-EC8F7FBD76EA}" destId="{67D9825B-1064-4C57-BE3D-5CB48BDD9F0B}" srcOrd="2" destOrd="0" presId="urn:microsoft.com/office/officeart/2005/8/layout/orgChart1"/>
    <dgm:cxn modelId="{BCC3C460-A050-4B07-AC16-9FBD9B67B55D}" type="presParOf" srcId="{73F0F2D3-320A-4A2F-9A64-F5BD82A9C166}" destId="{8B22D63B-CBFC-4B66-B63D-139400906E7D}" srcOrd="4" destOrd="0" presId="urn:microsoft.com/office/officeart/2005/8/layout/orgChart1"/>
    <dgm:cxn modelId="{32E4A86F-4046-4451-8CC0-E218A6E3CD60}" type="presParOf" srcId="{73F0F2D3-320A-4A2F-9A64-F5BD82A9C166}" destId="{6E27A43B-3129-45BD-8EE0-B88EEE37B70C}" srcOrd="5" destOrd="0" presId="urn:microsoft.com/office/officeart/2005/8/layout/orgChart1"/>
    <dgm:cxn modelId="{341C685B-31A6-4A0A-A324-BDDF4C41D12E}" type="presParOf" srcId="{6E27A43B-3129-45BD-8EE0-B88EEE37B70C}" destId="{2883F86C-ECA7-4073-BD1C-06FE63264381}" srcOrd="0" destOrd="0" presId="urn:microsoft.com/office/officeart/2005/8/layout/orgChart1"/>
    <dgm:cxn modelId="{66B13F58-CEE3-42E3-9CFD-F7AA446E453B}" type="presParOf" srcId="{2883F86C-ECA7-4073-BD1C-06FE63264381}" destId="{1BD0A8D1-6346-4F54-80C7-79AB8C8F2D25}" srcOrd="0" destOrd="0" presId="urn:microsoft.com/office/officeart/2005/8/layout/orgChart1"/>
    <dgm:cxn modelId="{CDBD945D-94E6-490B-8DC4-12B123233D9C}" type="presParOf" srcId="{2883F86C-ECA7-4073-BD1C-06FE63264381}" destId="{8556850E-3B0D-4BAF-85EB-AF1D6CD13727}" srcOrd="1" destOrd="0" presId="urn:microsoft.com/office/officeart/2005/8/layout/orgChart1"/>
    <dgm:cxn modelId="{CD6A2DC6-C3C3-4C52-8C42-1F29FF40B6A6}" type="presParOf" srcId="{6E27A43B-3129-45BD-8EE0-B88EEE37B70C}" destId="{D996EF4C-725B-48A1-99FA-6DCF66CA20BE}" srcOrd="1" destOrd="0" presId="urn:microsoft.com/office/officeart/2005/8/layout/orgChart1"/>
    <dgm:cxn modelId="{AB808D85-BEC6-4F7F-BB7F-86027D19030B}" type="presParOf" srcId="{D996EF4C-725B-48A1-99FA-6DCF66CA20BE}" destId="{AC62F65D-9B4B-4485-9703-BBC3EF1902E2}" srcOrd="0" destOrd="0" presId="urn:microsoft.com/office/officeart/2005/8/layout/orgChart1"/>
    <dgm:cxn modelId="{06AF0F1A-7201-447D-B268-AB1BA9267BF5}" type="presParOf" srcId="{D996EF4C-725B-48A1-99FA-6DCF66CA20BE}" destId="{113417B7-35D4-4365-81C7-FBDEF8BF6855}" srcOrd="1" destOrd="0" presId="urn:microsoft.com/office/officeart/2005/8/layout/orgChart1"/>
    <dgm:cxn modelId="{038D4F6D-0905-49ED-ABFC-CCDCDCB24C4A}" type="presParOf" srcId="{113417B7-35D4-4365-81C7-FBDEF8BF6855}" destId="{2BF3DD37-8CB4-4F65-8F43-04BBB4F09C6F}" srcOrd="0" destOrd="0" presId="urn:microsoft.com/office/officeart/2005/8/layout/orgChart1"/>
    <dgm:cxn modelId="{041BC7AB-EC97-4967-A392-95EF3CDADD9F}" type="presParOf" srcId="{2BF3DD37-8CB4-4F65-8F43-04BBB4F09C6F}" destId="{3D62ED2B-44E0-4020-A5C3-516339545D65}" srcOrd="0" destOrd="0" presId="urn:microsoft.com/office/officeart/2005/8/layout/orgChart1"/>
    <dgm:cxn modelId="{8E13FE56-3CB3-4F0C-B43F-56534FAE3E6E}" type="presParOf" srcId="{2BF3DD37-8CB4-4F65-8F43-04BBB4F09C6F}" destId="{9009CB2E-1EA9-4556-A6E1-1ED96ED3C523}" srcOrd="1" destOrd="0" presId="urn:microsoft.com/office/officeart/2005/8/layout/orgChart1"/>
    <dgm:cxn modelId="{726D8952-3694-46F7-8BA1-06A348B1CED7}" type="presParOf" srcId="{113417B7-35D4-4365-81C7-FBDEF8BF6855}" destId="{8CE583CC-E2BA-476C-A4F7-4BE206B8783E}" srcOrd="1" destOrd="0" presId="urn:microsoft.com/office/officeart/2005/8/layout/orgChart1"/>
    <dgm:cxn modelId="{F935B7FC-A882-419F-B0E3-00A27B208B8D}" type="presParOf" srcId="{113417B7-35D4-4365-81C7-FBDEF8BF6855}" destId="{74CAA805-3069-49D1-82D9-EEA23F009CB4}" srcOrd="2" destOrd="0" presId="urn:microsoft.com/office/officeart/2005/8/layout/orgChart1"/>
    <dgm:cxn modelId="{02552651-790A-450A-B260-2C0AC232A577}" type="presParOf" srcId="{6E27A43B-3129-45BD-8EE0-B88EEE37B70C}" destId="{67A502A7-7D4E-421A-9CDF-ADC609A9C1A1}" srcOrd="2" destOrd="0" presId="urn:microsoft.com/office/officeart/2005/8/layout/orgChart1"/>
    <dgm:cxn modelId="{DB7F9DC3-1676-4D89-A1F4-87ADEDE30524}" type="presParOf" srcId="{73F0F2D3-320A-4A2F-9A64-F5BD82A9C166}" destId="{119515BB-2DCA-41FB-9128-957FA57E9D22}" srcOrd="6" destOrd="0" presId="urn:microsoft.com/office/officeart/2005/8/layout/orgChart1"/>
    <dgm:cxn modelId="{5CDD153F-8279-41CE-AA27-D0091BE77D0A}" type="presParOf" srcId="{73F0F2D3-320A-4A2F-9A64-F5BD82A9C166}" destId="{028CF3E5-8D7B-415A-90A7-050FEE8AD888}" srcOrd="7" destOrd="0" presId="urn:microsoft.com/office/officeart/2005/8/layout/orgChart1"/>
    <dgm:cxn modelId="{9A9A2FA7-982F-40C5-A8E5-19CB57315B9B}" type="presParOf" srcId="{028CF3E5-8D7B-415A-90A7-050FEE8AD888}" destId="{FA1BC739-45B4-45EF-A309-1F4D19C6C478}" srcOrd="0" destOrd="0" presId="urn:microsoft.com/office/officeart/2005/8/layout/orgChart1"/>
    <dgm:cxn modelId="{D77C50AF-42D7-4CF5-AE59-877A0123269C}" type="presParOf" srcId="{FA1BC739-45B4-45EF-A309-1F4D19C6C478}" destId="{07937EDB-3CA0-4AC7-9A22-6A81EAC2BA76}" srcOrd="0" destOrd="0" presId="urn:microsoft.com/office/officeart/2005/8/layout/orgChart1"/>
    <dgm:cxn modelId="{02EE7352-C2E3-4C69-A841-01AAFF2CEF2B}" type="presParOf" srcId="{FA1BC739-45B4-45EF-A309-1F4D19C6C478}" destId="{112D3B40-1752-473F-9954-352D274E7A5E}" srcOrd="1" destOrd="0" presId="urn:microsoft.com/office/officeart/2005/8/layout/orgChart1"/>
    <dgm:cxn modelId="{5360446F-057D-45B9-86B6-953026FC5867}" type="presParOf" srcId="{028CF3E5-8D7B-415A-90A7-050FEE8AD888}" destId="{7EC701BD-AD40-42C3-BAEA-AC1836428E7F}" srcOrd="1" destOrd="0" presId="urn:microsoft.com/office/officeart/2005/8/layout/orgChart1"/>
    <dgm:cxn modelId="{BE64FF09-4F11-41AD-B167-08B1AB35154E}" type="presParOf" srcId="{7EC701BD-AD40-42C3-BAEA-AC1836428E7F}" destId="{FDC2BE47-2B24-4CFA-B3B2-C63B81617DA8}" srcOrd="0" destOrd="0" presId="urn:microsoft.com/office/officeart/2005/8/layout/orgChart1"/>
    <dgm:cxn modelId="{677290AF-CE2F-46F0-B3E3-7558668A2CCB}" type="presParOf" srcId="{7EC701BD-AD40-42C3-BAEA-AC1836428E7F}" destId="{ED4BD9E9-14B4-4194-9E36-3993CE5D8938}" srcOrd="1" destOrd="0" presId="urn:microsoft.com/office/officeart/2005/8/layout/orgChart1"/>
    <dgm:cxn modelId="{54526153-B0F1-4762-8FC5-37699EADCDFB}" type="presParOf" srcId="{ED4BD9E9-14B4-4194-9E36-3993CE5D8938}" destId="{9076564D-C840-4A66-A155-600B45C47969}" srcOrd="0" destOrd="0" presId="urn:microsoft.com/office/officeart/2005/8/layout/orgChart1"/>
    <dgm:cxn modelId="{626F2772-1CE0-40CB-BF5D-140B6C8E68FA}" type="presParOf" srcId="{9076564D-C840-4A66-A155-600B45C47969}" destId="{4A9F2224-4D4F-4BCD-8C82-26035EE629BC}" srcOrd="0" destOrd="0" presId="urn:microsoft.com/office/officeart/2005/8/layout/orgChart1"/>
    <dgm:cxn modelId="{08329DA0-E1BF-438F-A542-973E0362C721}" type="presParOf" srcId="{9076564D-C840-4A66-A155-600B45C47969}" destId="{72B1FF1C-5F11-4AEC-842B-95AF5E6CC33C}" srcOrd="1" destOrd="0" presId="urn:microsoft.com/office/officeart/2005/8/layout/orgChart1"/>
    <dgm:cxn modelId="{68626871-1A34-4C37-BA34-824391CC4343}" type="presParOf" srcId="{ED4BD9E9-14B4-4194-9E36-3993CE5D8938}" destId="{79E88BFE-87E0-42C3-A7D8-0B2773B8950D}" srcOrd="1" destOrd="0" presId="urn:microsoft.com/office/officeart/2005/8/layout/orgChart1"/>
    <dgm:cxn modelId="{4D8603A5-A155-4F2F-83BB-C7B58B3D74E9}" type="presParOf" srcId="{ED4BD9E9-14B4-4194-9E36-3993CE5D8938}" destId="{4E2C160A-FF5D-4F1B-A0B9-C1ED8AAEE7E4}" srcOrd="2" destOrd="0" presId="urn:microsoft.com/office/officeart/2005/8/layout/orgChart1"/>
    <dgm:cxn modelId="{580D5515-A2D8-4740-8F31-E21D87105FD8}" type="presParOf" srcId="{028CF3E5-8D7B-415A-90A7-050FEE8AD888}" destId="{40A1EA91-556D-4DAA-ACD9-F717B611A3FF}" srcOrd="2" destOrd="0" presId="urn:microsoft.com/office/officeart/2005/8/layout/orgChart1"/>
    <dgm:cxn modelId="{969261D0-E0E8-49FD-8C42-C459D6A8F3D5}" type="presParOf" srcId="{73F0F2D3-320A-4A2F-9A64-F5BD82A9C166}" destId="{4DF7505F-629D-4C16-9B2B-4715D298945D}" srcOrd="8" destOrd="0" presId="urn:microsoft.com/office/officeart/2005/8/layout/orgChart1"/>
    <dgm:cxn modelId="{ACC11E50-C7ED-4787-A702-368EB630A5EF}" type="presParOf" srcId="{73F0F2D3-320A-4A2F-9A64-F5BD82A9C166}" destId="{22BB25E5-27D0-44D0-A495-0520013E8D2A}" srcOrd="9" destOrd="0" presId="urn:microsoft.com/office/officeart/2005/8/layout/orgChart1"/>
    <dgm:cxn modelId="{F039FF98-CC89-4B4B-BE52-6907C0959485}" type="presParOf" srcId="{22BB25E5-27D0-44D0-A495-0520013E8D2A}" destId="{796453AA-B413-422A-BFC1-EC8AA4CBC31C}" srcOrd="0" destOrd="0" presId="urn:microsoft.com/office/officeart/2005/8/layout/orgChart1"/>
    <dgm:cxn modelId="{C6CEED04-0196-4D5E-AE30-96DC8022C4FA}" type="presParOf" srcId="{796453AA-B413-422A-BFC1-EC8AA4CBC31C}" destId="{AE2AC381-3787-413C-9E66-5B4A44B0E842}" srcOrd="0" destOrd="0" presId="urn:microsoft.com/office/officeart/2005/8/layout/orgChart1"/>
    <dgm:cxn modelId="{33A4AAAA-7673-43C2-98BF-74BCD837BC5F}" type="presParOf" srcId="{796453AA-B413-422A-BFC1-EC8AA4CBC31C}" destId="{70745A2B-8BA5-4917-BAC7-2A9416458945}" srcOrd="1" destOrd="0" presId="urn:microsoft.com/office/officeart/2005/8/layout/orgChart1"/>
    <dgm:cxn modelId="{8D154124-5315-439F-A84D-097268A1BF0A}" type="presParOf" srcId="{22BB25E5-27D0-44D0-A495-0520013E8D2A}" destId="{72DABF1F-FAB9-4942-95EF-E36659875545}" srcOrd="1" destOrd="0" presId="urn:microsoft.com/office/officeart/2005/8/layout/orgChart1"/>
    <dgm:cxn modelId="{E2DC286B-E7CA-47E1-8AAA-25D4FC358065}" type="presParOf" srcId="{22BB25E5-27D0-44D0-A495-0520013E8D2A}" destId="{C4FE578D-4F62-4C60-82DE-D1FE4E47CE63}" srcOrd="2" destOrd="0" presId="urn:microsoft.com/office/officeart/2005/8/layout/orgChart1"/>
    <dgm:cxn modelId="{D08C47AD-DE3F-49E9-8E69-27807A331F22}" type="presParOf" srcId="{73F0F2D3-320A-4A2F-9A64-F5BD82A9C166}" destId="{1BA46217-0ABF-49FC-B947-D29CCBE0A5E5}" srcOrd="10" destOrd="0" presId="urn:microsoft.com/office/officeart/2005/8/layout/orgChart1"/>
    <dgm:cxn modelId="{FA89364D-4D32-4585-9C48-57BAD6B70598}" type="presParOf" srcId="{73F0F2D3-320A-4A2F-9A64-F5BD82A9C166}" destId="{55AEF119-B192-4F29-96A6-CF1A35AB2920}" srcOrd="11" destOrd="0" presId="urn:microsoft.com/office/officeart/2005/8/layout/orgChart1"/>
    <dgm:cxn modelId="{E1A05061-5D3F-4383-96A4-42E21FE09268}" type="presParOf" srcId="{55AEF119-B192-4F29-96A6-CF1A35AB2920}" destId="{B5CD113A-A7B0-4157-9B41-B0B479D7D26D}" srcOrd="0" destOrd="0" presId="urn:microsoft.com/office/officeart/2005/8/layout/orgChart1"/>
    <dgm:cxn modelId="{576781E6-EB4C-4BE3-8208-21694376EB05}" type="presParOf" srcId="{B5CD113A-A7B0-4157-9B41-B0B479D7D26D}" destId="{85333C7E-A0A4-4445-BEE7-3C7F436E8B28}" srcOrd="0" destOrd="0" presId="urn:microsoft.com/office/officeart/2005/8/layout/orgChart1"/>
    <dgm:cxn modelId="{64DFF4DD-4BA4-4C6B-AD58-2BC2C47AB362}" type="presParOf" srcId="{B5CD113A-A7B0-4157-9B41-B0B479D7D26D}" destId="{ABBAB13E-96EB-4644-BC72-47169C5C0380}" srcOrd="1" destOrd="0" presId="urn:microsoft.com/office/officeart/2005/8/layout/orgChart1"/>
    <dgm:cxn modelId="{67DA7025-5A00-467F-9927-D0C0EB5A94AF}" type="presParOf" srcId="{55AEF119-B192-4F29-96A6-CF1A35AB2920}" destId="{5AFEF2FF-8947-4986-A71B-E50579309C7D}" srcOrd="1" destOrd="0" presId="urn:microsoft.com/office/officeart/2005/8/layout/orgChart1"/>
    <dgm:cxn modelId="{74C20998-68B9-423D-969E-5CCE8CCF6194}" type="presParOf" srcId="{55AEF119-B192-4F29-96A6-CF1A35AB2920}" destId="{A97F408F-5681-44EA-AD35-3F27AEBA5B05}" srcOrd="2" destOrd="0" presId="urn:microsoft.com/office/officeart/2005/8/layout/orgChart1"/>
    <dgm:cxn modelId="{97FCAFAE-C2F7-4DBD-B3D7-FF2671A78AA2}" type="presParOf" srcId="{73F0F2D3-320A-4A2F-9A64-F5BD82A9C166}" destId="{1969330B-1919-4503-BC36-0B564BDF7E8C}" srcOrd="12" destOrd="0" presId="urn:microsoft.com/office/officeart/2005/8/layout/orgChart1"/>
    <dgm:cxn modelId="{46D200E5-5AEA-47DE-8FB7-CDF0DD833B01}" type="presParOf" srcId="{73F0F2D3-320A-4A2F-9A64-F5BD82A9C166}" destId="{4322EF08-2496-446A-8B98-F377135A4C99}" srcOrd="13" destOrd="0" presId="urn:microsoft.com/office/officeart/2005/8/layout/orgChart1"/>
    <dgm:cxn modelId="{37971686-FFB5-4A59-9CC3-6843356C8760}" type="presParOf" srcId="{4322EF08-2496-446A-8B98-F377135A4C99}" destId="{A651A2A7-0D80-416A-8B13-678CBDE09150}" srcOrd="0" destOrd="0" presId="urn:microsoft.com/office/officeart/2005/8/layout/orgChart1"/>
    <dgm:cxn modelId="{E3EC46EF-AE23-4E93-BD1C-6C68D58ED43D}" type="presParOf" srcId="{A651A2A7-0D80-416A-8B13-678CBDE09150}" destId="{25D711A3-050F-4682-9CD7-9860B49265DE}" srcOrd="0" destOrd="0" presId="urn:microsoft.com/office/officeart/2005/8/layout/orgChart1"/>
    <dgm:cxn modelId="{BEC8BC81-7FEE-4BB1-BD5D-58B1A28AF785}" type="presParOf" srcId="{A651A2A7-0D80-416A-8B13-678CBDE09150}" destId="{18E49E71-078E-46BF-A901-BAB98CEA5052}" srcOrd="1" destOrd="0" presId="urn:microsoft.com/office/officeart/2005/8/layout/orgChart1"/>
    <dgm:cxn modelId="{1A4DA42D-E7BF-4808-9515-6FB5BBCC090F}" type="presParOf" srcId="{4322EF08-2496-446A-8B98-F377135A4C99}" destId="{393FD389-6A51-4E8F-9781-827C55098F79}" srcOrd="1" destOrd="0" presId="urn:microsoft.com/office/officeart/2005/8/layout/orgChart1"/>
    <dgm:cxn modelId="{A0108AFA-EE31-419B-94E6-EA0FE7058407}" type="presParOf" srcId="{4322EF08-2496-446A-8B98-F377135A4C99}" destId="{A07A73B5-E2A7-451D-85A7-E109C78B1804}" srcOrd="2" destOrd="0" presId="urn:microsoft.com/office/officeart/2005/8/layout/orgChart1"/>
    <dgm:cxn modelId="{5D308AE0-700A-48FE-9DEB-DC38A337EF2D}" type="presParOf" srcId="{FD9971C0-D131-48FD-8283-E3241A44C3CC}" destId="{9A509FA0-4F10-445A-8AB4-C8A15B2A32C3}" srcOrd="2" destOrd="0" presId="urn:microsoft.com/office/officeart/2005/8/layout/orgChart1"/>
    <dgm:cxn modelId="{F1FFE5F3-8DFA-4064-93DD-ECD81CEF6B1F}" type="presParOf" srcId="{9A509FA0-4F10-445A-8AB4-C8A15B2A32C3}" destId="{BDAC4546-A46F-4898-8BB9-DE65E888D1A2}" srcOrd="0" destOrd="0" presId="urn:microsoft.com/office/officeart/2005/8/layout/orgChart1"/>
    <dgm:cxn modelId="{0D8D7191-A5CC-4657-99E1-13FF2F740A1B}" type="presParOf" srcId="{9A509FA0-4F10-445A-8AB4-C8A15B2A32C3}" destId="{1F3A92CE-1EFE-4EFC-AF4B-FF6FD4159A99}" srcOrd="1" destOrd="0" presId="urn:microsoft.com/office/officeart/2005/8/layout/orgChart1"/>
    <dgm:cxn modelId="{C7C1C317-005A-4C6D-8ECC-DC35A7E3EA5F}" type="presParOf" srcId="{1F3A92CE-1EFE-4EFC-AF4B-FF6FD4159A99}" destId="{4A97919F-8095-4937-8EE0-CBB8B13E91F1}" srcOrd="0" destOrd="0" presId="urn:microsoft.com/office/officeart/2005/8/layout/orgChart1"/>
    <dgm:cxn modelId="{9B3C9651-56AA-4E68-A297-B3FCFC7D544F}" type="presParOf" srcId="{4A97919F-8095-4937-8EE0-CBB8B13E91F1}" destId="{9D94F7AF-1DB6-4859-94B4-382F77B3ADBC}" srcOrd="0" destOrd="0" presId="urn:microsoft.com/office/officeart/2005/8/layout/orgChart1"/>
    <dgm:cxn modelId="{988E98DB-8401-494C-BE42-D309F9CCCE84}" type="presParOf" srcId="{4A97919F-8095-4937-8EE0-CBB8B13E91F1}" destId="{D9785BA0-A9B7-43EE-9729-3BB2B6E8B5BB}" srcOrd="1" destOrd="0" presId="urn:microsoft.com/office/officeart/2005/8/layout/orgChart1"/>
    <dgm:cxn modelId="{657E552C-C074-4017-B8B8-89813378B9CB}" type="presParOf" srcId="{1F3A92CE-1EFE-4EFC-AF4B-FF6FD4159A99}" destId="{BBC7054E-31D5-41AA-AA9E-A83B50F7B7D9}" srcOrd="1" destOrd="0" presId="urn:microsoft.com/office/officeart/2005/8/layout/orgChart1"/>
    <dgm:cxn modelId="{BD6EA2AE-FABA-4F72-A778-BA55B13EF8CD}" type="presParOf" srcId="{1F3A92CE-1EFE-4EFC-AF4B-FF6FD4159A99}" destId="{A9B45871-7DA9-40B1-82CC-0050816E1337}" srcOrd="2" destOrd="0" presId="urn:microsoft.com/office/officeart/2005/8/layout/orgChart1"/>
    <dgm:cxn modelId="{8C9988FA-03AE-478F-92D8-960D3433B2F4}" type="presParOf" srcId="{A9B45871-7DA9-40B1-82CC-0050816E1337}" destId="{6A0AD208-9E3E-498E-98BC-2232BC9D0721}" srcOrd="0" destOrd="0" presId="urn:microsoft.com/office/officeart/2005/8/layout/orgChart1"/>
    <dgm:cxn modelId="{8524EA54-76AC-4683-80E2-637200A5464E}" type="presParOf" srcId="{A9B45871-7DA9-40B1-82CC-0050816E1337}" destId="{54DCD866-4EA9-4080-B640-B530B726D696}" srcOrd="1" destOrd="0" presId="urn:microsoft.com/office/officeart/2005/8/layout/orgChart1"/>
    <dgm:cxn modelId="{918F6A3D-4176-4A59-8437-B52AB0ACAD1B}" type="presParOf" srcId="{54DCD866-4EA9-4080-B640-B530B726D696}" destId="{88226574-52E7-4E56-AE98-A98103BB3090}" srcOrd="0" destOrd="0" presId="urn:microsoft.com/office/officeart/2005/8/layout/orgChart1"/>
    <dgm:cxn modelId="{18CB132D-3276-413E-85D6-EBC5BBFA7068}" type="presParOf" srcId="{88226574-52E7-4E56-AE98-A98103BB3090}" destId="{52E40799-6428-4D9D-8B8E-21AA20E86581}" srcOrd="0" destOrd="0" presId="urn:microsoft.com/office/officeart/2005/8/layout/orgChart1"/>
    <dgm:cxn modelId="{76182C7A-AB45-4D47-B577-C0C2A47235C0}" type="presParOf" srcId="{88226574-52E7-4E56-AE98-A98103BB3090}" destId="{1721DF61-0463-4D33-AB9E-2A2FB24E809F}" srcOrd="1" destOrd="0" presId="urn:microsoft.com/office/officeart/2005/8/layout/orgChart1"/>
    <dgm:cxn modelId="{47D4BB9D-DABB-457A-92D8-7CA98B84865C}" type="presParOf" srcId="{54DCD866-4EA9-4080-B640-B530B726D696}" destId="{90FAAF70-43CA-45D6-A315-752E0055902C}" srcOrd="1" destOrd="0" presId="urn:microsoft.com/office/officeart/2005/8/layout/orgChart1"/>
    <dgm:cxn modelId="{3AD3F37D-16E8-4763-97F9-36A0D533B065}" type="presParOf" srcId="{54DCD866-4EA9-4080-B640-B530B726D696}" destId="{E7E5B5F2-2462-4EBD-B8CE-2FF39D1DA1CB}" srcOrd="2" destOrd="0" presId="urn:microsoft.com/office/officeart/2005/8/layout/orgChart1"/>
    <dgm:cxn modelId="{48094841-A5A5-4D69-9703-2A80C6644550}" type="presParOf" srcId="{A9B45871-7DA9-40B1-82CC-0050816E1337}" destId="{B3D8471A-FDE6-4AC6-ADEA-5C1255346F1F}" srcOrd="2" destOrd="0" presId="urn:microsoft.com/office/officeart/2005/8/layout/orgChart1"/>
    <dgm:cxn modelId="{FC1B0F0B-D2B0-4327-88B4-67BA9441ADA0}" type="presParOf" srcId="{A9B45871-7DA9-40B1-82CC-0050816E1337}" destId="{CA16FA67-F79C-4BF5-8DE8-FACCF3BD558A}" srcOrd="3" destOrd="0" presId="urn:microsoft.com/office/officeart/2005/8/layout/orgChart1"/>
    <dgm:cxn modelId="{6358CC0A-821C-4E46-A1FB-CEE5087A1876}" type="presParOf" srcId="{CA16FA67-F79C-4BF5-8DE8-FACCF3BD558A}" destId="{30E1CAFA-A967-4869-B815-0D4BB16C0612}" srcOrd="0" destOrd="0" presId="urn:microsoft.com/office/officeart/2005/8/layout/orgChart1"/>
    <dgm:cxn modelId="{B7D5C229-4404-48AF-8A66-F2A8DB39FB4F}" type="presParOf" srcId="{30E1CAFA-A967-4869-B815-0D4BB16C0612}" destId="{BE3954E4-D9BC-4AE9-A9DD-91BA37838218}" srcOrd="0" destOrd="0" presId="urn:microsoft.com/office/officeart/2005/8/layout/orgChart1"/>
    <dgm:cxn modelId="{63BA4889-F62B-4ABC-AB41-806C7AFC1F08}" type="presParOf" srcId="{30E1CAFA-A967-4869-B815-0D4BB16C0612}" destId="{BABD348A-BAA2-4AEA-9946-BF53A4C7B007}" srcOrd="1" destOrd="0" presId="urn:microsoft.com/office/officeart/2005/8/layout/orgChart1"/>
    <dgm:cxn modelId="{AF66311F-7A0F-4E75-A3E6-7A7379F9B4F5}" type="presParOf" srcId="{CA16FA67-F79C-4BF5-8DE8-FACCF3BD558A}" destId="{6656CE9F-77EF-4B7D-B65E-8C1E3AA587AE}" srcOrd="1" destOrd="0" presId="urn:microsoft.com/office/officeart/2005/8/layout/orgChart1"/>
    <dgm:cxn modelId="{6CC476A4-DD92-4AE5-9A4A-FE2C5E21840F}" type="presParOf" srcId="{CA16FA67-F79C-4BF5-8DE8-FACCF3BD558A}" destId="{25D21E02-11DB-4C1B-99EC-6E50F74F582A}" srcOrd="2" destOrd="0" presId="urn:microsoft.com/office/officeart/2005/8/layout/orgChart1"/>
    <dgm:cxn modelId="{92A1E48F-44A1-4006-8C09-370D3E0625B2}" type="presParOf" srcId="{9A509FA0-4F10-445A-8AB4-C8A15B2A32C3}" destId="{7E0654B2-0D66-40EF-A477-FA359F41D636}" srcOrd="2" destOrd="0" presId="urn:microsoft.com/office/officeart/2005/8/layout/orgChart1"/>
    <dgm:cxn modelId="{909EDE07-CEE4-4A4E-A30B-2BB3B6B125EB}" type="presParOf" srcId="{9A509FA0-4F10-445A-8AB4-C8A15B2A32C3}" destId="{DBB3575C-CCD8-46CE-8B54-2893ACEE1509}" srcOrd="3" destOrd="0" presId="urn:microsoft.com/office/officeart/2005/8/layout/orgChart1"/>
    <dgm:cxn modelId="{F65650F8-C299-4812-9598-E3DCBB5418A7}" type="presParOf" srcId="{DBB3575C-CCD8-46CE-8B54-2893ACEE1509}" destId="{FDF202FD-3449-480B-812A-804FA4B1A534}" srcOrd="0" destOrd="0" presId="urn:microsoft.com/office/officeart/2005/8/layout/orgChart1"/>
    <dgm:cxn modelId="{388AE9D9-A816-4E30-82EB-71044996DAA2}" type="presParOf" srcId="{FDF202FD-3449-480B-812A-804FA4B1A534}" destId="{F72D88D4-C894-44D5-BAD5-1543449A1810}" srcOrd="0" destOrd="0" presId="urn:microsoft.com/office/officeart/2005/8/layout/orgChart1"/>
    <dgm:cxn modelId="{F9E55AA1-C4E6-475C-BB26-3130331E7B03}" type="presParOf" srcId="{FDF202FD-3449-480B-812A-804FA4B1A534}" destId="{BFE89256-91E0-4479-A90F-13DE2790D2A3}" srcOrd="1" destOrd="0" presId="urn:microsoft.com/office/officeart/2005/8/layout/orgChart1"/>
    <dgm:cxn modelId="{1DE3C806-3B05-44AC-BD4E-D349ED1CE513}" type="presParOf" srcId="{DBB3575C-CCD8-46CE-8B54-2893ACEE1509}" destId="{8A6DB3F7-1788-4A5F-A0E4-F241A9121F8E}" srcOrd="1" destOrd="0" presId="urn:microsoft.com/office/officeart/2005/8/layout/orgChart1"/>
    <dgm:cxn modelId="{CE64863F-87E7-4235-AB65-6C3C7DD8CED5}" type="presParOf" srcId="{DBB3575C-CCD8-46CE-8B54-2893ACEE1509}" destId="{CFD170B7-C4BE-4B4A-81A3-6C16DECBF80F}" srcOrd="2" destOrd="0" presId="urn:microsoft.com/office/officeart/2005/8/layout/orgChart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48B6AD9-917C-4DF2-BC4C-A917220585B1}"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de-DE"/>
        </a:p>
      </dgm:t>
    </dgm:pt>
    <dgm:pt modelId="{AE2A6FFD-546E-4817-889B-3687FC427C3C}">
      <dgm:prSet phldrT="[Text]"/>
      <dgm:spPr/>
      <dgm:t>
        <a:bodyPr/>
        <a:lstStyle/>
        <a:p>
          <a:r>
            <a:rPr lang="de-DE"/>
            <a:t>Grundlagenmodell</a:t>
          </a:r>
        </a:p>
      </dgm:t>
    </dgm:pt>
    <dgm:pt modelId="{DD012979-9D8F-4692-B3F0-4F1599A0705F}" type="parTrans" cxnId="{D66F9715-4E29-46BF-9EF5-749853545EE7}">
      <dgm:prSet/>
      <dgm:spPr/>
      <dgm:t>
        <a:bodyPr/>
        <a:lstStyle/>
        <a:p>
          <a:endParaRPr lang="de-DE"/>
        </a:p>
      </dgm:t>
    </dgm:pt>
    <dgm:pt modelId="{2DCEDD59-1E54-4F63-B6A1-29C7ECF08A0D}" type="sibTrans" cxnId="{D66F9715-4E29-46BF-9EF5-749853545EE7}">
      <dgm:prSet/>
      <dgm:spPr/>
      <dgm:t>
        <a:bodyPr/>
        <a:lstStyle/>
        <a:p>
          <a:endParaRPr lang="de-DE"/>
        </a:p>
      </dgm:t>
    </dgm:pt>
    <dgm:pt modelId="{72F139EA-B400-41B5-8BE9-7705B9DE1453}">
      <dgm:prSet phldrT="[Text]"/>
      <dgm:spPr/>
      <dgm:t>
        <a:bodyPr/>
        <a:lstStyle/>
        <a:p>
          <a:r>
            <a:rPr lang="de-DE"/>
            <a:t>Fachmodell Vermessung &amp; Punktwolke </a:t>
          </a:r>
        </a:p>
      </dgm:t>
    </dgm:pt>
    <dgm:pt modelId="{FE21AF8C-D2E7-4761-BB59-333A0BFBA143}" type="parTrans" cxnId="{71A35B1D-58D0-4319-9D0C-9AC071722E06}">
      <dgm:prSet/>
      <dgm:spPr/>
      <dgm:t>
        <a:bodyPr/>
        <a:lstStyle/>
        <a:p>
          <a:endParaRPr lang="de-DE"/>
        </a:p>
      </dgm:t>
    </dgm:pt>
    <dgm:pt modelId="{E12AD79C-2639-4528-881C-9F8D292FF45B}" type="sibTrans" cxnId="{71A35B1D-58D0-4319-9D0C-9AC071722E06}">
      <dgm:prSet/>
      <dgm:spPr/>
      <dgm:t>
        <a:bodyPr/>
        <a:lstStyle/>
        <a:p>
          <a:endParaRPr lang="de-DE"/>
        </a:p>
      </dgm:t>
    </dgm:pt>
    <dgm:pt modelId="{034822AF-1A90-4D06-BFB2-2657DD104CAB}">
      <dgm:prSet phldrT="[Text]"/>
      <dgm:spPr/>
      <dgm:t>
        <a:bodyPr/>
        <a:lstStyle/>
        <a:p>
          <a:r>
            <a:rPr lang="de-DE"/>
            <a:t>Fachmodell Verkehrsanlage</a:t>
          </a:r>
        </a:p>
      </dgm:t>
    </dgm:pt>
    <dgm:pt modelId="{F48B4DEC-4A92-46D8-B1B8-020074D54360}" type="parTrans" cxnId="{A20648FB-5A7F-4AD7-9E47-07183D3608CA}">
      <dgm:prSet/>
      <dgm:spPr/>
      <dgm:t>
        <a:bodyPr/>
        <a:lstStyle/>
        <a:p>
          <a:endParaRPr lang="de-DE"/>
        </a:p>
      </dgm:t>
    </dgm:pt>
    <dgm:pt modelId="{4D50A050-AF60-4A3A-9556-A8F666D13EC8}" type="sibTrans" cxnId="{A20648FB-5A7F-4AD7-9E47-07183D3608CA}">
      <dgm:prSet/>
      <dgm:spPr/>
      <dgm:t>
        <a:bodyPr/>
        <a:lstStyle/>
        <a:p>
          <a:endParaRPr lang="de-DE"/>
        </a:p>
      </dgm:t>
    </dgm:pt>
    <dgm:pt modelId="{9BE9F3F6-E79F-485C-9A41-149D4C180AA3}">
      <dgm:prSet phldrT="[Text]"/>
      <dgm:spPr/>
      <dgm:t>
        <a:bodyPr/>
        <a:lstStyle/>
        <a:p>
          <a:endParaRPr lang="de-DE"/>
        </a:p>
      </dgm:t>
    </dgm:pt>
    <dgm:pt modelId="{30750279-3EC0-4E46-B0FD-3D8708A71923}" type="parTrans" cxnId="{80B2CFAE-7797-47B4-BC3B-44929C0F4860}">
      <dgm:prSet/>
      <dgm:spPr/>
      <dgm:t>
        <a:bodyPr/>
        <a:lstStyle/>
        <a:p>
          <a:endParaRPr lang="de-DE"/>
        </a:p>
      </dgm:t>
    </dgm:pt>
    <dgm:pt modelId="{D48DC629-A1EB-4096-870B-7815E31E4CEE}" type="sibTrans" cxnId="{80B2CFAE-7797-47B4-BC3B-44929C0F4860}">
      <dgm:prSet/>
      <dgm:spPr/>
      <dgm:t>
        <a:bodyPr/>
        <a:lstStyle/>
        <a:p>
          <a:endParaRPr lang="de-DE"/>
        </a:p>
      </dgm:t>
    </dgm:pt>
    <dgm:pt modelId="{D70C2923-6282-4286-A172-76E8D198817A}">
      <dgm:prSet phldrT="[Text]">
        <dgm:style>
          <a:lnRef idx="2">
            <a:schemeClr val="accent3">
              <a:shade val="15000"/>
            </a:schemeClr>
          </a:lnRef>
          <a:fillRef idx="1">
            <a:schemeClr val="accent3"/>
          </a:fillRef>
          <a:effectRef idx="0">
            <a:schemeClr val="accent3"/>
          </a:effectRef>
          <a:fontRef idx="minor">
            <a:schemeClr val="lt1"/>
          </a:fontRef>
        </dgm:style>
      </dgm:prSet>
      <dgm:spPr/>
      <dgm:t>
        <a:bodyPr/>
        <a:lstStyle/>
        <a:p>
          <a:r>
            <a:rPr lang="de-DE">
              <a:solidFill>
                <a:sysClr val="windowText" lastClr="000000"/>
              </a:solidFill>
            </a:rPr>
            <a:t>Gesamtmodell</a:t>
          </a:r>
        </a:p>
      </dgm:t>
    </dgm:pt>
    <dgm:pt modelId="{F3D97C8B-1EE9-48D4-80BB-8A6A7A7A6A9C}" type="parTrans" cxnId="{2CAAEE27-6E4E-4D36-9D57-A93756DD5724}">
      <dgm:prSet/>
      <dgm:spPr/>
      <dgm:t>
        <a:bodyPr/>
        <a:lstStyle/>
        <a:p>
          <a:endParaRPr lang="de-DE"/>
        </a:p>
      </dgm:t>
    </dgm:pt>
    <dgm:pt modelId="{D8D3E087-C26C-4765-8ABD-10B742F53A87}" type="sibTrans" cxnId="{2CAAEE27-6E4E-4D36-9D57-A93756DD5724}">
      <dgm:prSet/>
      <dgm:spPr/>
      <dgm:t>
        <a:bodyPr/>
        <a:lstStyle/>
        <a:p>
          <a:endParaRPr lang="de-DE"/>
        </a:p>
      </dgm:t>
    </dgm:pt>
    <dgm:pt modelId="{50AF409D-21C3-4F96-AB86-5D18C8C0171A}">
      <dgm:prSet phldrT="[Text]">
        <dgm:style>
          <a:lnRef idx="2">
            <a:schemeClr val="accent3">
              <a:shade val="15000"/>
            </a:schemeClr>
          </a:lnRef>
          <a:fillRef idx="1">
            <a:schemeClr val="accent3"/>
          </a:fillRef>
          <a:effectRef idx="0">
            <a:schemeClr val="accent3"/>
          </a:effectRef>
          <a:fontRef idx="minor">
            <a:schemeClr val="lt1"/>
          </a:fontRef>
        </dgm:style>
      </dgm:prSet>
      <dgm:spPr/>
      <dgm:t>
        <a:bodyPr/>
        <a:lstStyle/>
        <a:p>
          <a:r>
            <a:rPr lang="de-DE">
              <a:solidFill>
                <a:sysClr val="windowText" lastClr="000000"/>
              </a:solidFill>
            </a:rPr>
            <a:t>Besprechungen am Koordinationsmodell (Arbeitsstand)</a:t>
          </a:r>
        </a:p>
      </dgm:t>
    </dgm:pt>
    <dgm:pt modelId="{21E4DF86-D1E5-4997-B178-9A2F6FCC41C4}" type="parTrans" cxnId="{39E1C2BF-9ECB-4AB1-A399-2ECE5449FB6B}">
      <dgm:prSet/>
      <dgm:spPr/>
      <dgm:t>
        <a:bodyPr/>
        <a:lstStyle/>
        <a:p>
          <a:endParaRPr lang="de-DE"/>
        </a:p>
      </dgm:t>
    </dgm:pt>
    <dgm:pt modelId="{7BF7817E-D079-4AD0-9E72-38B9F6E4093F}" type="sibTrans" cxnId="{39E1C2BF-9ECB-4AB1-A399-2ECE5449FB6B}">
      <dgm:prSet/>
      <dgm:spPr/>
      <dgm:t>
        <a:bodyPr/>
        <a:lstStyle/>
        <a:p>
          <a:endParaRPr lang="de-DE"/>
        </a:p>
      </dgm:t>
    </dgm:pt>
    <dgm:pt modelId="{8F8CC2A5-24B9-46DC-9979-4AC9180B2FDE}">
      <dgm:prSet phldrT="[Text]"/>
      <dgm:spPr/>
      <dgm:t>
        <a:bodyPr/>
        <a:lstStyle/>
        <a:p>
          <a:endParaRPr lang="de-DE"/>
        </a:p>
      </dgm:t>
    </dgm:pt>
    <dgm:pt modelId="{0E04C0F4-30B7-434D-B419-1C5A5C83286D}" type="parTrans" cxnId="{8CF9CB8A-0E86-4E9E-90F5-C4CF6EB6C65D}">
      <dgm:prSet/>
      <dgm:spPr/>
      <dgm:t>
        <a:bodyPr/>
        <a:lstStyle/>
        <a:p>
          <a:endParaRPr lang="de-DE"/>
        </a:p>
      </dgm:t>
    </dgm:pt>
    <dgm:pt modelId="{E015FAE0-7BC3-4859-A2A2-E2FAC6B510EC}" type="sibTrans" cxnId="{8CF9CB8A-0E86-4E9E-90F5-C4CF6EB6C65D}">
      <dgm:prSet/>
      <dgm:spPr/>
      <dgm:t>
        <a:bodyPr/>
        <a:lstStyle/>
        <a:p>
          <a:endParaRPr lang="de-DE"/>
        </a:p>
      </dgm:t>
    </dgm:pt>
    <dgm:pt modelId="{38115823-1AD2-4820-9F63-A30B6C8D9040}">
      <dgm:prSet phldrT="[Text]"/>
      <dgm:spPr/>
      <dgm:t>
        <a:bodyPr/>
        <a:lstStyle/>
        <a:p>
          <a:r>
            <a:rPr lang="de-DE"/>
            <a:t>IVL &amp; Kataster</a:t>
          </a:r>
        </a:p>
      </dgm:t>
    </dgm:pt>
    <dgm:pt modelId="{97325549-7E92-4421-81F1-94C5F79C5B93}" type="parTrans" cxnId="{C5563A4A-7AF2-4D38-A2A2-2437A162A8B7}">
      <dgm:prSet/>
      <dgm:spPr/>
      <dgm:t>
        <a:bodyPr/>
        <a:lstStyle/>
        <a:p>
          <a:endParaRPr lang="de-DE"/>
        </a:p>
      </dgm:t>
    </dgm:pt>
    <dgm:pt modelId="{AB461AEE-B512-4028-8927-06E66D932C76}" type="sibTrans" cxnId="{C5563A4A-7AF2-4D38-A2A2-2437A162A8B7}">
      <dgm:prSet/>
      <dgm:spPr/>
      <dgm:t>
        <a:bodyPr/>
        <a:lstStyle/>
        <a:p>
          <a:endParaRPr lang="de-DE"/>
        </a:p>
      </dgm:t>
    </dgm:pt>
    <dgm:pt modelId="{049A49C3-F298-43A5-8C70-DD922BBF23F4}">
      <dgm:prSet phldrT="[Text]">
        <dgm:style>
          <a:lnRef idx="2">
            <a:schemeClr val="accent6">
              <a:shade val="15000"/>
            </a:schemeClr>
          </a:lnRef>
          <a:fillRef idx="1">
            <a:schemeClr val="accent6"/>
          </a:fillRef>
          <a:effectRef idx="0">
            <a:schemeClr val="accent6"/>
          </a:effectRef>
          <a:fontRef idx="minor">
            <a:schemeClr val="lt1"/>
          </a:fontRef>
        </dgm:style>
      </dgm:prSet>
      <dgm:spPr/>
      <dgm:t>
        <a:bodyPr/>
        <a:lstStyle/>
        <a:p>
          <a:r>
            <a:rPr lang="de-DE">
              <a:solidFill>
                <a:sysClr val="windowText" lastClr="000000"/>
              </a:solidFill>
            </a:rPr>
            <a:t>VA Modell (ProVI)</a:t>
          </a:r>
        </a:p>
      </dgm:t>
    </dgm:pt>
    <dgm:pt modelId="{8DA38FB9-1DFF-44DD-A92B-2BC8B1D56627}" type="parTrans" cxnId="{7E9DEE30-C330-47DA-862A-AD2A0634EC9E}">
      <dgm:prSet/>
      <dgm:spPr/>
      <dgm:t>
        <a:bodyPr/>
        <a:lstStyle/>
        <a:p>
          <a:endParaRPr lang="de-DE"/>
        </a:p>
      </dgm:t>
    </dgm:pt>
    <dgm:pt modelId="{D0C72AD5-DBE5-4042-A68F-9A77D2721287}" type="sibTrans" cxnId="{7E9DEE30-C330-47DA-862A-AD2A0634EC9E}">
      <dgm:prSet/>
      <dgm:spPr/>
      <dgm:t>
        <a:bodyPr/>
        <a:lstStyle/>
        <a:p>
          <a:endParaRPr lang="de-DE"/>
        </a:p>
      </dgm:t>
    </dgm:pt>
    <dgm:pt modelId="{7F764DB8-5400-4B0C-8618-B22DBF1C96C7}">
      <dgm:prSet phldrT="[Text]">
        <dgm:style>
          <a:lnRef idx="2">
            <a:schemeClr val="accent6">
              <a:shade val="15000"/>
            </a:schemeClr>
          </a:lnRef>
          <a:fillRef idx="1">
            <a:schemeClr val="accent6"/>
          </a:fillRef>
          <a:effectRef idx="0">
            <a:schemeClr val="accent6"/>
          </a:effectRef>
          <a:fontRef idx="minor">
            <a:schemeClr val="lt1"/>
          </a:fontRef>
        </dgm:style>
      </dgm:prSet>
      <dgm:spPr/>
      <dgm:t>
        <a:bodyPr/>
        <a:lstStyle/>
        <a:p>
          <a:r>
            <a:rPr lang="de-DE">
              <a:solidFill>
                <a:sysClr val="windowText" lastClr="000000"/>
              </a:solidFill>
            </a:rPr>
            <a:t>Bahnsteigplanung</a:t>
          </a:r>
        </a:p>
      </dgm:t>
    </dgm:pt>
    <dgm:pt modelId="{CBF4AA4D-52D6-45E1-BF99-77B2EE3ACD7A}" type="parTrans" cxnId="{44348463-9DB4-485B-82B2-815541BCA09E}">
      <dgm:prSet/>
      <dgm:spPr/>
      <dgm:t>
        <a:bodyPr/>
        <a:lstStyle/>
        <a:p>
          <a:endParaRPr lang="de-DE"/>
        </a:p>
      </dgm:t>
    </dgm:pt>
    <dgm:pt modelId="{B29E459F-3584-4E07-9EE3-002B49230BE3}" type="sibTrans" cxnId="{44348463-9DB4-485B-82B2-815541BCA09E}">
      <dgm:prSet/>
      <dgm:spPr/>
      <dgm:t>
        <a:bodyPr/>
        <a:lstStyle/>
        <a:p>
          <a:endParaRPr lang="de-DE"/>
        </a:p>
      </dgm:t>
    </dgm:pt>
    <dgm:pt modelId="{C4319F0D-40F3-4655-BF9D-5B4C2B4F7620}">
      <dgm:prSet phldrT="[Text]">
        <dgm:style>
          <a:lnRef idx="2">
            <a:schemeClr val="accent6">
              <a:shade val="15000"/>
            </a:schemeClr>
          </a:lnRef>
          <a:fillRef idx="1">
            <a:schemeClr val="accent6"/>
          </a:fillRef>
          <a:effectRef idx="0">
            <a:schemeClr val="accent6"/>
          </a:effectRef>
          <a:fontRef idx="minor">
            <a:schemeClr val="lt1"/>
          </a:fontRef>
        </dgm:style>
      </dgm:prSet>
      <dgm:spPr/>
      <dgm:t>
        <a:bodyPr/>
        <a:lstStyle/>
        <a:p>
          <a:r>
            <a:rPr lang="de-DE">
              <a:solidFill>
                <a:sysClr val="windowText" lastClr="000000"/>
              </a:solidFill>
            </a:rPr>
            <a:t>Entwässerung</a:t>
          </a:r>
        </a:p>
      </dgm:t>
    </dgm:pt>
    <dgm:pt modelId="{1D5E5B29-69BD-42B0-9E97-3DCBB497C9ED}" type="parTrans" cxnId="{F1181FCC-25BF-4CC2-A0A7-540874EAB075}">
      <dgm:prSet/>
      <dgm:spPr/>
      <dgm:t>
        <a:bodyPr/>
        <a:lstStyle/>
        <a:p>
          <a:endParaRPr lang="de-DE"/>
        </a:p>
      </dgm:t>
    </dgm:pt>
    <dgm:pt modelId="{96923B50-9C32-4555-8C98-2F2B384D8B27}" type="sibTrans" cxnId="{F1181FCC-25BF-4CC2-A0A7-540874EAB075}">
      <dgm:prSet/>
      <dgm:spPr/>
      <dgm:t>
        <a:bodyPr/>
        <a:lstStyle/>
        <a:p>
          <a:endParaRPr lang="de-DE"/>
        </a:p>
      </dgm:t>
    </dgm:pt>
    <dgm:pt modelId="{6494C3B8-88F8-43A2-9EB7-2A641BDB02E5}">
      <dgm:prSet phldrT="[Text]">
        <dgm:style>
          <a:lnRef idx="2">
            <a:schemeClr val="accent6">
              <a:shade val="15000"/>
            </a:schemeClr>
          </a:lnRef>
          <a:fillRef idx="1">
            <a:schemeClr val="accent6"/>
          </a:fillRef>
          <a:effectRef idx="0">
            <a:schemeClr val="accent6"/>
          </a:effectRef>
          <a:fontRef idx="minor">
            <a:schemeClr val="lt1"/>
          </a:fontRef>
        </dgm:style>
      </dgm:prSet>
      <dgm:spPr/>
      <dgm:t>
        <a:bodyPr/>
        <a:lstStyle/>
        <a:p>
          <a:r>
            <a:rPr lang="de-DE">
              <a:solidFill>
                <a:sysClr val="windowText" lastClr="000000"/>
              </a:solidFill>
            </a:rPr>
            <a:t>Kabeltiefbau</a:t>
          </a:r>
        </a:p>
      </dgm:t>
    </dgm:pt>
    <dgm:pt modelId="{77FC8407-C599-43C9-9A4B-79FA8102FEF6}" type="parTrans" cxnId="{18E29B2C-2B19-4B93-97B4-ED755D5C6631}">
      <dgm:prSet/>
      <dgm:spPr/>
      <dgm:t>
        <a:bodyPr/>
        <a:lstStyle/>
        <a:p>
          <a:endParaRPr lang="de-DE"/>
        </a:p>
      </dgm:t>
    </dgm:pt>
    <dgm:pt modelId="{36E1E40E-6601-498F-92B2-5E23A2F64C87}" type="sibTrans" cxnId="{18E29B2C-2B19-4B93-97B4-ED755D5C6631}">
      <dgm:prSet/>
      <dgm:spPr/>
      <dgm:t>
        <a:bodyPr/>
        <a:lstStyle/>
        <a:p>
          <a:endParaRPr lang="de-DE"/>
        </a:p>
      </dgm:t>
    </dgm:pt>
    <dgm:pt modelId="{52F812D7-BBC0-4AD2-8FCF-7C23700CA853}">
      <dgm:prSet phldrT="[Text]">
        <dgm:style>
          <a:lnRef idx="2">
            <a:schemeClr val="accent6">
              <a:shade val="15000"/>
            </a:schemeClr>
          </a:lnRef>
          <a:fillRef idx="1">
            <a:schemeClr val="accent6"/>
          </a:fillRef>
          <a:effectRef idx="0">
            <a:schemeClr val="accent6"/>
          </a:effectRef>
          <a:fontRef idx="minor">
            <a:schemeClr val="lt1"/>
          </a:fontRef>
        </dgm:style>
      </dgm:prSet>
      <dgm:spPr/>
      <dgm:t>
        <a:bodyPr/>
        <a:lstStyle/>
        <a:p>
          <a:r>
            <a:rPr lang="de-DE">
              <a:solidFill>
                <a:sysClr val="windowText" lastClr="000000"/>
              </a:solidFill>
            </a:rPr>
            <a:t>Kataster</a:t>
          </a:r>
        </a:p>
      </dgm:t>
    </dgm:pt>
    <dgm:pt modelId="{3E0472DF-1B8A-4A99-B0BA-CBF74729D337}" type="parTrans" cxnId="{F8A1A142-78C7-470A-A112-C28C2F3BB34B}">
      <dgm:prSet/>
      <dgm:spPr/>
      <dgm:t>
        <a:bodyPr/>
        <a:lstStyle/>
        <a:p>
          <a:endParaRPr lang="de-DE"/>
        </a:p>
      </dgm:t>
    </dgm:pt>
    <dgm:pt modelId="{5EB536C1-28A0-4D8E-8DA9-8ED1BEE39938}" type="sibTrans" cxnId="{F8A1A142-78C7-470A-A112-C28C2F3BB34B}">
      <dgm:prSet/>
      <dgm:spPr/>
      <dgm:t>
        <a:bodyPr/>
        <a:lstStyle/>
        <a:p>
          <a:endParaRPr lang="de-DE"/>
        </a:p>
      </dgm:t>
    </dgm:pt>
    <dgm:pt modelId="{637D8832-6960-4D2A-8632-D9A21EF579B2}">
      <dgm:prSet phldrT="[Text]">
        <dgm:style>
          <a:lnRef idx="2">
            <a:schemeClr val="accent3">
              <a:shade val="15000"/>
            </a:schemeClr>
          </a:lnRef>
          <a:fillRef idx="1">
            <a:schemeClr val="accent3"/>
          </a:fillRef>
          <a:effectRef idx="0">
            <a:schemeClr val="accent3"/>
          </a:effectRef>
          <a:fontRef idx="minor">
            <a:schemeClr val="lt1"/>
          </a:fontRef>
        </dgm:style>
      </dgm:prSet>
      <dgm:spPr/>
      <dgm:t>
        <a:bodyPr/>
        <a:lstStyle/>
        <a:p>
          <a:endParaRPr lang="de-DE">
            <a:solidFill>
              <a:sysClr val="windowText" lastClr="000000"/>
            </a:solidFill>
          </a:endParaRPr>
        </a:p>
      </dgm:t>
    </dgm:pt>
    <dgm:pt modelId="{C6D97B6E-1007-413B-A156-A5969758FE86}" type="parTrans" cxnId="{77CC27C6-49AF-4731-85CB-6F2E9CD06E17}">
      <dgm:prSet/>
      <dgm:spPr/>
      <dgm:t>
        <a:bodyPr/>
        <a:lstStyle/>
        <a:p>
          <a:endParaRPr lang="de-DE"/>
        </a:p>
      </dgm:t>
    </dgm:pt>
    <dgm:pt modelId="{353F0C4A-45D1-4886-9D57-B1BEA09F15A4}" type="sibTrans" cxnId="{77CC27C6-49AF-4731-85CB-6F2E9CD06E17}">
      <dgm:prSet/>
      <dgm:spPr/>
      <dgm:t>
        <a:bodyPr/>
        <a:lstStyle/>
        <a:p>
          <a:endParaRPr lang="de-DE"/>
        </a:p>
      </dgm:t>
    </dgm:pt>
    <dgm:pt modelId="{A50C7E0F-1ABD-4EFD-9D66-8C27EE426189}">
      <dgm:prSet phldrT="[Text]">
        <dgm:style>
          <a:lnRef idx="2">
            <a:schemeClr val="accent6">
              <a:shade val="15000"/>
            </a:schemeClr>
          </a:lnRef>
          <a:fillRef idx="1">
            <a:schemeClr val="accent6"/>
          </a:fillRef>
          <a:effectRef idx="0">
            <a:schemeClr val="accent6"/>
          </a:effectRef>
          <a:fontRef idx="minor">
            <a:schemeClr val="lt1"/>
          </a:fontRef>
        </dgm:style>
      </dgm:prSet>
      <dgm:spPr/>
      <dgm:t>
        <a:bodyPr/>
        <a:lstStyle/>
        <a:p>
          <a:r>
            <a:rPr lang="de-DE">
              <a:solidFill>
                <a:sysClr val="windowText" lastClr="000000"/>
              </a:solidFill>
            </a:rPr>
            <a:t>Oberbau &amp; LRP</a:t>
          </a:r>
        </a:p>
      </dgm:t>
    </dgm:pt>
    <dgm:pt modelId="{4AF4F949-1655-45B8-8D62-499CC2686626}" type="parTrans" cxnId="{213945FC-D80D-4B1A-8162-9E5325E4E400}">
      <dgm:prSet/>
      <dgm:spPr/>
      <dgm:t>
        <a:bodyPr/>
        <a:lstStyle/>
        <a:p>
          <a:endParaRPr lang="de-DE"/>
        </a:p>
      </dgm:t>
    </dgm:pt>
    <dgm:pt modelId="{E5496625-DD39-42D6-A6C6-BD9542B2BAB1}" type="sibTrans" cxnId="{213945FC-D80D-4B1A-8162-9E5325E4E400}">
      <dgm:prSet/>
      <dgm:spPr/>
      <dgm:t>
        <a:bodyPr/>
        <a:lstStyle/>
        <a:p>
          <a:endParaRPr lang="de-DE"/>
        </a:p>
      </dgm:t>
    </dgm:pt>
    <dgm:pt modelId="{D22D4200-06A1-40F4-9FF7-DB90E3B70804}">
      <dgm:prSet phldrT="[Text]">
        <dgm:style>
          <a:lnRef idx="2">
            <a:schemeClr val="accent3">
              <a:shade val="15000"/>
            </a:schemeClr>
          </a:lnRef>
          <a:fillRef idx="1">
            <a:schemeClr val="accent3"/>
          </a:fillRef>
          <a:effectRef idx="0">
            <a:schemeClr val="accent3"/>
          </a:effectRef>
          <a:fontRef idx="minor">
            <a:schemeClr val="lt1"/>
          </a:fontRef>
        </dgm:style>
      </dgm:prSet>
      <dgm:spPr/>
      <dgm:t>
        <a:bodyPr/>
        <a:lstStyle/>
        <a:p>
          <a:r>
            <a:rPr lang="de-DE">
              <a:solidFill>
                <a:sysClr val="windowText" lastClr="000000"/>
              </a:solidFill>
            </a:rPr>
            <a:t>Visualisierung</a:t>
          </a:r>
        </a:p>
      </dgm:t>
    </dgm:pt>
    <dgm:pt modelId="{63086763-4C50-4068-8C1C-FC2ECBA1941D}" type="parTrans" cxnId="{92BFB7E5-DF1E-4F0C-8DE0-3B94405AEE7C}">
      <dgm:prSet/>
      <dgm:spPr/>
      <dgm:t>
        <a:bodyPr/>
        <a:lstStyle/>
        <a:p>
          <a:endParaRPr lang="de-DE"/>
        </a:p>
      </dgm:t>
    </dgm:pt>
    <dgm:pt modelId="{F9B025A5-9093-4D47-AFF4-B64F280AA249}" type="sibTrans" cxnId="{92BFB7E5-DF1E-4F0C-8DE0-3B94405AEE7C}">
      <dgm:prSet/>
      <dgm:spPr/>
      <dgm:t>
        <a:bodyPr/>
        <a:lstStyle/>
        <a:p>
          <a:endParaRPr lang="de-DE"/>
        </a:p>
      </dgm:t>
    </dgm:pt>
    <dgm:pt modelId="{27C5E7B1-28F5-4D7A-A6E0-FE084B72D1A1}" type="pres">
      <dgm:prSet presAssocID="{248B6AD9-917C-4DF2-BC4C-A917220585B1}" presName="Name0" presStyleCnt="0">
        <dgm:presLayoutVars>
          <dgm:dir/>
          <dgm:resizeHandles val="exact"/>
        </dgm:presLayoutVars>
      </dgm:prSet>
      <dgm:spPr/>
    </dgm:pt>
    <dgm:pt modelId="{FDE13CE0-F9EE-4BB2-8DC1-3636A67D9622}" type="pres">
      <dgm:prSet presAssocID="{AE2A6FFD-546E-4817-889B-3687FC427C3C}" presName="node" presStyleLbl="node1" presStyleIdx="0" presStyleCnt="4">
        <dgm:presLayoutVars>
          <dgm:bulletEnabled val="1"/>
        </dgm:presLayoutVars>
      </dgm:prSet>
      <dgm:spPr/>
    </dgm:pt>
    <dgm:pt modelId="{596FD40E-D317-4EE7-B2B5-A8AE85244A62}" type="pres">
      <dgm:prSet presAssocID="{2DCEDD59-1E54-4F63-B6A1-29C7ECF08A0D}" presName="sibTrans" presStyleLbl="sibTrans2D1" presStyleIdx="0" presStyleCnt="3"/>
      <dgm:spPr/>
    </dgm:pt>
    <dgm:pt modelId="{7A12CDB5-6D7C-4082-80AD-B18541F171B8}" type="pres">
      <dgm:prSet presAssocID="{2DCEDD59-1E54-4F63-B6A1-29C7ECF08A0D}" presName="connectorText" presStyleLbl="sibTrans2D1" presStyleIdx="0" presStyleCnt="3"/>
      <dgm:spPr/>
    </dgm:pt>
    <dgm:pt modelId="{7F1D5A6F-6B3B-45E9-9F1C-92B0D909A534}" type="pres">
      <dgm:prSet presAssocID="{034822AF-1A90-4D06-BFB2-2657DD104CAB}" presName="node" presStyleLbl="node1" presStyleIdx="1" presStyleCnt="4" custLinFactX="24654" custLinFactNeighborX="100000">
        <dgm:presLayoutVars>
          <dgm:bulletEnabled val="1"/>
        </dgm:presLayoutVars>
      </dgm:prSet>
      <dgm:spPr/>
    </dgm:pt>
    <dgm:pt modelId="{D764C9E2-B54B-48EA-B4E2-3CA3F38E19FC}" type="pres">
      <dgm:prSet presAssocID="{4D50A050-AF60-4A3A-9556-A8F666D13EC8}" presName="sibTrans" presStyleLbl="sibTrans2D1" presStyleIdx="1" presStyleCnt="3"/>
      <dgm:spPr/>
    </dgm:pt>
    <dgm:pt modelId="{3686B059-950B-4F01-980B-D521E711F7C4}" type="pres">
      <dgm:prSet presAssocID="{4D50A050-AF60-4A3A-9556-A8F666D13EC8}" presName="connectorText" presStyleLbl="sibTrans2D1" presStyleIdx="1" presStyleCnt="3"/>
      <dgm:spPr/>
    </dgm:pt>
    <dgm:pt modelId="{05354056-3DB5-4534-B312-C0F107A660F5}" type="pres">
      <dgm:prSet presAssocID="{D70C2923-6282-4286-A172-76E8D198817A}" presName="node" presStyleLbl="node1" presStyleIdx="2" presStyleCnt="4" custLinFactX="82231" custLinFactNeighborX="100000">
        <dgm:presLayoutVars>
          <dgm:bulletEnabled val="1"/>
        </dgm:presLayoutVars>
      </dgm:prSet>
      <dgm:spPr/>
    </dgm:pt>
    <dgm:pt modelId="{8A27C356-9B88-4A34-A3C3-7DBB82466ED5}" type="pres">
      <dgm:prSet presAssocID="{D8D3E087-C26C-4765-8ABD-10B742F53A87}" presName="sibTrans" presStyleLbl="sibTrans2D1" presStyleIdx="2" presStyleCnt="3" custAng="14442605" custScaleX="32033" custLinFactX="-51587" custLinFactNeighborX="-100000" custLinFactNeighborY="6599"/>
      <dgm:spPr/>
    </dgm:pt>
    <dgm:pt modelId="{7948C2B3-64CD-4AC7-9891-22483FEC27C7}" type="pres">
      <dgm:prSet presAssocID="{D8D3E087-C26C-4765-8ABD-10B742F53A87}" presName="connectorText" presStyleLbl="sibTrans2D1" presStyleIdx="2" presStyleCnt="3"/>
      <dgm:spPr/>
    </dgm:pt>
    <dgm:pt modelId="{B2C6A100-008E-46ED-9AE6-3B175DC732B6}" type="pres">
      <dgm:prSet presAssocID="{049A49C3-F298-43A5-8C70-DD922BBF23F4}" presName="node" presStyleLbl="node1" presStyleIdx="3" presStyleCnt="4" custLinFactX="-90600" custLinFactY="-44325" custLinFactNeighborX="-100000" custLinFactNeighborY="-100000">
        <dgm:presLayoutVars>
          <dgm:bulletEnabled val="1"/>
        </dgm:presLayoutVars>
      </dgm:prSet>
      <dgm:spPr/>
    </dgm:pt>
  </dgm:ptLst>
  <dgm:cxnLst>
    <dgm:cxn modelId="{37A4B412-CEB4-4A32-AC65-6C9756EECE8E}" type="presOf" srcId="{50AF409D-21C3-4F96-AB86-5D18C8C0171A}" destId="{05354056-3DB5-4534-B312-C0F107A660F5}" srcOrd="0" destOrd="1" presId="urn:microsoft.com/office/officeart/2005/8/layout/process1"/>
    <dgm:cxn modelId="{D66F9715-4E29-46BF-9EF5-749853545EE7}" srcId="{248B6AD9-917C-4DF2-BC4C-A917220585B1}" destId="{AE2A6FFD-546E-4817-889B-3687FC427C3C}" srcOrd="0" destOrd="0" parTransId="{DD012979-9D8F-4692-B3F0-4F1599A0705F}" sibTransId="{2DCEDD59-1E54-4F63-B6A1-29C7ECF08A0D}"/>
    <dgm:cxn modelId="{A6D81417-606E-4539-8104-6163B9E9C62D}" type="presOf" srcId="{AE2A6FFD-546E-4817-889B-3687FC427C3C}" destId="{FDE13CE0-F9EE-4BB2-8DC1-3636A67D9622}" srcOrd="0" destOrd="0" presId="urn:microsoft.com/office/officeart/2005/8/layout/process1"/>
    <dgm:cxn modelId="{71A35B1D-58D0-4319-9D0C-9AC071722E06}" srcId="{AE2A6FFD-546E-4817-889B-3687FC427C3C}" destId="{72F139EA-B400-41B5-8BE9-7705B9DE1453}" srcOrd="0" destOrd="0" parTransId="{FE21AF8C-D2E7-4761-BB59-333A0BFBA143}" sibTransId="{E12AD79C-2639-4528-881C-9F8D292FF45B}"/>
    <dgm:cxn modelId="{91ED2220-8E15-44D6-B572-D66C0924C3B4}" type="presOf" srcId="{7F764DB8-5400-4B0C-8618-B22DBF1C96C7}" destId="{B2C6A100-008E-46ED-9AE6-3B175DC732B6}" srcOrd="0" destOrd="1" presId="urn:microsoft.com/office/officeart/2005/8/layout/process1"/>
    <dgm:cxn modelId="{DB77F421-3F5E-417E-B28D-472265B78B27}" type="presOf" srcId="{4D50A050-AF60-4A3A-9556-A8F666D13EC8}" destId="{3686B059-950B-4F01-980B-D521E711F7C4}" srcOrd="1" destOrd="0" presId="urn:microsoft.com/office/officeart/2005/8/layout/process1"/>
    <dgm:cxn modelId="{2CAAEE27-6E4E-4D36-9D57-A93756DD5724}" srcId="{248B6AD9-917C-4DF2-BC4C-A917220585B1}" destId="{D70C2923-6282-4286-A172-76E8D198817A}" srcOrd="2" destOrd="0" parTransId="{F3D97C8B-1EE9-48D4-80BB-8A6A7A7A6A9C}" sibTransId="{D8D3E087-C26C-4765-8ABD-10B742F53A87}"/>
    <dgm:cxn modelId="{9623E129-F112-4EF8-A5AB-E6636C3CE2D0}" type="presOf" srcId="{8F8CC2A5-24B9-46DC-9979-4AC9180B2FDE}" destId="{FDE13CE0-F9EE-4BB2-8DC1-3636A67D9622}" srcOrd="0" destOrd="3" presId="urn:microsoft.com/office/officeart/2005/8/layout/process1"/>
    <dgm:cxn modelId="{18E29B2C-2B19-4B93-97B4-ED755D5C6631}" srcId="{049A49C3-F298-43A5-8C70-DD922BBF23F4}" destId="{6494C3B8-88F8-43A2-9EB7-2A641BDB02E5}" srcOrd="2" destOrd="0" parTransId="{77FC8407-C599-43C9-9A4B-79FA8102FEF6}" sibTransId="{36E1E40E-6601-498F-92B2-5E23A2F64C87}"/>
    <dgm:cxn modelId="{7E9DEE30-C330-47DA-862A-AD2A0634EC9E}" srcId="{248B6AD9-917C-4DF2-BC4C-A917220585B1}" destId="{049A49C3-F298-43A5-8C70-DD922BBF23F4}" srcOrd="3" destOrd="0" parTransId="{8DA38FB9-1DFF-44DD-A92B-2BC8B1D56627}" sibTransId="{D0C72AD5-DBE5-4042-A68F-9A77D2721287}"/>
    <dgm:cxn modelId="{46B2CF33-12E4-46D2-A08B-FAB77F63D020}" type="presOf" srcId="{38115823-1AD2-4820-9F63-A30B6C8D9040}" destId="{FDE13CE0-F9EE-4BB2-8DC1-3636A67D9622}" srcOrd="0" destOrd="2" presId="urn:microsoft.com/office/officeart/2005/8/layout/process1"/>
    <dgm:cxn modelId="{D808CE41-2FB3-41D9-8E1F-50030347E70E}" type="presOf" srcId="{2DCEDD59-1E54-4F63-B6A1-29C7ECF08A0D}" destId="{596FD40E-D317-4EE7-B2B5-A8AE85244A62}" srcOrd="0" destOrd="0" presId="urn:microsoft.com/office/officeart/2005/8/layout/process1"/>
    <dgm:cxn modelId="{F8A1A142-78C7-470A-A112-C28C2F3BB34B}" srcId="{049A49C3-F298-43A5-8C70-DD922BBF23F4}" destId="{52F812D7-BBC0-4AD2-8FCF-7C23700CA853}" srcOrd="3" destOrd="0" parTransId="{3E0472DF-1B8A-4A99-B0BA-CBF74729D337}" sibTransId="{5EB536C1-28A0-4D8E-8DA9-8ED1BEE39938}"/>
    <dgm:cxn modelId="{44348463-9DB4-485B-82B2-815541BCA09E}" srcId="{049A49C3-F298-43A5-8C70-DD922BBF23F4}" destId="{7F764DB8-5400-4B0C-8618-B22DBF1C96C7}" srcOrd="0" destOrd="0" parTransId="{CBF4AA4D-52D6-45E1-BF99-77B2EE3ACD7A}" sibTransId="{B29E459F-3584-4E07-9EE3-002B49230BE3}"/>
    <dgm:cxn modelId="{D3551A44-8FD1-4515-9A80-75496543FDB3}" type="presOf" srcId="{6494C3B8-88F8-43A2-9EB7-2A641BDB02E5}" destId="{B2C6A100-008E-46ED-9AE6-3B175DC732B6}" srcOrd="0" destOrd="3" presId="urn:microsoft.com/office/officeart/2005/8/layout/process1"/>
    <dgm:cxn modelId="{F527C567-DF4B-41CD-B15B-2949D58FBB79}" type="presOf" srcId="{D70C2923-6282-4286-A172-76E8D198817A}" destId="{05354056-3DB5-4534-B312-C0F107A660F5}" srcOrd="0" destOrd="0" presId="urn:microsoft.com/office/officeart/2005/8/layout/process1"/>
    <dgm:cxn modelId="{C5563A4A-7AF2-4D38-A2A2-2437A162A8B7}" srcId="{AE2A6FFD-546E-4817-889B-3687FC427C3C}" destId="{38115823-1AD2-4820-9F63-A30B6C8D9040}" srcOrd="1" destOrd="0" parTransId="{97325549-7E92-4421-81F1-94C5F79C5B93}" sibTransId="{AB461AEE-B512-4028-8927-06E66D932C76}"/>
    <dgm:cxn modelId="{2ADCE04B-4161-403D-8457-0C6A38770BBF}" type="presOf" srcId="{72F139EA-B400-41B5-8BE9-7705B9DE1453}" destId="{FDE13CE0-F9EE-4BB2-8DC1-3636A67D9622}" srcOrd="0" destOrd="1" presId="urn:microsoft.com/office/officeart/2005/8/layout/process1"/>
    <dgm:cxn modelId="{5A4C6973-A997-4AFF-91E7-E9E489C32296}" type="presOf" srcId="{D8D3E087-C26C-4765-8ABD-10B742F53A87}" destId="{7948C2B3-64CD-4AC7-9891-22483FEC27C7}" srcOrd="1" destOrd="0" presId="urn:microsoft.com/office/officeart/2005/8/layout/process1"/>
    <dgm:cxn modelId="{3EFF5D7C-B591-49AF-8BCD-177AD122BFC5}" type="presOf" srcId="{A50C7E0F-1ABD-4EFD-9D66-8C27EE426189}" destId="{B2C6A100-008E-46ED-9AE6-3B175DC732B6}" srcOrd="0" destOrd="5" presId="urn:microsoft.com/office/officeart/2005/8/layout/process1"/>
    <dgm:cxn modelId="{34816A7D-D8DA-48C5-BCEA-9D07F697BA80}" type="presOf" srcId="{034822AF-1A90-4D06-BFB2-2657DD104CAB}" destId="{7F1D5A6F-6B3B-45E9-9F1C-92B0D909A534}" srcOrd="0" destOrd="0" presId="urn:microsoft.com/office/officeart/2005/8/layout/process1"/>
    <dgm:cxn modelId="{C6726380-EFCA-40C7-9148-3552FD6DFD13}" type="presOf" srcId="{C4319F0D-40F3-4655-BF9D-5B4C2B4F7620}" destId="{B2C6A100-008E-46ED-9AE6-3B175DC732B6}" srcOrd="0" destOrd="2" presId="urn:microsoft.com/office/officeart/2005/8/layout/process1"/>
    <dgm:cxn modelId="{78DA3086-8D8F-4A4B-BC14-5D82DA6482AD}" type="presOf" srcId="{049A49C3-F298-43A5-8C70-DD922BBF23F4}" destId="{B2C6A100-008E-46ED-9AE6-3B175DC732B6}" srcOrd="0" destOrd="0" presId="urn:microsoft.com/office/officeart/2005/8/layout/process1"/>
    <dgm:cxn modelId="{AD3F788A-B722-4BC8-AB2F-5647F617F56A}" type="presOf" srcId="{4D50A050-AF60-4A3A-9556-A8F666D13EC8}" destId="{D764C9E2-B54B-48EA-B4E2-3CA3F38E19FC}" srcOrd="0" destOrd="0" presId="urn:microsoft.com/office/officeart/2005/8/layout/process1"/>
    <dgm:cxn modelId="{8CF9CB8A-0E86-4E9E-90F5-C4CF6EB6C65D}" srcId="{AE2A6FFD-546E-4817-889B-3687FC427C3C}" destId="{8F8CC2A5-24B9-46DC-9979-4AC9180B2FDE}" srcOrd="2" destOrd="0" parTransId="{0E04C0F4-30B7-434D-B419-1C5A5C83286D}" sibTransId="{E015FAE0-7BC3-4859-A2A2-E2FAC6B510EC}"/>
    <dgm:cxn modelId="{7044139D-3AD1-4FCD-B714-324DC55DFCF1}" type="presOf" srcId="{248B6AD9-917C-4DF2-BC4C-A917220585B1}" destId="{27C5E7B1-28F5-4D7A-A6E0-FE084B72D1A1}" srcOrd="0" destOrd="0" presId="urn:microsoft.com/office/officeart/2005/8/layout/process1"/>
    <dgm:cxn modelId="{31D77CA4-C435-4102-91E3-2337769BE831}" type="presOf" srcId="{2DCEDD59-1E54-4F63-B6A1-29C7ECF08A0D}" destId="{7A12CDB5-6D7C-4082-80AD-B18541F171B8}" srcOrd="1" destOrd="0" presId="urn:microsoft.com/office/officeart/2005/8/layout/process1"/>
    <dgm:cxn modelId="{80B2CFAE-7797-47B4-BC3B-44929C0F4860}" srcId="{034822AF-1A90-4D06-BFB2-2657DD104CAB}" destId="{9BE9F3F6-E79F-485C-9A41-149D4C180AA3}" srcOrd="0" destOrd="0" parTransId="{30750279-3EC0-4E46-B0FD-3D8708A71923}" sibTransId="{D48DC629-A1EB-4096-870B-7815E31E4CEE}"/>
    <dgm:cxn modelId="{39E1C2BF-9ECB-4AB1-A399-2ECE5449FB6B}" srcId="{D70C2923-6282-4286-A172-76E8D198817A}" destId="{50AF409D-21C3-4F96-AB86-5D18C8C0171A}" srcOrd="0" destOrd="0" parTransId="{21E4DF86-D1E5-4997-B178-9A2F6FCC41C4}" sibTransId="{7BF7817E-D079-4AD0-9E72-38B9F6E4093F}"/>
    <dgm:cxn modelId="{77CC27C6-49AF-4731-85CB-6F2E9CD06E17}" srcId="{D70C2923-6282-4286-A172-76E8D198817A}" destId="{637D8832-6960-4D2A-8632-D9A21EF579B2}" srcOrd="2" destOrd="0" parTransId="{C6D97B6E-1007-413B-A156-A5969758FE86}" sibTransId="{353F0C4A-45D1-4886-9D57-B1BEA09F15A4}"/>
    <dgm:cxn modelId="{C90E65CB-C605-42C7-8A5B-DFDACCCF38F0}" type="presOf" srcId="{D22D4200-06A1-40F4-9FF7-DB90E3B70804}" destId="{05354056-3DB5-4534-B312-C0F107A660F5}" srcOrd="0" destOrd="2" presId="urn:microsoft.com/office/officeart/2005/8/layout/process1"/>
    <dgm:cxn modelId="{F1181FCC-25BF-4CC2-A0A7-540874EAB075}" srcId="{049A49C3-F298-43A5-8C70-DD922BBF23F4}" destId="{C4319F0D-40F3-4655-BF9D-5B4C2B4F7620}" srcOrd="1" destOrd="0" parTransId="{1D5E5B29-69BD-42B0-9E97-3DCBB497C9ED}" sibTransId="{96923B50-9C32-4555-8C98-2F2B384D8B27}"/>
    <dgm:cxn modelId="{D9D9BAD1-844E-4E1C-B99D-F26CC2936492}" type="presOf" srcId="{D8D3E087-C26C-4765-8ABD-10B742F53A87}" destId="{8A27C356-9B88-4A34-A3C3-7DBB82466ED5}" srcOrd="0" destOrd="0" presId="urn:microsoft.com/office/officeart/2005/8/layout/process1"/>
    <dgm:cxn modelId="{5E5B46E2-7F84-4DD2-BDA6-29C49A6E9C24}" type="presOf" srcId="{52F812D7-BBC0-4AD2-8FCF-7C23700CA853}" destId="{B2C6A100-008E-46ED-9AE6-3B175DC732B6}" srcOrd="0" destOrd="4" presId="urn:microsoft.com/office/officeart/2005/8/layout/process1"/>
    <dgm:cxn modelId="{92BFB7E5-DF1E-4F0C-8DE0-3B94405AEE7C}" srcId="{D70C2923-6282-4286-A172-76E8D198817A}" destId="{D22D4200-06A1-40F4-9FF7-DB90E3B70804}" srcOrd="1" destOrd="0" parTransId="{63086763-4C50-4068-8C1C-FC2ECBA1941D}" sibTransId="{F9B025A5-9093-4D47-AFF4-B64F280AA249}"/>
    <dgm:cxn modelId="{8C7883F3-5C19-45B8-A3CC-6DF4787B781C}" type="presOf" srcId="{637D8832-6960-4D2A-8632-D9A21EF579B2}" destId="{05354056-3DB5-4534-B312-C0F107A660F5}" srcOrd="0" destOrd="3" presId="urn:microsoft.com/office/officeart/2005/8/layout/process1"/>
    <dgm:cxn modelId="{8D4DBCF6-5DAD-4E1D-88B3-DB60E59FDFC6}" type="presOf" srcId="{9BE9F3F6-E79F-485C-9A41-149D4C180AA3}" destId="{7F1D5A6F-6B3B-45E9-9F1C-92B0D909A534}" srcOrd="0" destOrd="1" presId="urn:microsoft.com/office/officeart/2005/8/layout/process1"/>
    <dgm:cxn modelId="{A20648FB-5A7F-4AD7-9E47-07183D3608CA}" srcId="{248B6AD9-917C-4DF2-BC4C-A917220585B1}" destId="{034822AF-1A90-4D06-BFB2-2657DD104CAB}" srcOrd="1" destOrd="0" parTransId="{F48B4DEC-4A92-46D8-B1B8-020074D54360}" sibTransId="{4D50A050-AF60-4A3A-9556-A8F666D13EC8}"/>
    <dgm:cxn modelId="{213945FC-D80D-4B1A-8162-9E5325E4E400}" srcId="{049A49C3-F298-43A5-8C70-DD922BBF23F4}" destId="{A50C7E0F-1ABD-4EFD-9D66-8C27EE426189}" srcOrd="4" destOrd="0" parTransId="{4AF4F949-1655-45B8-8D62-499CC2686626}" sibTransId="{E5496625-DD39-42D6-A6C6-BD9542B2BAB1}"/>
    <dgm:cxn modelId="{405C539D-289C-4667-9362-7C29401800EA}" type="presParOf" srcId="{27C5E7B1-28F5-4D7A-A6E0-FE084B72D1A1}" destId="{FDE13CE0-F9EE-4BB2-8DC1-3636A67D9622}" srcOrd="0" destOrd="0" presId="urn:microsoft.com/office/officeart/2005/8/layout/process1"/>
    <dgm:cxn modelId="{81A285D1-6DD3-460F-A968-93AEE25277FD}" type="presParOf" srcId="{27C5E7B1-28F5-4D7A-A6E0-FE084B72D1A1}" destId="{596FD40E-D317-4EE7-B2B5-A8AE85244A62}" srcOrd="1" destOrd="0" presId="urn:microsoft.com/office/officeart/2005/8/layout/process1"/>
    <dgm:cxn modelId="{586074D7-EC6C-4DF1-A5D0-3C2AFB882850}" type="presParOf" srcId="{596FD40E-D317-4EE7-B2B5-A8AE85244A62}" destId="{7A12CDB5-6D7C-4082-80AD-B18541F171B8}" srcOrd="0" destOrd="0" presId="urn:microsoft.com/office/officeart/2005/8/layout/process1"/>
    <dgm:cxn modelId="{E85F6A1C-7325-44F0-8692-E7D632BA63C7}" type="presParOf" srcId="{27C5E7B1-28F5-4D7A-A6E0-FE084B72D1A1}" destId="{7F1D5A6F-6B3B-45E9-9F1C-92B0D909A534}" srcOrd="2" destOrd="0" presId="urn:microsoft.com/office/officeart/2005/8/layout/process1"/>
    <dgm:cxn modelId="{DD21364A-6D9B-40F8-BCC4-8A6D6B74975C}" type="presParOf" srcId="{27C5E7B1-28F5-4D7A-A6E0-FE084B72D1A1}" destId="{D764C9E2-B54B-48EA-B4E2-3CA3F38E19FC}" srcOrd="3" destOrd="0" presId="urn:microsoft.com/office/officeart/2005/8/layout/process1"/>
    <dgm:cxn modelId="{D6D1D500-55D8-4403-948B-65D987A63997}" type="presParOf" srcId="{D764C9E2-B54B-48EA-B4E2-3CA3F38E19FC}" destId="{3686B059-950B-4F01-980B-D521E711F7C4}" srcOrd="0" destOrd="0" presId="urn:microsoft.com/office/officeart/2005/8/layout/process1"/>
    <dgm:cxn modelId="{29C980E2-79CD-4DA5-ACBB-C35F3E1FC045}" type="presParOf" srcId="{27C5E7B1-28F5-4D7A-A6E0-FE084B72D1A1}" destId="{05354056-3DB5-4534-B312-C0F107A660F5}" srcOrd="4" destOrd="0" presId="urn:microsoft.com/office/officeart/2005/8/layout/process1"/>
    <dgm:cxn modelId="{2B6CB7A6-9D55-46FB-9BCC-95992EBC88E3}" type="presParOf" srcId="{27C5E7B1-28F5-4D7A-A6E0-FE084B72D1A1}" destId="{8A27C356-9B88-4A34-A3C3-7DBB82466ED5}" srcOrd="5" destOrd="0" presId="urn:microsoft.com/office/officeart/2005/8/layout/process1"/>
    <dgm:cxn modelId="{38D79A82-48DA-4D5A-A936-00CE26090B0C}" type="presParOf" srcId="{8A27C356-9B88-4A34-A3C3-7DBB82466ED5}" destId="{7948C2B3-64CD-4AC7-9891-22483FEC27C7}" srcOrd="0" destOrd="0" presId="urn:microsoft.com/office/officeart/2005/8/layout/process1"/>
    <dgm:cxn modelId="{FB29F178-001F-49B7-9C44-30BE649ED347}" type="presParOf" srcId="{27C5E7B1-28F5-4D7A-A6E0-FE084B72D1A1}" destId="{B2C6A100-008E-46ED-9AE6-3B175DC732B6}" srcOrd="6" destOrd="0" presId="urn:microsoft.com/office/officeart/2005/8/layout/process1"/>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E0654B2-0D66-40EF-A477-FA359F41D636}">
      <dsp:nvSpPr>
        <dsp:cNvPr id="0" name=""/>
        <dsp:cNvSpPr/>
      </dsp:nvSpPr>
      <dsp:spPr>
        <a:xfrm>
          <a:off x="3782475" y="498741"/>
          <a:ext cx="830202" cy="185194"/>
        </a:xfrm>
        <a:custGeom>
          <a:avLst/>
          <a:gdLst/>
          <a:ahLst/>
          <a:cxnLst/>
          <a:rect l="0" t="0" r="0" b="0"/>
          <a:pathLst>
            <a:path>
              <a:moveTo>
                <a:pt x="0" y="185194"/>
              </a:moveTo>
              <a:lnTo>
                <a:pt x="830202" y="0"/>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3D8471A-FDE6-4AC6-ADEA-5C1255346F1F}">
      <dsp:nvSpPr>
        <dsp:cNvPr id="0" name=""/>
        <dsp:cNvSpPr/>
      </dsp:nvSpPr>
      <dsp:spPr>
        <a:xfrm>
          <a:off x="4283627" y="2360514"/>
          <a:ext cx="639066" cy="408756"/>
        </a:xfrm>
        <a:custGeom>
          <a:avLst/>
          <a:gdLst/>
          <a:ahLst/>
          <a:cxnLst/>
          <a:rect l="0" t="0" r="0" b="0"/>
          <a:pathLst>
            <a:path>
              <a:moveTo>
                <a:pt x="0" y="0"/>
              </a:moveTo>
              <a:lnTo>
                <a:pt x="0" y="408756"/>
              </a:lnTo>
              <a:lnTo>
                <a:pt x="639066" y="408756"/>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A0AD208-9E3E-498E-98BC-2232BC9D0721}">
      <dsp:nvSpPr>
        <dsp:cNvPr id="0" name=""/>
        <dsp:cNvSpPr/>
      </dsp:nvSpPr>
      <dsp:spPr>
        <a:xfrm>
          <a:off x="4283627" y="2116627"/>
          <a:ext cx="633096" cy="243887"/>
        </a:xfrm>
        <a:custGeom>
          <a:avLst/>
          <a:gdLst/>
          <a:ahLst/>
          <a:cxnLst/>
          <a:rect l="0" t="0" r="0" b="0"/>
          <a:pathLst>
            <a:path>
              <a:moveTo>
                <a:pt x="0" y="243887"/>
              </a:moveTo>
              <a:lnTo>
                <a:pt x="633096"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DAC4546-A46F-4898-8BB9-DE65E888D1A2}">
      <dsp:nvSpPr>
        <dsp:cNvPr id="0" name=""/>
        <dsp:cNvSpPr/>
      </dsp:nvSpPr>
      <dsp:spPr>
        <a:xfrm>
          <a:off x="3736755" y="683935"/>
          <a:ext cx="91440" cy="1447684"/>
        </a:xfrm>
        <a:custGeom>
          <a:avLst/>
          <a:gdLst/>
          <a:ahLst/>
          <a:cxnLst/>
          <a:rect l="0" t="0" r="0" b="0"/>
          <a:pathLst>
            <a:path>
              <a:moveTo>
                <a:pt x="45720" y="0"/>
              </a:moveTo>
              <a:lnTo>
                <a:pt x="45720" y="1447684"/>
              </a:lnTo>
              <a:lnTo>
                <a:pt x="89081" y="1447684"/>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969330B-1919-4503-BC36-0B564BDF7E8C}">
      <dsp:nvSpPr>
        <dsp:cNvPr id="0" name=""/>
        <dsp:cNvSpPr/>
      </dsp:nvSpPr>
      <dsp:spPr>
        <a:xfrm>
          <a:off x="3782475" y="683935"/>
          <a:ext cx="2326042" cy="2897098"/>
        </a:xfrm>
        <a:custGeom>
          <a:avLst/>
          <a:gdLst/>
          <a:ahLst/>
          <a:cxnLst/>
          <a:rect l="0" t="0" r="0" b="0"/>
          <a:pathLst>
            <a:path>
              <a:moveTo>
                <a:pt x="0" y="0"/>
              </a:moveTo>
              <a:lnTo>
                <a:pt x="0" y="2800962"/>
              </a:lnTo>
              <a:lnTo>
                <a:pt x="2326042" y="2800962"/>
              </a:lnTo>
              <a:lnTo>
                <a:pt x="2326042" y="2897098"/>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BA46217-0ABF-49FC-B947-D29CCBE0A5E5}">
      <dsp:nvSpPr>
        <dsp:cNvPr id="0" name=""/>
        <dsp:cNvSpPr/>
      </dsp:nvSpPr>
      <dsp:spPr>
        <a:xfrm>
          <a:off x="3782475" y="683935"/>
          <a:ext cx="1157495" cy="2862416"/>
        </a:xfrm>
        <a:custGeom>
          <a:avLst/>
          <a:gdLst/>
          <a:ahLst/>
          <a:cxnLst/>
          <a:rect l="0" t="0" r="0" b="0"/>
          <a:pathLst>
            <a:path>
              <a:moveTo>
                <a:pt x="0" y="0"/>
              </a:moveTo>
              <a:lnTo>
                <a:pt x="0" y="2766280"/>
              </a:lnTo>
              <a:lnTo>
                <a:pt x="1157495" y="2766280"/>
              </a:lnTo>
              <a:lnTo>
                <a:pt x="1157495" y="2862416"/>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DF7505F-629D-4C16-9B2B-4715D298945D}">
      <dsp:nvSpPr>
        <dsp:cNvPr id="0" name=""/>
        <dsp:cNvSpPr/>
      </dsp:nvSpPr>
      <dsp:spPr>
        <a:xfrm>
          <a:off x="3732882" y="683935"/>
          <a:ext cx="91440" cy="2837554"/>
        </a:xfrm>
        <a:custGeom>
          <a:avLst/>
          <a:gdLst/>
          <a:ahLst/>
          <a:cxnLst/>
          <a:rect l="0" t="0" r="0" b="0"/>
          <a:pathLst>
            <a:path>
              <a:moveTo>
                <a:pt x="49592" y="0"/>
              </a:moveTo>
              <a:lnTo>
                <a:pt x="49592" y="2741418"/>
              </a:lnTo>
              <a:lnTo>
                <a:pt x="45720" y="2741418"/>
              </a:lnTo>
              <a:lnTo>
                <a:pt x="45720" y="2837554"/>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DC2BE47-2B24-4CFA-B3B2-C63B81617DA8}">
      <dsp:nvSpPr>
        <dsp:cNvPr id="0" name=""/>
        <dsp:cNvSpPr/>
      </dsp:nvSpPr>
      <dsp:spPr>
        <a:xfrm>
          <a:off x="1897047" y="1146061"/>
          <a:ext cx="271533" cy="237588"/>
        </a:xfrm>
        <a:custGeom>
          <a:avLst/>
          <a:gdLst/>
          <a:ahLst/>
          <a:cxnLst/>
          <a:rect l="0" t="0" r="0" b="0"/>
          <a:pathLst>
            <a:path>
              <a:moveTo>
                <a:pt x="271533" y="237588"/>
              </a:moveTo>
              <a:lnTo>
                <a:pt x="0"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19515BB-2DCA-41FB-9128-957FA57E9D22}">
      <dsp:nvSpPr>
        <dsp:cNvPr id="0" name=""/>
        <dsp:cNvSpPr/>
      </dsp:nvSpPr>
      <dsp:spPr>
        <a:xfrm>
          <a:off x="2534813" y="683935"/>
          <a:ext cx="1247661" cy="241923"/>
        </a:xfrm>
        <a:custGeom>
          <a:avLst/>
          <a:gdLst/>
          <a:ahLst/>
          <a:cxnLst/>
          <a:rect l="0" t="0" r="0" b="0"/>
          <a:pathLst>
            <a:path>
              <a:moveTo>
                <a:pt x="1247661" y="0"/>
              </a:moveTo>
              <a:lnTo>
                <a:pt x="1247661" y="145787"/>
              </a:lnTo>
              <a:lnTo>
                <a:pt x="0" y="145787"/>
              </a:lnTo>
              <a:lnTo>
                <a:pt x="0" y="241923"/>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C62F65D-9B4B-4485-9703-BBC3EF1902E2}">
      <dsp:nvSpPr>
        <dsp:cNvPr id="0" name=""/>
        <dsp:cNvSpPr/>
      </dsp:nvSpPr>
      <dsp:spPr>
        <a:xfrm>
          <a:off x="1904564" y="2703995"/>
          <a:ext cx="230936" cy="218507"/>
        </a:xfrm>
        <a:custGeom>
          <a:avLst/>
          <a:gdLst/>
          <a:ahLst/>
          <a:cxnLst/>
          <a:rect l="0" t="0" r="0" b="0"/>
          <a:pathLst>
            <a:path>
              <a:moveTo>
                <a:pt x="230936" y="218507"/>
              </a:moveTo>
              <a:lnTo>
                <a:pt x="0"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B22D63B-CBFC-4B66-B63D-139400906E7D}">
      <dsp:nvSpPr>
        <dsp:cNvPr id="0" name=""/>
        <dsp:cNvSpPr/>
      </dsp:nvSpPr>
      <dsp:spPr>
        <a:xfrm>
          <a:off x="2501733" y="683935"/>
          <a:ext cx="1280741" cy="1780777"/>
        </a:xfrm>
        <a:custGeom>
          <a:avLst/>
          <a:gdLst/>
          <a:ahLst/>
          <a:cxnLst/>
          <a:rect l="0" t="0" r="0" b="0"/>
          <a:pathLst>
            <a:path>
              <a:moveTo>
                <a:pt x="1280741" y="0"/>
              </a:moveTo>
              <a:lnTo>
                <a:pt x="1280741" y="1684641"/>
              </a:lnTo>
              <a:lnTo>
                <a:pt x="0" y="1684641"/>
              </a:lnTo>
              <a:lnTo>
                <a:pt x="0" y="1780777"/>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423C038-FC00-41E8-8BC2-0BB9A61F0395}">
      <dsp:nvSpPr>
        <dsp:cNvPr id="0" name=""/>
        <dsp:cNvSpPr/>
      </dsp:nvSpPr>
      <dsp:spPr>
        <a:xfrm>
          <a:off x="1957952" y="1919974"/>
          <a:ext cx="204559" cy="217523"/>
        </a:xfrm>
        <a:custGeom>
          <a:avLst/>
          <a:gdLst/>
          <a:ahLst/>
          <a:cxnLst/>
          <a:rect l="0" t="0" r="0" b="0"/>
          <a:pathLst>
            <a:path>
              <a:moveTo>
                <a:pt x="204559" y="217523"/>
              </a:moveTo>
              <a:lnTo>
                <a:pt x="0"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BEB2F33-F9F3-41AC-BA20-F12B4C5376B5}">
      <dsp:nvSpPr>
        <dsp:cNvPr id="0" name=""/>
        <dsp:cNvSpPr/>
      </dsp:nvSpPr>
      <dsp:spPr>
        <a:xfrm>
          <a:off x="2528743" y="683935"/>
          <a:ext cx="1253732" cy="995771"/>
        </a:xfrm>
        <a:custGeom>
          <a:avLst/>
          <a:gdLst/>
          <a:ahLst/>
          <a:cxnLst/>
          <a:rect l="0" t="0" r="0" b="0"/>
          <a:pathLst>
            <a:path>
              <a:moveTo>
                <a:pt x="1253732" y="0"/>
              </a:moveTo>
              <a:lnTo>
                <a:pt x="1253732" y="899635"/>
              </a:lnTo>
              <a:lnTo>
                <a:pt x="0" y="899635"/>
              </a:lnTo>
              <a:lnTo>
                <a:pt x="0" y="995771"/>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DED0B7D-1C84-4416-8E75-94E734F89991}">
      <dsp:nvSpPr>
        <dsp:cNvPr id="0" name=""/>
        <dsp:cNvSpPr/>
      </dsp:nvSpPr>
      <dsp:spPr>
        <a:xfrm>
          <a:off x="2509433" y="683935"/>
          <a:ext cx="1273041" cy="2814133"/>
        </a:xfrm>
        <a:custGeom>
          <a:avLst/>
          <a:gdLst/>
          <a:ahLst/>
          <a:cxnLst/>
          <a:rect l="0" t="0" r="0" b="0"/>
          <a:pathLst>
            <a:path>
              <a:moveTo>
                <a:pt x="1273041" y="0"/>
              </a:moveTo>
              <a:lnTo>
                <a:pt x="1273041" y="2717997"/>
              </a:lnTo>
              <a:lnTo>
                <a:pt x="0" y="2717997"/>
              </a:lnTo>
              <a:lnTo>
                <a:pt x="0" y="2814133"/>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5D5FD8C-394A-40AA-B9A8-72CC7589B9C6}">
      <dsp:nvSpPr>
        <dsp:cNvPr id="0" name=""/>
        <dsp:cNvSpPr/>
      </dsp:nvSpPr>
      <dsp:spPr>
        <a:xfrm>
          <a:off x="3324685" y="226145"/>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Technische Projektleitung</a:t>
          </a:r>
        </a:p>
        <a:p>
          <a:pPr marL="0" lvl="0" indent="0" algn="ctr" defTabSz="266700">
            <a:lnSpc>
              <a:spcPct val="90000"/>
            </a:lnSpc>
            <a:spcBef>
              <a:spcPct val="0"/>
            </a:spcBef>
            <a:spcAft>
              <a:spcPct val="35000"/>
            </a:spcAft>
            <a:buNone/>
          </a:pPr>
          <a:r>
            <a:rPr lang="de-DE" sz="600" kern="1200"/>
            <a:t>Fr. Wolff</a:t>
          </a:r>
        </a:p>
        <a:p>
          <a:pPr marL="0" lvl="0" indent="0" algn="ctr" defTabSz="266700">
            <a:lnSpc>
              <a:spcPct val="90000"/>
            </a:lnSpc>
            <a:spcBef>
              <a:spcPct val="0"/>
            </a:spcBef>
            <a:spcAft>
              <a:spcPct val="35000"/>
            </a:spcAft>
            <a:buNone/>
          </a:pPr>
          <a:r>
            <a:rPr lang="de-DE" sz="600" kern="1200"/>
            <a:t>DB InfraGO AG - GB Pbf</a:t>
          </a:r>
        </a:p>
      </dsp:txBody>
      <dsp:txXfrm>
        <a:off x="3324685" y="226145"/>
        <a:ext cx="915580" cy="457790"/>
      </dsp:txXfrm>
    </dsp:sp>
    <dsp:sp modelId="{FFA6E62F-6795-4AA1-80A9-339E77603532}">
      <dsp:nvSpPr>
        <dsp:cNvPr id="0" name=""/>
        <dsp:cNvSpPr/>
      </dsp:nvSpPr>
      <dsp:spPr>
        <a:xfrm>
          <a:off x="2051643" y="3498069"/>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Vermessung</a:t>
          </a:r>
          <a:br>
            <a:rPr lang="de-DE" sz="600" kern="1200"/>
          </a:br>
          <a:r>
            <a:rPr lang="de-DE" sz="600" kern="1200"/>
            <a:t>Hr. Häßner</a:t>
          </a:r>
        </a:p>
        <a:p>
          <a:pPr marL="0" lvl="0" indent="0" algn="ctr" defTabSz="266700">
            <a:lnSpc>
              <a:spcPct val="90000"/>
            </a:lnSpc>
            <a:spcBef>
              <a:spcPct val="0"/>
            </a:spcBef>
            <a:spcAft>
              <a:spcPct val="35000"/>
            </a:spcAft>
            <a:buNone/>
          </a:pPr>
          <a:r>
            <a:rPr lang="de-DE" sz="600" kern="1200"/>
            <a:t>DB E&amp;C GmbH</a:t>
          </a:r>
          <a:br>
            <a:rPr lang="de-DE" sz="600" kern="1200"/>
          </a:br>
          <a:endParaRPr lang="de-DE" sz="600" kern="1200"/>
        </a:p>
      </dsp:txBody>
      <dsp:txXfrm>
        <a:off x="2051643" y="3498069"/>
        <a:ext cx="915580" cy="457790"/>
      </dsp:txXfrm>
    </dsp:sp>
    <dsp:sp modelId="{379B2395-F257-4740-9277-AC8D712B9C45}">
      <dsp:nvSpPr>
        <dsp:cNvPr id="0" name=""/>
        <dsp:cNvSpPr/>
      </dsp:nvSpPr>
      <dsp:spPr>
        <a:xfrm>
          <a:off x="2070953" y="1679707"/>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Projektleitung technische Ausrüstung - LST</a:t>
          </a:r>
        </a:p>
        <a:p>
          <a:pPr marL="0" lvl="0" indent="0" algn="ctr" defTabSz="266700">
            <a:lnSpc>
              <a:spcPct val="90000"/>
            </a:lnSpc>
            <a:spcBef>
              <a:spcPct val="0"/>
            </a:spcBef>
            <a:spcAft>
              <a:spcPct val="35000"/>
            </a:spcAft>
            <a:buNone/>
          </a:pPr>
          <a:r>
            <a:rPr lang="de-DE" sz="600" kern="1200"/>
            <a:t>Hr. Wagner</a:t>
          </a:r>
        </a:p>
        <a:p>
          <a:pPr marL="0" lvl="0" indent="0" algn="ctr" defTabSz="266700">
            <a:lnSpc>
              <a:spcPct val="90000"/>
            </a:lnSpc>
            <a:spcBef>
              <a:spcPct val="0"/>
            </a:spcBef>
            <a:spcAft>
              <a:spcPct val="35000"/>
            </a:spcAft>
            <a:buNone/>
          </a:pPr>
          <a:r>
            <a:rPr lang="de-DE" sz="600" kern="1200"/>
            <a:t>SWECO GmbH</a:t>
          </a:r>
        </a:p>
      </dsp:txBody>
      <dsp:txXfrm>
        <a:off x="2070953" y="1679707"/>
        <a:ext cx="915580" cy="457790"/>
      </dsp:txXfrm>
    </dsp:sp>
    <dsp:sp modelId="{51AE7671-B7EE-47F6-AF0D-51412EDDE5EB}">
      <dsp:nvSpPr>
        <dsp:cNvPr id="0" name=""/>
        <dsp:cNvSpPr/>
      </dsp:nvSpPr>
      <dsp:spPr>
        <a:xfrm>
          <a:off x="1042371" y="1691078"/>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BIM-Koordinator/ Bearbeiter</a:t>
          </a:r>
        </a:p>
        <a:p>
          <a:pPr marL="0" lvl="0" indent="0" algn="ctr" defTabSz="266700">
            <a:lnSpc>
              <a:spcPct val="90000"/>
            </a:lnSpc>
            <a:spcBef>
              <a:spcPct val="0"/>
            </a:spcBef>
            <a:spcAft>
              <a:spcPct val="35000"/>
            </a:spcAft>
            <a:buNone/>
          </a:pPr>
          <a:r>
            <a:rPr lang="de-DE" sz="600" kern="1200"/>
            <a:t>Name</a:t>
          </a:r>
        </a:p>
        <a:p>
          <a:pPr marL="0" lvl="0" indent="0" algn="ctr" defTabSz="266700">
            <a:lnSpc>
              <a:spcPct val="90000"/>
            </a:lnSpc>
            <a:spcBef>
              <a:spcPct val="0"/>
            </a:spcBef>
            <a:spcAft>
              <a:spcPct val="35000"/>
            </a:spcAft>
            <a:buNone/>
          </a:pPr>
          <a:r>
            <a:rPr lang="de-DE" sz="600" kern="1200"/>
            <a:t>Firma</a:t>
          </a:r>
        </a:p>
      </dsp:txBody>
      <dsp:txXfrm>
        <a:off x="1042371" y="1691078"/>
        <a:ext cx="915580" cy="457790"/>
      </dsp:txXfrm>
    </dsp:sp>
    <dsp:sp modelId="{1BD0A8D1-6346-4F54-80C7-79AB8C8F2D25}">
      <dsp:nvSpPr>
        <dsp:cNvPr id="0" name=""/>
        <dsp:cNvSpPr/>
      </dsp:nvSpPr>
      <dsp:spPr>
        <a:xfrm>
          <a:off x="2043943" y="2464712"/>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Projektleitung technische Ausrüstung - OLA</a:t>
          </a:r>
        </a:p>
        <a:p>
          <a:pPr marL="0" lvl="0" indent="0" algn="ctr" defTabSz="266700">
            <a:lnSpc>
              <a:spcPct val="90000"/>
            </a:lnSpc>
            <a:spcBef>
              <a:spcPct val="0"/>
            </a:spcBef>
            <a:spcAft>
              <a:spcPct val="35000"/>
            </a:spcAft>
            <a:buNone/>
          </a:pPr>
          <a:r>
            <a:rPr lang="de-DE" sz="600" kern="1200"/>
            <a:t>Hr. Koch</a:t>
          </a:r>
        </a:p>
        <a:p>
          <a:pPr marL="0" lvl="0" indent="0" algn="ctr" defTabSz="266700">
            <a:lnSpc>
              <a:spcPct val="90000"/>
            </a:lnSpc>
            <a:spcBef>
              <a:spcPct val="0"/>
            </a:spcBef>
            <a:spcAft>
              <a:spcPct val="35000"/>
            </a:spcAft>
            <a:buNone/>
          </a:pPr>
          <a:r>
            <a:rPr lang="de-DE" sz="600" kern="1200"/>
            <a:t>WSP GmbH</a:t>
          </a:r>
        </a:p>
      </dsp:txBody>
      <dsp:txXfrm>
        <a:off x="2043943" y="2464712"/>
        <a:ext cx="915580" cy="457790"/>
      </dsp:txXfrm>
    </dsp:sp>
    <dsp:sp modelId="{3D62ED2B-44E0-4020-A5C3-516339545D65}">
      <dsp:nvSpPr>
        <dsp:cNvPr id="0" name=""/>
        <dsp:cNvSpPr/>
      </dsp:nvSpPr>
      <dsp:spPr>
        <a:xfrm>
          <a:off x="988983" y="2475099"/>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BIM-Koordinator/ Bearbeiter</a:t>
          </a:r>
        </a:p>
        <a:p>
          <a:pPr marL="0" lvl="0" indent="0" algn="ctr" defTabSz="266700">
            <a:lnSpc>
              <a:spcPct val="90000"/>
            </a:lnSpc>
            <a:spcBef>
              <a:spcPct val="0"/>
            </a:spcBef>
            <a:spcAft>
              <a:spcPct val="35000"/>
            </a:spcAft>
            <a:buNone/>
          </a:pPr>
          <a:r>
            <a:rPr lang="de-DE" sz="600" kern="1200"/>
            <a:t>Name</a:t>
          </a:r>
        </a:p>
        <a:p>
          <a:pPr marL="0" lvl="0" indent="0" algn="ctr" defTabSz="266700">
            <a:lnSpc>
              <a:spcPct val="90000"/>
            </a:lnSpc>
            <a:spcBef>
              <a:spcPct val="0"/>
            </a:spcBef>
            <a:spcAft>
              <a:spcPct val="35000"/>
            </a:spcAft>
            <a:buNone/>
          </a:pPr>
          <a:r>
            <a:rPr lang="de-DE" sz="600" kern="1200"/>
            <a:t>Firma</a:t>
          </a:r>
        </a:p>
      </dsp:txBody>
      <dsp:txXfrm>
        <a:off x="988983" y="2475099"/>
        <a:ext cx="915580" cy="457790"/>
      </dsp:txXfrm>
    </dsp:sp>
    <dsp:sp modelId="{07937EDB-3CA0-4AC7-9A22-6A81EAC2BA76}">
      <dsp:nvSpPr>
        <dsp:cNvPr id="0" name=""/>
        <dsp:cNvSpPr/>
      </dsp:nvSpPr>
      <dsp:spPr>
        <a:xfrm>
          <a:off x="2077023" y="925859"/>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Projektleitung technische Ausrüstung - 50 Hz</a:t>
          </a:r>
        </a:p>
        <a:p>
          <a:pPr marL="0" lvl="0" indent="0" algn="ctr" defTabSz="266700">
            <a:lnSpc>
              <a:spcPct val="90000"/>
            </a:lnSpc>
            <a:spcBef>
              <a:spcPct val="0"/>
            </a:spcBef>
            <a:spcAft>
              <a:spcPct val="35000"/>
            </a:spcAft>
            <a:buNone/>
          </a:pPr>
          <a:r>
            <a:rPr lang="de-DE" sz="600" kern="1200"/>
            <a:t>Fr. Felkel</a:t>
          </a:r>
        </a:p>
        <a:p>
          <a:pPr marL="0" lvl="0" indent="0" algn="ctr" defTabSz="266700">
            <a:lnSpc>
              <a:spcPct val="90000"/>
            </a:lnSpc>
            <a:spcBef>
              <a:spcPct val="0"/>
            </a:spcBef>
            <a:spcAft>
              <a:spcPct val="35000"/>
            </a:spcAft>
            <a:buNone/>
          </a:pPr>
          <a:r>
            <a:rPr lang="de-DE" sz="600" kern="1200"/>
            <a:t>TARCOS GmbH</a:t>
          </a:r>
        </a:p>
      </dsp:txBody>
      <dsp:txXfrm>
        <a:off x="2077023" y="925859"/>
        <a:ext cx="915580" cy="457790"/>
      </dsp:txXfrm>
    </dsp:sp>
    <dsp:sp modelId="{4A9F2224-4D4F-4BCD-8C82-26035EE629BC}">
      <dsp:nvSpPr>
        <dsp:cNvPr id="0" name=""/>
        <dsp:cNvSpPr/>
      </dsp:nvSpPr>
      <dsp:spPr>
        <a:xfrm>
          <a:off x="981466" y="917165"/>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BIM-Koordinator/ Bearbeiter</a:t>
          </a:r>
        </a:p>
        <a:p>
          <a:pPr marL="0" lvl="0" indent="0" algn="ctr" defTabSz="266700">
            <a:lnSpc>
              <a:spcPct val="90000"/>
            </a:lnSpc>
            <a:spcBef>
              <a:spcPct val="0"/>
            </a:spcBef>
            <a:spcAft>
              <a:spcPct val="35000"/>
            </a:spcAft>
            <a:buNone/>
          </a:pPr>
          <a:r>
            <a:rPr lang="de-DE" sz="600" kern="1200"/>
            <a:t>Name</a:t>
          </a:r>
        </a:p>
        <a:p>
          <a:pPr marL="0" lvl="0" indent="0" algn="ctr" defTabSz="266700">
            <a:lnSpc>
              <a:spcPct val="90000"/>
            </a:lnSpc>
            <a:spcBef>
              <a:spcPct val="0"/>
            </a:spcBef>
            <a:spcAft>
              <a:spcPct val="35000"/>
            </a:spcAft>
            <a:buNone/>
          </a:pPr>
          <a:r>
            <a:rPr lang="de-DE" sz="600" kern="1200"/>
            <a:t>Firma Name</a:t>
          </a:r>
        </a:p>
      </dsp:txBody>
      <dsp:txXfrm>
        <a:off x="981466" y="917165"/>
        <a:ext cx="915580" cy="457790"/>
      </dsp:txXfrm>
    </dsp:sp>
    <dsp:sp modelId="{AE2AC381-3787-413C-9E66-5B4A44B0E842}">
      <dsp:nvSpPr>
        <dsp:cNvPr id="0" name=""/>
        <dsp:cNvSpPr/>
      </dsp:nvSpPr>
      <dsp:spPr>
        <a:xfrm>
          <a:off x="3329830" y="3521489"/>
          <a:ext cx="897543"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Baugrund</a:t>
          </a:r>
          <a:br>
            <a:rPr lang="de-DE" sz="600" kern="1200"/>
          </a:br>
          <a:r>
            <a:rPr lang="de-DE" sz="600" kern="1200"/>
            <a:t>Hr. Rudolph</a:t>
          </a:r>
        </a:p>
        <a:p>
          <a:pPr marL="0" lvl="0" indent="0" algn="ctr" defTabSz="266700">
            <a:lnSpc>
              <a:spcPct val="90000"/>
            </a:lnSpc>
            <a:spcBef>
              <a:spcPct val="0"/>
            </a:spcBef>
            <a:spcAft>
              <a:spcPct val="35000"/>
            </a:spcAft>
            <a:buNone/>
          </a:pPr>
          <a:r>
            <a:rPr lang="de-DE" sz="600" kern="1200"/>
            <a:t>DB InfraGO AG - GB Pbf</a:t>
          </a:r>
        </a:p>
      </dsp:txBody>
      <dsp:txXfrm>
        <a:off x="3329830" y="3521489"/>
        <a:ext cx="897543" cy="457790"/>
      </dsp:txXfrm>
    </dsp:sp>
    <dsp:sp modelId="{85333C7E-A0A4-4445-BEE7-3C7F436E8B28}">
      <dsp:nvSpPr>
        <dsp:cNvPr id="0" name=""/>
        <dsp:cNvSpPr/>
      </dsp:nvSpPr>
      <dsp:spPr>
        <a:xfrm>
          <a:off x="4482180" y="3546352"/>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Schall</a:t>
          </a:r>
        </a:p>
        <a:p>
          <a:pPr marL="0" lvl="0" indent="0" algn="ctr" defTabSz="266700">
            <a:lnSpc>
              <a:spcPct val="90000"/>
            </a:lnSpc>
            <a:spcBef>
              <a:spcPct val="0"/>
            </a:spcBef>
            <a:spcAft>
              <a:spcPct val="35000"/>
            </a:spcAft>
            <a:buNone/>
          </a:pPr>
          <a:r>
            <a:rPr lang="de-DE" sz="600" kern="1200"/>
            <a:t>Hr. Müller</a:t>
          </a:r>
        </a:p>
        <a:p>
          <a:pPr marL="0" lvl="0" indent="0" algn="ctr" defTabSz="266700">
            <a:lnSpc>
              <a:spcPct val="90000"/>
            </a:lnSpc>
            <a:spcBef>
              <a:spcPct val="0"/>
            </a:spcBef>
            <a:spcAft>
              <a:spcPct val="35000"/>
            </a:spcAft>
            <a:buNone/>
          </a:pPr>
          <a:r>
            <a:rPr lang="de-DE" sz="600" kern="1200"/>
            <a:t>Möhler + Partner</a:t>
          </a:r>
        </a:p>
        <a:p>
          <a:pPr marL="0" lvl="0" indent="0" algn="ctr" defTabSz="266700">
            <a:lnSpc>
              <a:spcPct val="90000"/>
            </a:lnSpc>
            <a:spcBef>
              <a:spcPct val="0"/>
            </a:spcBef>
            <a:spcAft>
              <a:spcPct val="35000"/>
            </a:spcAft>
            <a:buNone/>
          </a:pPr>
          <a:r>
            <a:rPr lang="de-DE" sz="600" kern="1200"/>
            <a:t>Ingenieure AG</a:t>
          </a:r>
        </a:p>
      </dsp:txBody>
      <dsp:txXfrm>
        <a:off x="4482180" y="3546352"/>
        <a:ext cx="915580" cy="457790"/>
      </dsp:txXfrm>
    </dsp:sp>
    <dsp:sp modelId="{25D711A3-050F-4682-9CD7-9860B49265DE}">
      <dsp:nvSpPr>
        <dsp:cNvPr id="0" name=""/>
        <dsp:cNvSpPr/>
      </dsp:nvSpPr>
      <dsp:spPr>
        <a:xfrm>
          <a:off x="5650727" y="3581034"/>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Umwelt</a:t>
          </a:r>
          <a:br>
            <a:rPr lang="de-DE" sz="600" kern="1200"/>
          </a:br>
          <a:r>
            <a:rPr lang="de-DE" sz="600" kern="1200"/>
            <a:t>Fr. Teuchtler</a:t>
          </a:r>
        </a:p>
        <a:p>
          <a:pPr marL="0" lvl="0" indent="0" algn="ctr" defTabSz="266700">
            <a:lnSpc>
              <a:spcPct val="90000"/>
            </a:lnSpc>
            <a:spcBef>
              <a:spcPct val="0"/>
            </a:spcBef>
            <a:spcAft>
              <a:spcPct val="35000"/>
            </a:spcAft>
            <a:buNone/>
          </a:pPr>
          <a:r>
            <a:rPr lang="de-DE" sz="600" kern="1200"/>
            <a:t>IB Schönhofen GmbH</a:t>
          </a:r>
        </a:p>
      </dsp:txBody>
      <dsp:txXfrm>
        <a:off x="5650727" y="3581034"/>
        <a:ext cx="915580" cy="457790"/>
      </dsp:txXfrm>
    </dsp:sp>
    <dsp:sp modelId="{9D94F7AF-1DB6-4859-94B4-382F77B3ADBC}">
      <dsp:nvSpPr>
        <dsp:cNvPr id="0" name=""/>
        <dsp:cNvSpPr/>
      </dsp:nvSpPr>
      <dsp:spPr>
        <a:xfrm>
          <a:off x="3825837" y="1902724"/>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Projektleitung Planung</a:t>
          </a:r>
        </a:p>
        <a:p>
          <a:pPr marL="0" lvl="0" indent="0" algn="ctr" defTabSz="266700">
            <a:lnSpc>
              <a:spcPct val="90000"/>
            </a:lnSpc>
            <a:spcBef>
              <a:spcPct val="0"/>
            </a:spcBef>
            <a:spcAft>
              <a:spcPct val="35000"/>
            </a:spcAft>
            <a:buNone/>
          </a:pPr>
          <a:r>
            <a:rPr lang="de-DE" sz="600" kern="1200"/>
            <a:t>Hr. Nier</a:t>
          </a:r>
        </a:p>
        <a:p>
          <a:pPr marL="0" lvl="0" indent="0" algn="ctr" defTabSz="266700">
            <a:lnSpc>
              <a:spcPct val="90000"/>
            </a:lnSpc>
            <a:spcBef>
              <a:spcPct val="0"/>
            </a:spcBef>
            <a:spcAft>
              <a:spcPct val="35000"/>
            </a:spcAft>
            <a:buNone/>
          </a:pPr>
          <a:r>
            <a:rPr lang="de-DE" sz="600" kern="1200"/>
            <a:t>IB Schönhofen GmbH</a:t>
          </a:r>
        </a:p>
      </dsp:txBody>
      <dsp:txXfrm>
        <a:off x="3825837" y="1902724"/>
        <a:ext cx="915580" cy="457790"/>
      </dsp:txXfrm>
    </dsp:sp>
    <dsp:sp modelId="{52E40799-6428-4D9D-8B8E-21AA20E86581}">
      <dsp:nvSpPr>
        <dsp:cNvPr id="0" name=""/>
        <dsp:cNvSpPr/>
      </dsp:nvSpPr>
      <dsp:spPr>
        <a:xfrm>
          <a:off x="4916724" y="1887731"/>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BIM-Koordinatorin</a:t>
          </a:r>
        </a:p>
        <a:p>
          <a:pPr marL="0" lvl="0" indent="0" algn="ctr" defTabSz="266700">
            <a:lnSpc>
              <a:spcPct val="90000"/>
            </a:lnSpc>
            <a:spcBef>
              <a:spcPct val="0"/>
            </a:spcBef>
            <a:spcAft>
              <a:spcPct val="35000"/>
            </a:spcAft>
            <a:buNone/>
          </a:pPr>
          <a:r>
            <a:rPr lang="de-DE" sz="600" kern="1200"/>
            <a:t>Fr. Alarcón</a:t>
          </a:r>
        </a:p>
        <a:p>
          <a:pPr marL="0" lvl="0" indent="0" algn="ctr" defTabSz="266700">
            <a:lnSpc>
              <a:spcPct val="90000"/>
            </a:lnSpc>
            <a:spcBef>
              <a:spcPct val="0"/>
            </a:spcBef>
            <a:spcAft>
              <a:spcPct val="35000"/>
            </a:spcAft>
            <a:buNone/>
          </a:pPr>
          <a:r>
            <a:rPr lang="de-DE" sz="600" kern="1200"/>
            <a:t>IB Schönhofen GmbH</a:t>
          </a:r>
        </a:p>
      </dsp:txBody>
      <dsp:txXfrm>
        <a:off x="4916724" y="1887731"/>
        <a:ext cx="915580" cy="457790"/>
      </dsp:txXfrm>
    </dsp:sp>
    <dsp:sp modelId="{BE3954E4-D9BC-4AE9-A9DD-91BA37838218}">
      <dsp:nvSpPr>
        <dsp:cNvPr id="0" name=""/>
        <dsp:cNvSpPr/>
      </dsp:nvSpPr>
      <dsp:spPr>
        <a:xfrm>
          <a:off x="4922694" y="2540376"/>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interne Qualitätssicherung</a:t>
          </a:r>
        </a:p>
        <a:p>
          <a:pPr marL="0" lvl="0" indent="0" algn="ctr" defTabSz="266700">
            <a:lnSpc>
              <a:spcPct val="90000"/>
            </a:lnSpc>
            <a:spcBef>
              <a:spcPct val="0"/>
            </a:spcBef>
            <a:spcAft>
              <a:spcPct val="35000"/>
            </a:spcAft>
            <a:buNone/>
          </a:pPr>
          <a:r>
            <a:rPr lang="de-DE" sz="600" kern="1200"/>
            <a:t>Hr. Schedukat</a:t>
          </a:r>
        </a:p>
        <a:p>
          <a:pPr marL="0" lvl="0" indent="0" algn="ctr" defTabSz="266700">
            <a:lnSpc>
              <a:spcPct val="90000"/>
            </a:lnSpc>
            <a:spcBef>
              <a:spcPct val="0"/>
            </a:spcBef>
            <a:spcAft>
              <a:spcPct val="35000"/>
            </a:spcAft>
            <a:buNone/>
          </a:pPr>
          <a:r>
            <a:rPr lang="de-DE" sz="600" kern="1200"/>
            <a:t>IB Schönhofen GmbH</a:t>
          </a:r>
        </a:p>
      </dsp:txBody>
      <dsp:txXfrm>
        <a:off x="4922694" y="2540376"/>
        <a:ext cx="915580" cy="457790"/>
      </dsp:txXfrm>
    </dsp:sp>
    <dsp:sp modelId="{F72D88D4-C894-44D5-BAD5-1543449A1810}">
      <dsp:nvSpPr>
        <dsp:cNvPr id="0" name=""/>
        <dsp:cNvSpPr/>
      </dsp:nvSpPr>
      <dsp:spPr>
        <a:xfrm>
          <a:off x="4612678" y="269845"/>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BIM-Berater</a:t>
          </a:r>
          <a:br>
            <a:rPr lang="de-DE" sz="600" kern="1200"/>
          </a:br>
          <a:r>
            <a:rPr lang="de-DE" sz="600" kern="1200"/>
            <a:t>Hr. Serrano</a:t>
          </a:r>
        </a:p>
        <a:p>
          <a:pPr marL="0" lvl="0" indent="0" algn="ctr" defTabSz="266700">
            <a:lnSpc>
              <a:spcPct val="90000"/>
            </a:lnSpc>
            <a:spcBef>
              <a:spcPct val="0"/>
            </a:spcBef>
            <a:spcAft>
              <a:spcPct val="35000"/>
            </a:spcAft>
            <a:buNone/>
          </a:pPr>
          <a:r>
            <a:rPr lang="de-DE" sz="600" kern="1200"/>
            <a:t>DB InfraGO AG - GB Pbf</a:t>
          </a:r>
        </a:p>
      </dsp:txBody>
      <dsp:txXfrm>
        <a:off x="4612678" y="269845"/>
        <a:ext cx="915580" cy="45779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E0654B2-0D66-40EF-A477-FA359F41D636}">
      <dsp:nvSpPr>
        <dsp:cNvPr id="0" name=""/>
        <dsp:cNvSpPr/>
      </dsp:nvSpPr>
      <dsp:spPr>
        <a:xfrm>
          <a:off x="3782475" y="228895"/>
          <a:ext cx="830202" cy="228895"/>
        </a:xfrm>
        <a:custGeom>
          <a:avLst/>
          <a:gdLst/>
          <a:ahLst/>
          <a:cxnLst/>
          <a:rect l="0" t="0" r="0" b="0"/>
          <a:pathLst>
            <a:path>
              <a:moveTo>
                <a:pt x="0" y="228895"/>
              </a:moveTo>
              <a:lnTo>
                <a:pt x="830202" y="0"/>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3D8471A-FDE6-4AC6-ADEA-5C1255346F1F}">
      <dsp:nvSpPr>
        <dsp:cNvPr id="0" name=""/>
        <dsp:cNvSpPr/>
      </dsp:nvSpPr>
      <dsp:spPr>
        <a:xfrm>
          <a:off x="4283627" y="1660427"/>
          <a:ext cx="639066" cy="408756"/>
        </a:xfrm>
        <a:custGeom>
          <a:avLst/>
          <a:gdLst/>
          <a:ahLst/>
          <a:cxnLst/>
          <a:rect l="0" t="0" r="0" b="0"/>
          <a:pathLst>
            <a:path>
              <a:moveTo>
                <a:pt x="0" y="0"/>
              </a:moveTo>
              <a:lnTo>
                <a:pt x="0" y="408756"/>
              </a:lnTo>
              <a:lnTo>
                <a:pt x="639066" y="408756"/>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A0AD208-9E3E-498E-98BC-2232BC9D0721}">
      <dsp:nvSpPr>
        <dsp:cNvPr id="0" name=""/>
        <dsp:cNvSpPr/>
      </dsp:nvSpPr>
      <dsp:spPr>
        <a:xfrm>
          <a:off x="4283627" y="1416539"/>
          <a:ext cx="633096" cy="243887"/>
        </a:xfrm>
        <a:custGeom>
          <a:avLst/>
          <a:gdLst/>
          <a:ahLst/>
          <a:cxnLst/>
          <a:rect l="0" t="0" r="0" b="0"/>
          <a:pathLst>
            <a:path>
              <a:moveTo>
                <a:pt x="0" y="243887"/>
              </a:moveTo>
              <a:lnTo>
                <a:pt x="633096"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DAC4546-A46F-4898-8BB9-DE65E888D1A2}">
      <dsp:nvSpPr>
        <dsp:cNvPr id="0" name=""/>
        <dsp:cNvSpPr/>
      </dsp:nvSpPr>
      <dsp:spPr>
        <a:xfrm>
          <a:off x="3736755" y="457790"/>
          <a:ext cx="91440" cy="973741"/>
        </a:xfrm>
        <a:custGeom>
          <a:avLst/>
          <a:gdLst/>
          <a:ahLst/>
          <a:cxnLst/>
          <a:rect l="0" t="0" r="0" b="0"/>
          <a:pathLst>
            <a:path>
              <a:moveTo>
                <a:pt x="45720" y="0"/>
              </a:moveTo>
              <a:lnTo>
                <a:pt x="45720" y="973741"/>
              </a:lnTo>
              <a:lnTo>
                <a:pt x="89081" y="973741"/>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969330B-1919-4503-BC36-0B564BDF7E8C}">
      <dsp:nvSpPr>
        <dsp:cNvPr id="0" name=""/>
        <dsp:cNvSpPr/>
      </dsp:nvSpPr>
      <dsp:spPr>
        <a:xfrm>
          <a:off x="3782475" y="457790"/>
          <a:ext cx="2326042" cy="2423156"/>
        </a:xfrm>
        <a:custGeom>
          <a:avLst/>
          <a:gdLst/>
          <a:ahLst/>
          <a:cxnLst/>
          <a:rect l="0" t="0" r="0" b="0"/>
          <a:pathLst>
            <a:path>
              <a:moveTo>
                <a:pt x="0" y="0"/>
              </a:moveTo>
              <a:lnTo>
                <a:pt x="0" y="2327020"/>
              </a:lnTo>
              <a:lnTo>
                <a:pt x="2326042" y="2327020"/>
              </a:lnTo>
              <a:lnTo>
                <a:pt x="2326042" y="2423156"/>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BA46217-0ABF-49FC-B947-D29CCBE0A5E5}">
      <dsp:nvSpPr>
        <dsp:cNvPr id="0" name=""/>
        <dsp:cNvSpPr/>
      </dsp:nvSpPr>
      <dsp:spPr>
        <a:xfrm>
          <a:off x="3782475" y="457790"/>
          <a:ext cx="1157495" cy="2388474"/>
        </a:xfrm>
        <a:custGeom>
          <a:avLst/>
          <a:gdLst/>
          <a:ahLst/>
          <a:cxnLst/>
          <a:rect l="0" t="0" r="0" b="0"/>
          <a:pathLst>
            <a:path>
              <a:moveTo>
                <a:pt x="0" y="0"/>
              </a:moveTo>
              <a:lnTo>
                <a:pt x="0" y="2292338"/>
              </a:lnTo>
              <a:lnTo>
                <a:pt x="1157495" y="2292338"/>
              </a:lnTo>
              <a:lnTo>
                <a:pt x="1157495" y="2388474"/>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DF7505F-629D-4C16-9B2B-4715D298945D}">
      <dsp:nvSpPr>
        <dsp:cNvPr id="0" name=""/>
        <dsp:cNvSpPr/>
      </dsp:nvSpPr>
      <dsp:spPr>
        <a:xfrm>
          <a:off x="3732882" y="457790"/>
          <a:ext cx="91440" cy="2363611"/>
        </a:xfrm>
        <a:custGeom>
          <a:avLst/>
          <a:gdLst/>
          <a:ahLst/>
          <a:cxnLst/>
          <a:rect l="0" t="0" r="0" b="0"/>
          <a:pathLst>
            <a:path>
              <a:moveTo>
                <a:pt x="49592" y="0"/>
              </a:moveTo>
              <a:lnTo>
                <a:pt x="49592" y="2267475"/>
              </a:lnTo>
              <a:lnTo>
                <a:pt x="45720" y="2267475"/>
              </a:lnTo>
              <a:lnTo>
                <a:pt x="45720" y="2363611"/>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DC2BE47-2B24-4CFA-B3B2-C63B81617DA8}">
      <dsp:nvSpPr>
        <dsp:cNvPr id="0" name=""/>
        <dsp:cNvSpPr/>
      </dsp:nvSpPr>
      <dsp:spPr>
        <a:xfrm>
          <a:off x="1897047" y="445973"/>
          <a:ext cx="271533" cy="237588"/>
        </a:xfrm>
        <a:custGeom>
          <a:avLst/>
          <a:gdLst/>
          <a:ahLst/>
          <a:cxnLst/>
          <a:rect l="0" t="0" r="0" b="0"/>
          <a:pathLst>
            <a:path>
              <a:moveTo>
                <a:pt x="271533" y="237588"/>
              </a:moveTo>
              <a:lnTo>
                <a:pt x="0"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19515BB-2DCA-41FB-9128-957FA57E9D22}">
      <dsp:nvSpPr>
        <dsp:cNvPr id="0" name=""/>
        <dsp:cNvSpPr/>
      </dsp:nvSpPr>
      <dsp:spPr>
        <a:xfrm>
          <a:off x="2534813" y="225771"/>
          <a:ext cx="1247661" cy="232018"/>
        </a:xfrm>
        <a:custGeom>
          <a:avLst/>
          <a:gdLst/>
          <a:ahLst/>
          <a:cxnLst/>
          <a:rect l="0" t="0" r="0" b="0"/>
          <a:pathLst>
            <a:path>
              <a:moveTo>
                <a:pt x="1247661" y="232018"/>
              </a:moveTo>
              <a:lnTo>
                <a:pt x="0" y="0"/>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AC62F65D-9B4B-4485-9703-BBC3EF1902E2}">
      <dsp:nvSpPr>
        <dsp:cNvPr id="0" name=""/>
        <dsp:cNvSpPr/>
      </dsp:nvSpPr>
      <dsp:spPr>
        <a:xfrm>
          <a:off x="1904564" y="2003907"/>
          <a:ext cx="230936" cy="218507"/>
        </a:xfrm>
        <a:custGeom>
          <a:avLst/>
          <a:gdLst/>
          <a:ahLst/>
          <a:cxnLst/>
          <a:rect l="0" t="0" r="0" b="0"/>
          <a:pathLst>
            <a:path>
              <a:moveTo>
                <a:pt x="230936" y="218507"/>
              </a:moveTo>
              <a:lnTo>
                <a:pt x="0"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B22D63B-CBFC-4B66-B63D-139400906E7D}">
      <dsp:nvSpPr>
        <dsp:cNvPr id="0" name=""/>
        <dsp:cNvSpPr/>
      </dsp:nvSpPr>
      <dsp:spPr>
        <a:xfrm>
          <a:off x="2501733" y="457790"/>
          <a:ext cx="1280741" cy="1306834"/>
        </a:xfrm>
        <a:custGeom>
          <a:avLst/>
          <a:gdLst/>
          <a:ahLst/>
          <a:cxnLst/>
          <a:rect l="0" t="0" r="0" b="0"/>
          <a:pathLst>
            <a:path>
              <a:moveTo>
                <a:pt x="1280741" y="0"/>
              </a:moveTo>
              <a:lnTo>
                <a:pt x="1280741" y="1210698"/>
              </a:lnTo>
              <a:lnTo>
                <a:pt x="0" y="1210698"/>
              </a:lnTo>
              <a:lnTo>
                <a:pt x="0" y="1306834"/>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423C038-FC00-41E8-8BC2-0BB9A61F0395}">
      <dsp:nvSpPr>
        <dsp:cNvPr id="0" name=""/>
        <dsp:cNvSpPr/>
      </dsp:nvSpPr>
      <dsp:spPr>
        <a:xfrm>
          <a:off x="1957952" y="1219886"/>
          <a:ext cx="204559" cy="217523"/>
        </a:xfrm>
        <a:custGeom>
          <a:avLst/>
          <a:gdLst/>
          <a:ahLst/>
          <a:cxnLst/>
          <a:rect l="0" t="0" r="0" b="0"/>
          <a:pathLst>
            <a:path>
              <a:moveTo>
                <a:pt x="204559" y="217523"/>
              </a:moveTo>
              <a:lnTo>
                <a:pt x="0" y="0"/>
              </a:lnTo>
            </a:path>
          </a:pathLst>
        </a:custGeom>
        <a:noFill/>
        <a:ln w="9525" cap="flat" cmpd="sng" algn="ctr">
          <a:solidFill>
            <a:schemeClr val="dk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BEB2F33-F9F3-41AC-BA20-F12B4C5376B5}">
      <dsp:nvSpPr>
        <dsp:cNvPr id="0" name=""/>
        <dsp:cNvSpPr/>
      </dsp:nvSpPr>
      <dsp:spPr>
        <a:xfrm>
          <a:off x="2528743" y="457790"/>
          <a:ext cx="1253732" cy="521829"/>
        </a:xfrm>
        <a:custGeom>
          <a:avLst/>
          <a:gdLst/>
          <a:ahLst/>
          <a:cxnLst/>
          <a:rect l="0" t="0" r="0" b="0"/>
          <a:pathLst>
            <a:path>
              <a:moveTo>
                <a:pt x="1253732" y="0"/>
              </a:moveTo>
              <a:lnTo>
                <a:pt x="1253732" y="425693"/>
              </a:lnTo>
              <a:lnTo>
                <a:pt x="0" y="425693"/>
              </a:lnTo>
              <a:lnTo>
                <a:pt x="0" y="521829"/>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3DED0B7D-1C84-4416-8E75-94E734F89991}">
      <dsp:nvSpPr>
        <dsp:cNvPr id="0" name=""/>
        <dsp:cNvSpPr/>
      </dsp:nvSpPr>
      <dsp:spPr>
        <a:xfrm>
          <a:off x="2509433" y="457790"/>
          <a:ext cx="1273041" cy="2340191"/>
        </a:xfrm>
        <a:custGeom>
          <a:avLst/>
          <a:gdLst/>
          <a:ahLst/>
          <a:cxnLst/>
          <a:rect l="0" t="0" r="0" b="0"/>
          <a:pathLst>
            <a:path>
              <a:moveTo>
                <a:pt x="1273041" y="0"/>
              </a:moveTo>
              <a:lnTo>
                <a:pt x="1273041" y="2244055"/>
              </a:lnTo>
              <a:lnTo>
                <a:pt x="0" y="2244055"/>
              </a:lnTo>
              <a:lnTo>
                <a:pt x="0" y="2340191"/>
              </a:lnTo>
            </a:path>
          </a:pathLst>
        </a:custGeom>
        <a:noFill/>
        <a:ln w="9525" cap="flat" cmpd="sng" algn="ctr">
          <a:solidFill>
            <a:schemeClr val="dk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5D5FD8C-394A-40AA-B9A8-72CC7589B9C6}">
      <dsp:nvSpPr>
        <dsp:cNvPr id="0" name=""/>
        <dsp:cNvSpPr/>
      </dsp:nvSpPr>
      <dsp:spPr>
        <a:xfrm>
          <a:off x="3324685" y="0"/>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Technische Projektleitung</a:t>
          </a:r>
        </a:p>
        <a:p>
          <a:pPr marL="0" lvl="0" indent="0" algn="ctr" defTabSz="266700">
            <a:lnSpc>
              <a:spcPct val="90000"/>
            </a:lnSpc>
            <a:spcBef>
              <a:spcPct val="0"/>
            </a:spcBef>
            <a:spcAft>
              <a:spcPct val="35000"/>
            </a:spcAft>
            <a:buNone/>
          </a:pPr>
          <a:r>
            <a:rPr lang="de-DE" sz="600" kern="1200"/>
            <a:t>Fr. Wolff</a:t>
          </a:r>
        </a:p>
        <a:p>
          <a:pPr marL="0" lvl="0" indent="0" algn="ctr" defTabSz="266700">
            <a:lnSpc>
              <a:spcPct val="90000"/>
            </a:lnSpc>
            <a:spcBef>
              <a:spcPct val="0"/>
            </a:spcBef>
            <a:spcAft>
              <a:spcPct val="35000"/>
            </a:spcAft>
            <a:buNone/>
          </a:pPr>
          <a:r>
            <a:rPr lang="de-DE" sz="600" kern="1200"/>
            <a:t>DB InfraGO AG - GB Pbf</a:t>
          </a:r>
        </a:p>
      </dsp:txBody>
      <dsp:txXfrm>
        <a:off x="3324685" y="0"/>
        <a:ext cx="915580" cy="457790"/>
      </dsp:txXfrm>
    </dsp:sp>
    <dsp:sp modelId="{FFA6E62F-6795-4AA1-80A9-339E77603532}">
      <dsp:nvSpPr>
        <dsp:cNvPr id="0" name=""/>
        <dsp:cNvSpPr/>
      </dsp:nvSpPr>
      <dsp:spPr>
        <a:xfrm>
          <a:off x="2051643" y="2797981"/>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Vermessung</a:t>
          </a:r>
          <a:br>
            <a:rPr lang="de-DE" sz="600" kern="1200"/>
          </a:br>
          <a:r>
            <a:rPr lang="de-DE" sz="600" kern="1200"/>
            <a:t>Hr. Häßner</a:t>
          </a:r>
        </a:p>
        <a:p>
          <a:pPr marL="0" lvl="0" indent="0" algn="ctr" defTabSz="266700">
            <a:lnSpc>
              <a:spcPct val="90000"/>
            </a:lnSpc>
            <a:spcBef>
              <a:spcPct val="0"/>
            </a:spcBef>
            <a:spcAft>
              <a:spcPct val="35000"/>
            </a:spcAft>
            <a:buNone/>
          </a:pPr>
          <a:r>
            <a:rPr lang="de-DE" sz="600" kern="1200"/>
            <a:t>DB E&amp;C GmbH</a:t>
          </a:r>
          <a:br>
            <a:rPr lang="de-DE" sz="600" kern="1200"/>
          </a:br>
          <a:endParaRPr lang="de-DE" sz="600" kern="1200"/>
        </a:p>
      </dsp:txBody>
      <dsp:txXfrm>
        <a:off x="2051643" y="2797981"/>
        <a:ext cx="915580" cy="457790"/>
      </dsp:txXfrm>
    </dsp:sp>
    <dsp:sp modelId="{379B2395-F257-4740-9277-AC8D712B9C45}">
      <dsp:nvSpPr>
        <dsp:cNvPr id="0" name=""/>
        <dsp:cNvSpPr/>
      </dsp:nvSpPr>
      <dsp:spPr>
        <a:xfrm>
          <a:off x="2070953" y="979619"/>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Projektleitung technische Ausrüstung - LST</a:t>
          </a:r>
        </a:p>
        <a:p>
          <a:pPr marL="0" lvl="0" indent="0" algn="ctr" defTabSz="266700">
            <a:lnSpc>
              <a:spcPct val="90000"/>
            </a:lnSpc>
            <a:spcBef>
              <a:spcPct val="0"/>
            </a:spcBef>
            <a:spcAft>
              <a:spcPct val="35000"/>
            </a:spcAft>
            <a:buNone/>
          </a:pPr>
          <a:r>
            <a:rPr lang="de-DE" sz="600" kern="1200"/>
            <a:t>Hr. Wagner</a:t>
          </a:r>
        </a:p>
        <a:p>
          <a:pPr marL="0" lvl="0" indent="0" algn="ctr" defTabSz="266700">
            <a:lnSpc>
              <a:spcPct val="90000"/>
            </a:lnSpc>
            <a:spcBef>
              <a:spcPct val="0"/>
            </a:spcBef>
            <a:spcAft>
              <a:spcPct val="35000"/>
            </a:spcAft>
            <a:buNone/>
          </a:pPr>
          <a:r>
            <a:rPr lang="de-DE" sz="600" kern="1200"/>
            <a:t>SWECO GmbH</a:t>
          </a:r>
        </a:p>
      </dsp:txBody>
      <dsp:txXfrm>
        <a:off x="2070953" y="979619"/>
        <a:ext cx="915580" cy="457790"/>
      </dsp:txXfrm>
    </dsp:sp>
    <dsp:sp modelId="{51AE7671-B7EE-47F6-AF0D-51412EDDE5EB}">
      <dsp:nvSpPr>
        <dsp:cNvPr id="0" name=""/>
        <dsp:cNvSpPr/>
      </dsp:nvSpPr>
      <dsp:spPr>
        <a:xfrm>
          <a:off x="1042371" y="990991"/>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BIM-Koordinator/ Bearbeiter</a:t>
          </a:r>
        </a:p>
        <a:p>
          <a:pPr marL="0" lvl="0" indent="0" algn="ctr" defTabSz="266700">
            <a:lnSpc>
              <a:spcPct val="90000"/>
            </a:lnSpc>
            <a:spcBef>
              <a:spcPct val="0"/>
            </a:spcBef>
            <a:spcAft>
              <a:spcPct val="35000"/>
            </a:spcAft>
            <a:buNone/>
          </a:pPr>
          <a:r>
            <a:rPr lang="de-DE" sz="600" kern="1200"/>
            <a:t>Name</a:t>
          </a:r>
        </a:p>
        <a:p>
          <a:pPr marL="0" lvl="0" indent="0" algn="ctr" defTabSz="266700">
            <a:lnSpc>
              <a:spcPct val="90000"/>
            </a:lnSpc>
            <a:spcBef>
              <a:spcPct val="0"/>
            </a:spcBef>
            <a:spcAft>
              <a:spcPct val="35000"/>
            </a:spcAft>
            <a:buNone/>
          </a:pPr>
          <a:r>
            <a:rPr lang="de-DE" sz="600" kern="1200"/>
            <a:t>Firma</a:t>
          </a:r>
        </a:p>
      </dsp:txBody>
      <dsp:txXfrm>
        <a:off x="1042371" y="990991"/>
        <a:ext cx="915580" cy="457790"/>
      </dsp:txXfrm>
    </dsp:sp>
    <dsp:sp modelId="{1BD0A8D1-6346-4F54-80C7-79AB8C8F2D25}">
      <dsp:nvSpPr>
        <dsp:cNvPr id="0" name=""/>
        <dsp:cNvSpPr/>
      </dsp:nvSpPr>
      <dsp:spPr>
        <a:xfrm>
          <a:off x="2043943" y="1764625"/>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Projektleitung technische Ausrüstung - OLA</a:t>
          </a:r>
        </a:p>
        <a:p>
          <a:pPr marL="0" lvl="0" indent="0" algn="ctr" defTabSz="266700">
            <a:lnSpc>
              <a:spcPct val="90000"/>
            </a:lnSpc>
            <a:spcBef>
              <a:spcPct val="0"/>
            </a:spcBef>
            <a:spcAft>
              <a:spcPct val="35000"/>
            </a:spcAft>
            <a:buNone/>
          </a:pPr>
          <a:r>
            <a:rPr lang="de-DE" sz="600" kern="1200"/>
            <a:t>Hr. Koch</a:t>
          </a:r>
        </a:p>
        <a:p>
          <a:pPr marL="0" lvl="0" indent="0" algn="ctr" defTabSz="266700">
            <a:lnSpc>
              <a:spcPct val="90000"/>
            </a:lnSpc>
            <a:spcBef>
              <a:spcPct val="0"/>
            </a:spcBef>
            <a:spcAft>
              <a:spcPct val="35000"/>
            </a:spcAft>
            <a:buNone/>
          </a:pPr>
          <a:r>
            <a:rPr lang="de-DE" sz="600" kern="1200"/>
            <a:t>WSP GmbH</a:t>
          </a:r>
        </a:p>
      </dsp:txBody>
      <dsp:txXfrm>
        <a:off x="2043943" y="1764625"/>
        <a:ext cx="915580" cy="457790"/>
      </dsp:txXfrm>
    </dsp:sp>
    <dsp:sp modelId="{3D62ED2B-44E0-4020-A5C3-516339545D65}">
      <dsp:nvSpPr>
        <dsp:cNvPr id="0" name=""/>
        <dsp:cNvSpPr/>
      </dsp:nvSpPr>
      <dsp:spPr>
        <a:xfrm>
          <a:off x="988983" y="1775012"/>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BIM-Koordinator/ Bearbeiter</a:t>
          </a:r>
        </a:p>
        <a:p>
          <a:pPr marL="0" lvl="0" indent="0" algn="ctr" defTabSz="266700">
            <a:lnSpc>
              <a:spcPct val="90000"/>
            </a:lnSpc>
            <a:spcBef>
              <a:spcPct val="0"/>
            </a:spcBef>
            <a:spcAft>
              <a:spcPct val="35000"/>
            </a:spcAft>
            <a:buNone/>
          </a:pPr>
          <a:r>
            <a:rPr lang="de-DE" sz="600" kern="1200"/>
            <a:t>Name</a:t>
          </a:r>
        </a:p>
        <a:p>
          <a:pPr marL="0" lvl="0" indent="0" algn="ctr" defTabSz="266700">
            <a:lnSpc>
              <a:spcPct val="90000"/>
            </a:lnSpc>
            <a:spcBef>
              <a:spcPct val="0"/>
            </a:spcBef>
            <a:spcAft>
              <a:spcPct val="35000"/>
            </a:spcAft>
            <a:buNone/>
          </a:pPr>
          <a:r>
            <a:rPr lang="de-DE" sz="600" kern="1200"/>
            <a:t>Firma</a:t>
          </a:r>
        </a:p>
      </dsp:txBody>
      <dsp:txXfrm>
        <a:off x="988983" y="1775012"/>
        <a:ext cx="915580" cy="457790"/>
      </dsp:txXfrm>
    </dsp:sp>
    <dsp:sp modelId="{07937EDB-3CA0-4AC7-9A22-6A81EAC2BA76}">
      <dsp:nvSpPr>
        <dsp:cNvPr id="0" name=""/>
        <dsp:cNvSpPr/>
      </dsp:nvSpPr>
      <dsp:spPr>
        <a:xfrm>
          <a:off x="2077023" y="225771"/>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Projektleitung technische Ausrüstung - 50 Hz</a:t>
          </a:r>
        </a:p>
        <a:p>
          <a:pPr marL="0" lvl="0" indent="0" algn="ctr" defTabSz="266700">
            <a:lnSpc>
              <a:spcPct val="90000"/>
            </a:lnSpc>
            <a:spcBef>
              <a:spcPct val="0"/>
            </a:spcBef>
            <a:spcAft>
              <a:spcPct val="35000"/>
            </a:spcAft>
            <a:buNone/>
          </a:pPr>
          <a:r>
            <a:rPr lang="de-DE" sz="600" kern="1200"/>
            <a:t>Fr. Felkel</a:t>
          </a:r>
        </a:p>
        <a:p>
          <a:pPr marL="0" lvl="0" indent="0" algn="ctr" defTabSz="266700">
            <a:lnSpc>
              <a:spcPct val="90000"/>
            </a:lnSpc>
            <a:spcBef>
              <a:spcPct val="0"/>
            </a:spcBef>
            <a:spcAft>
              <a:spcPct val="35000"/>
            </a:spcAft>
            <a:buNone/>
          </a:pPr>
          <a:r>
            <a:rPr lang="de-DE" sz="600" kern="1200"/>
            <a:t>TARCOS GmbH</a:t>
          </a:r>
        </a:p>
      </dsp:txBody>
      <dsp:txXfrm>
        <a:off x="2077023" y="225771"/>
        <a:ext cx="915580" cy="457790"/>
      </dsp:txXfrm>
    </dsp:sp>
    <dsp:sp modelId="{4A9F2224-4D4F-4BCD-8C82-26035EE629BC}">
      <dsp:nvSpPr>
        <dsp:cNvPr id="0" name=""/>
        <dsp:cNvSpPr/>
      </dsp:nvSpPr>
      <dsp:spPr>
        <a:xfrm>
          <a:off x="981466" y="217078"/>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BIM-Koordinator/ Bearbeiter</a:t>
          </a:r>
        </a:p>
        <a:p>
          <a:pPr marL="0" lvl="0" indent="0" algn="ctr" defTabSz="266700">
            <a:lnSpc>
              <a:spcPct val="90000"/>
            </a:lnSpc>
            <a:spcBef>
              <a:spcPct val="0"/>
            </a:spcBef>
            <a:spcAft>
              <a:spcPct val="35000"/>
            </a:spcAft>
            <a:buNone/>
          </a:pPr>
          <a:r>
            <a:rPr lang="de-DE" sz="600" kern="1200"/>
            <a:t>Name</a:t>
          </a:r>
        </a:p>
        <a:p>
          <a:pPr marL="0" lvl="0" indent="0" algn="ctr" defTabSz="266700">
            <a:lnSpc>
              <a:spcPct val="90000"/>
            </a:lnSpc>
            <a:spcBef>
              <a:spcPct val="0"/>
            </a:spcBef>
            <a:spcAft>
              <a:spcPct val="35000"/>
            </a:spcAft>
            <a:buNone/>
          </a:pPr>
          <a:r>
            <a:rPr lang="de-DE" sz="600" kern="1200"/>
            <a:t>Firma Name</a:t>
          </a:r>
        </a:p>
      </dsp:txBody>
      <dsp:txXfrm>
        <a:off x="981466" y="217078"/>
        <a:ext cx="915580" cy="457790"/>
      </dsp:txXfrm>
    </dsp:sp>
    <dsp:sp modelId="{AE2AC381-3787-413C-9E66-5B4A44B0E842}">
      <dsp:nvSpPr>
        <dsp:cNvPr id="0" name=""/>
        <dsp:cNvSpPr/>
      </dsp:nvSpPr>
      <dsp:spPr>
        <a:xfrm>
          <a:off x="3329830" y="2821402"/>
          <a:ext cx="897543"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Baugrund</a:t>
          </a:r>
          <a:br>
            <a:rPr lang="de-DE" sz="600" kern="1200"/>
          </a:br>
          <a:r>
            <a:rPr lang="de-DE" sz="600" kern="1200"/>
            <a:t>Hr. Rudolph</a:t>
          </a:r>
        </a:p>
        <a:p>
          <a:pPr marL="0" lvl="0" indent="0" algn="ctr" defTabSz="266700">
            <a:lnSpc>
              <a:spcPct val="90000"/>
            </a:lnSpc>
            <a:spcBef>
              <a:spcPct val="0"/>
            </a:spcBef>
            <a:spcAft>
              <a:spcPct val="35000"/>
            </a:spcAft>
            <a:buNone/>
          </a:pPr>
          <a:r>
            <a:rPr lang="de-DE" sz="600" kern="1200"/>
            <a:t>DB InfraGO AG - GB Pbf</a:t>
          </a:r>
        </a:p>
      </dsp:txBody>
      <dsp:txXfrm>
        <a:off x="3329830" y="2821402"/>
        <a:ext cx="897543" cy="457790"/>
      </dsp:txXfrm>
    </dsp:sp>
    <dsp:sp modelId="{85333C7E-A0A4-4445-BEE7-3C7F436E8B28}">
      <dsp:nvSpPr>
        <dsp:cNvPr id="0" name=""/>
        <dsp:cNvSpPr/>
      </dsp:nvSpPr>
      <dsp:spPr>
        <a:xfrm>
          <a:off x="4482180" y="2846264"/>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Schall</a:t>
          </a:r>
        </a:p>
        <a:p>
          <a:pPr marL="0" lvl="0" indent="0" algn="ctr" defTabSz="266700">
            <a:lnSpc>
              <a:spcPct val="90000"/>
            </a:lnSpc>
            <a:spcBef>
              <a:spcPct val="0"/>
            </a:spcBef>
            <a:spcAft>
              <a:spcPct val="35000"/>
            </a:spcAft>
            <a:buNone/>
          </a:pPr>
          <a:r>
            <a:rPr lang="de-DE" sz="600" kern="1200"/>
            <a:t>Hr. Müller</a:t>
          </a:r>
        </a:p>
        <a:p>
          <a:pPr marL="0" lvl="0" indent="0" algn="ctr" defTabSz="266700">
            <a:lnSpc>
              <a:spcPct val="90000"/>
            </a:lnSpc>
            <a:spcBef>
              <a:spcPct val="0"/>
            </a:spcBef>
            <a:spcAft>
              <a:spcPct val="35000"/>
            </a:spcAft>
            <a:buNone/>
          </a:pPr>
          <a:r>
            <a:rPr lang="de-DE" sz="600" kern="1200"/>
            <a:t>Möhler + Partner</a:t>
          </a:r>
        </a:p>
        <a:p>
          <a:pPr marL="0" lvl="0" indent="0" algn="ctr" defTabSz="266700">
            <a:lnSpc>
              <a:spcPct val="90000"/>
            </a:lnSpc>
            <a:spcBef>
              <a:spcPct val="0"/>
            </a:spcBef>
            <a:spcAft>
              <a:spcPct val="35000"/>
            </a:spcAft>
            <a:buNone/>
          </a:pPr>
          <a:r>
            <a:rPr lang="de-DE" sz="600" kern="1200"/>
            <a:t>Ingenieure AG</a:t>
          </a:r>
        </a:p>
      </dsp:txBody>
      <dsp:txXfrm>
        <a:off x="4482180" y="2846264"/>
        <a:ext cx="915580" cy="457790"/>
      </dsp:txXfrm>
    </dsp:sp>
    <dsp:sp modelId="{25D711A3-050F-4682-9CD7-9860B49265DE}">
      <dsp:nvSpPr>
        <dsp:cNvPr id="0" name=""/>
        <dsp:cNvSpPr/>
      </dsp:nvSpPr>
      <dsp:spPr>
        <a:xfrm>
          <a:off x="5650727" y="2880946"/>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Umwelt</a:t>
          </a:r>
          <a:br>
            <a:rPr lang="de-DE" sz="600" kern="1200"/>
          </a:br>
          <a:r>
            <a:rPr lang="de-DE" sz="600" kern="1200"/>
            <a:t>Fr. Teuchtler</a:t>
          </a:r>
        </a:p>
        <a:p>
          <a:pPr marL="0" lvl="0" indent="0" algn="ctr" defTabSz="266700">
            <a:lnSpc>
              <a:spcPct val="90000"/>
            </a:lnSpc>
            <a:spcBef>
              <a:spcPct val="0"/>
            </a:spcBef>
            <a:spcAft>
              <a:spcPct val="35000"/>
            </a:spcAft>
            <a:buNone/>
          </a:pPr>
          <a:r>
            <a:rPr lang="de-DE" sz="600" kern="1200"/>
            <a:t>IB Schönhofen GmbH</a:t>
          </a:r>
        </a:p>
      </dsp:txBody>
      <dsp:txXfrm>
        <a:off x="5650727" y="2880946"/>
        <a:ext cx="915580" cy="457790"/>
      </dsp:txXfrm>
    </dsp:sp>
    <dsp:sp modelId="{9D94F7AF-1DB6-4859-94B4-382F77B3ADBC}">
      <dsp:nvSpPr>
        <dsp:cNvPr id="0" name=""/>
        <dsp:cNvSpPr/>
      </dsp:nvSpPr>
      <dsp:spPr>
        <a:xfrm>
          <a:off x="3825837" y="1202637"/>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Projektleitung Planung</a:t>
          </a:r>
        </a:p>
        <a:p>
          <a:pPr marL="0" lvl="0" indent="0" algn="ctr" defTabSz="266700">
            <a:lnSpc>
              <a:spcPct val="90000"/>
            </a:lnSpc>
            <a:spcBef>
              <a:spcPct val="0"/>
            </a:spcBef>
            <a:spcAft>
              <a:spcPct val="35000"/>
            </a:spcAft>
            <a:buNone/>
          </a:pPr>
          <a:r>
            <a:rPr lang="de-DE" sz="600" kern="1200"/>
            <a:t>Hr. Nier</a:t>
          </a:r>
        </a:p>
        <a:p>
          <a:pPr marL="0" lvl="0" indent="0" algn="ctr" defTabSz="266700">
            <a:lnSpc>
              <a:spcPct val="90000"/>
            </a:lnSpc>
            <a:spcBef>
              <a:spcPct val="0"/>
            </a:spcBef>
            <a:spcAft>
              <a:spcPct val="35000"/>
            </a:spcAft>
            <a:buNone/>
          </a:pPr>
          <a:r>
            <a:rPr lang="de-DE" sz="600" kern="1200"/>
            <a:t>IB Schönhofen GmbH</a:t>
          </a:r>
        </a:p>
      </dsp:txBody>
      <dsp:txXfrm>
        <a:off x="3825837" y="1202637"/>
        <a:ext cx="915580" cy="457790"/>
      </dsp:txXfrm>
    </dsp:sp>
    <dsp:sp modelId="{52E40799-6428-4D9D-8B8E-21AA20E86581}">
      <dsp:nvSpPr>
        <dsp:cNvPr id="0" name=""/>
        <dsp:cNvSpPr/>
      </dsp:nvSpPr>
      <dsp:spPr>
        <a:xfrm>
          <a:off x="4916724" y="1187644"/>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BIM-Koordinatorin</a:t>
          </a:r>
        </a:p>
        <a:p>
          <a:pPr marL="0" lvl="0" indent="0" algn="ctr" defTabSz="266700">
            <a:lnSpc>
              <a:spcPct val="90000"/>
            </a:lnSpc>
            <a:spcBef>
              <a:spcPct val="0"/>
            </a:spcBef>
            <a:spcAft>
              <a:spcPct val="35000"/>
            </a:spcAft>
            <a:buNone/>
          </a:pPr>
          <a:r>
            <a:rPr lang="de-DE" sz="600" kern="1200"/>
            <a:t>Fr. Alarcón</a:t>
          </a:r>
        </a:p>
        <a:p>
          <a:pPr marL="0" lvl="0" indent="0" algn="ctr" defTabSz="266700">
            <a:lnSpc>
              <a:spcPct val="90000"/>
            </a:lnSpc>
            <a:spcBef>
              <a:spcPct val="0"/>
            </a:spcBef>
            <a:spcAft>
              <a:spcPct val="35000"/>
            </a:spcAft>
            <a:buNone/>
          </a:pPr>
          <a:r>
            <a:rPr lang="de-DE" sz="600" kern="1200"/>
            <a:t>IB Schönhofen GmbH</a:t>
          </a:r>
        </a:p>
      </dsp:txBody>
      <dsp:txXfrm>
        <a:off x="4916724" y="1187644"/>
        <a:ext cx="915580" cy="457790"/>
      </dsp:txXfrm>
    </dsp:sp>
    <dsp:sp modelId="{BE3954E4-D9BC-4AE9-A9DD-91BA37838218}">
      <dsp:nvSpPr>
        <dsp:cNvPr id="0" name=""/>
        <dsp:cNvSpPr/>
      </dsp:nvSpPr>
      <dsp:spPr>
        <a:xfrm>
          <a:off x="4922694" y="1840288"/>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interne Qualitätssicherung</a:t>
          </a:r>
        </a:p>
        <a:p>
          <a:pPr marL="0" lvl="0" indent="0" algn="ctr" defTabSz="266700">
            <a:lnSpc>
              <a:spcPct val="90000"/>
            </a:lnSpc>
            <a:spcBef>
              <a:spcPct val="0"/>
            </a:spcBef>
            <a:spcAft>
              <a:spcPct val="35000"/>
            </a:spcAft>
            <a:buNone/>
          </a:pPr>
          <a:r>
            <a:rPr lang="de-DE" sz="600" kern="1200"/>
            <a:t>Hr. Schedukat</a:t>
          </a:r>
        </a:p>
        <a:p>
          <a:pPr marL="0" lvl="0" indent="0" algn="ctr" defTabSz="266700">
            <a:lnSpc>
              <a:spcPct val="90000"/>
            </a:lnSpc>
            <a:spcBef>
              <a:spcPct val="0"/>
            </a:spcBef>
            <a:spcAft>
              <a:spcPct val="35000"/>
            </a:spcAft>
            <a:buNone/>
          </a:pPr>
          <a:r>
            <a:rPr lang="de-DE" sz="600" kern="1200"/>
            <a:t>IB Schönhofen GmbH</a:t>
          </a:r>
        </a:p>
      </dsp:txBody>
      <dsp:txXfrm>
        <a:off x="4922694" y="1840288"/>
        <a:ext cx="915580" cy="457790"/>
      </dsp:txXfrm>
    </dsp:sp>
    <dsp:sp modelId="{F72D88D4-C894-44D5-BAD5-1543449A1810}">
      <dsp:nvSpPr>
        <dsp:cNvPr id="0" name=""/>
        <dsp:cNvSpPr/>
      </dsp:nvSpPr>
      <dsp:spPr>
        <a:xfrm>
          <a:off x="4612678" y="0"/>
          <a:ext cx="915580" cy="457790"/>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810" tIns="3810" rIns="3810" bIns="3810" numCol="1" spcCol="1270" anchor="ctr" anchorCtr="0">
          <a:noAutofit/>
        </a:bodyPr>
        <a:lstStyle/>
        <a:p>
          <a:pPr marL="0" lvl="0" indent="0" algn="ctr" defTabSz="266700">
            <a:lnSpc>
              <a:spcPct val="90000"/>
            </a:lnSpc>
            <a:spcBef>
              <a:spcPct val="0"/>
            </a:spcBef>
            <a:spcAft>
              <a:spcPct val="35000"/>
            </a:spcAft>
            <a:buNone/>
          </a:pPr>
          <a:r>
            <a:rPr lang="de-DE" sz="600" kern="1200"/>
            <a:t>BIM-Berater</a:t>
          </a:r>
          <a:br>
            <a:rPr lang="de-DE" sz="600" kern="1200"/>
          </a:br>
          <a:r>
            <a:rPr lang="de-DE" sz="600" kern="1200"/>
            <a:t>Hr. Serrano</a:t>
          </a:r>
        </a:p>
        <a:p>
          <a:pPr marL="0" lvl="0" indent="0" algn="ctr" defTabSz="266700">
            <a:lnSpc>
              <a:spcPct val="90000"/>
            </a:lnSpc>
            <a:spcBef>
              <a:spcPct val="0"/>
            </a:spcBef>
            <a:spcAft>
              <a:spcPct val="35000"/>
            </a:spcAft>
            <a:buNone/>
          </a:pPr>
          <a:r>
            <a:rPr lang="de-DE" sz="600" kern="1200"/>
            <a:t>DB InfraGO AG - GB Pbf</a:t>
          </a:r>
        </a:p>
      </dsp:txBody>
      <dsp:txXfrm>
        <a:off x="4612678" y="0"/>
        <a:ext cx="915580" cy="45779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DE13CE0-F9EE-4BB2-8DC1-3636A67D9622}">
      <dsp:nvSpPr>
        <dsp:cNvPr id="0" name=""/>
        <dsp:cNvSpPr/>
      </dsp:nvSpPr>
      <dsp:spPr>
        <a:xfrm>
          <a:off x="2614" y="1297720"/>
          <a:ext cx="1143215" cy="9672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de-DE" sz="1000" kern="1200"/>
            <a:t>Grundlagenmodell</a:t>
          </a:r>
        </a:p>
        <a:p>
          <a:pPr marL="57150" lvl="1" indent="-57150" algn="l" defTabSz="355600">
            <a:lnSpc>
              <a:spcPct val="90000"/>
            </a:lnSpc>
            <a:spcBef>
              <a:spcPct val="0"/>
            </a:spcBef>
            <a:spcAft>
              <a:spcPct val="15000"/>
            </a:spcAft>
            <a:buChar char="•"/>
          </a:pPr>
          <a:r>
            <a:rPr lang="de-DE" sz="800" kern="1200"/>
            <a:t>Fachmodell Vermessung &amp; Punktwolke </a:t>
          </a:r>
        </a:p>
        <a:p>
          <a:pPr marL="57150" lvl="1" indent="-57150" algn="l" defTabSz="355600">
            <a:lnSpc>
              <a:spcPct val="90000"/>
            </a:lnSpc>
            <a:spcBef>
              <a:spcPct val="0"/>
            </a:spcBef>
            <a:spcAft>
              <a:spcPct val="15000"/>
            </a:spcAft>
            <a:buChar char="•"/>
          </a:pPr>
          <a:r>
            <a:rPr lang="de-DE" sz="800" kern="1200"/>
            <a:t>IVL &amp; Kataster</a:t>
          </a:r>
        </a:p>
        <a:p>
          <a:pPr marL="57150" lvl="1" indent="-57150" algn="l" defTabSz="355600">
            <a:lnSpc>
              <a:spcPct val="90000"/>
            </a:lnSpc>
            <a:spcBef>
              <a:spcPct val="0"/>
            </a:spcBef>
            <a:spcAft>
              <a:spcPct val="15000"/>
            </a:spcAft>
            <a:buChar char="•"/>
          </a:pPr>
          <a:endParaRPr lang="de-DE" sz="800" kern="1200"/>
        </a:p>
      </dsp:txBody>
      <dsp:txXfrm>
        <a:off x="30944" y="1326050"/>
        <a:ext cx="1086555" cy="910607"/>
      </dsp:txXfrm>
    </dsp:sp>
    <dsp:sp modelId="{596FD40E-D317-4EE7-B2B5-A8AE85244A62}">
      <dsp:nvSpPr>
        <dsp:cNvPr id="0" name=""/>
        <dsp:cNvSpPr/>
      </dsp:nvSpPr>
      <dsp:spPr>
        <a:xfrm>
          <a:off x="1444935" y="1639595"/>
          <a:ext cx="634102" cy="28351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e-DE" sz="800" kern="1200"/>
        </a:p>
      </dsp:txBody>
      <dsp:txXfrm>
        <a:off x="1444935" y="1696298"/>
        <a:ext cx="549047" cy="170111"/>
      </dsp:txXfrm>
    </dsp:sp>
    <dsp:sp modelId="{7F1D5A6F-6B3B-45E9-9F1C-92B0D909A534}">
      <dsp:nvSpPr>
        <dsp:cNvPr id="0" name=""/>
        <dsp:cNvSpPr/>
      </dsp:nvSpPr>
      <dsp:spPr>
        <a:xfrm>
          <a:off x="2342250" y="1297720"/>
          <a:ext cx="1143215" cy="9672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de-DE" sz="1000" kern="1200"/>
            <a:t>Fachmodell Verkehrsanlage</a:t>
          </a:r>
        </a:p>
        <a:p>
          <a:pPr marL="57150" lvl="1" indent="-57150" algn="l" defTabSz="355600">
            <a:lnSpc>
              <a:spcPct val="90000"/>
            </a:lnSpc>
            <a:spcBef>
              <a:spcPct val="0"/>
            </a:spcBef>
            <a:spcAft>
              <a:spcPct val="15000"/>
            </a:spcAft>
            <a:buChar char="•"/>
          </a:pPr>
          <a:endParaRPr lang="de-DE" sz="800" kern="1200"/>
        </a:p>
      </dsp:txBody>
      <dsp:txXfrm>
        <a:off x="2370580" y="1326050"/>
        <a:ext cx="1086555" cy="910607"/>
      </dsp:txXfrm>
    </dsp:sp>
    <dsp:sp modelId="{D764C9E2-B54B-48EA-B4E2-3CA3F38E19FC}">
      <dsp:nvSpPr>
        <dsp:cNvPr id="0" name=""/>
        <dsp:cNvSpPr/>
      </dsp:nvSpPr>
      <dsp:spPr>
        <a:xfrm>
          <a:off x="3815783" y="1639595"/>
          <a:ext cx="700272" cy="28351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e-DE" sz="800" kern="1200"/>
        </a:p>
      </dsp:txBody>
      <dsp:txXfrm>
        <a:off x="3815783" y="1696298"/>
        <a:ext cx="615217" cy="170111"/>
      </dsp:txXfrm>
    </dsp:sp>
    <dsp:sp modelId="{05354056-3DB5-4534-B312-C0F107A660F5}">
      <dsp:nvSpPr>
        <dsp:cNvPr id="0" name=""/>
        <dsp:cNvSpPr/>
      </dsp:nvSpPr>
      <dsp:spPr>
        <a:xfrm>
          <a:off x="4806734" y="1297720"/>
          <a:ext cx="1143215" cy="967267"/>
        </a:xfrm>
        <a:prstGeom prst="roundRect">
          <a:avLst>
            <a:gd name="adj" fmla="val 10000"/>
          </a:avLst>
        </a:prstGeom>
        <a:solidFill>
          <a:schemeClr val="accent3"/>
        </a:solidFill>
        <a:ln w="25400" cap="flat" cmpd="sng" algn="ctr">
          <a:solidFill>
            <a:schemeClr val="accent3">
              <a:shade val="15000"/>
            </a:schemeClr>
          </a:solidFill>
          <a:prstDash val="solid"/>
        </a:ln>
        <a:effectLst/>
      </dsp:spPr>
      <dsp:style>
        <a:lnRef idx="2">
          <a:schemeClr val="accent3">
            <a:shade val="15000"/>
          </a:schemeClr>
        </a:lnRef>
        <a:fillRef idx="1">
          <a:schemeClr val="accent3"/>
        </a:fillRef>
        <a:effectRef idx="0">
          <a:schemeClr val="accent3"/>
        </a:effectRef>
        <a:fontRef idx="minor">
          <a:schemeClr val="lt1"/>
        </a:fontRef>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de-DE" sz="1000" kern="1200">
              <a:solidFill>
                <a:sysClr val="windowText" lastClr="000000"/>
              </a:solidFill>
            </a:rPr>
            <a:t>Gesamtmodell</a:t>
          </a:r>
        </a:p>
        <a:p>
          <a:pPr marL="57150" lvl="1" indent="-57150" algn="l" defTabSz="355600">
            <a:lnSpc>
              <a:spcPct val="90000"/>
            </a:lnSpc>
            <a:spcBef>
              <a:spcPct val="0"/>
            </a:spcBef>
            <a:spcAft>
              <a:spcPct val="15000"/>
            </a:spcAft>
            <a:buChar char="•"/>
          </a:pPr>
          <a:r>
            <a:rPr lang="de-DE" sz="800" kern="1200">
              <a:solidFill>
                <a:sysClr val="windowText" lastClr="000000"/>
              </a:solidFill>
            </a:rPr>
            <a:t>Besprechungen am Koordinationsmodell (Arbeitsstand)</a:t>
          </a:r>
        </a:p>
        <a:p>
          <a:pPr marL="57150" lvl="1" indent="-57150" algn="l" defTabSz="355600">
            <a:lnSpc>
              <a:spcPct val="90000"/>
            </a:lnSpc>
            <a:spcBef>
              <a:spcPct val="0"/>
            </a:spcBef>
            <a:spcAft>
              <a:spcPct val="15000"/>
            </a:spcAft>
            <a:buChar char="•"/>
          </a:pPr>
          <a:r>
            <a:rPr lang="de-DE" sz="800" kern="1200">
              <a:solidFill>
                <a:sysClr val="windowText" lastClr="000000"/>
              </a:solidFill>
            </a:rPr>
            <a:t>Visualisierung</a:t>
          </a:r>
        </a:p>
        <a:p>
          <a:pPr marL="57150" lvl="1" indent="-57150" algn="l" defTabSz="355600">
            <a:lnSpc>
              <a:spcPct val="90000"/>
            </a:lnSpc>
            <a:spcBef>
              <a:spcPct val="0"/>
            </a:spcBef>
            <a:spcAft>
              <a:spcPct val="15000"/>
            </a:spcAft>
            <a:buChar char="•"/>
          </a:pPr>
          <a:endParaRPr lang="de-DE" sz="800" kern="1200">
            <a:solidFill>
              <a:sysClr val="windowText" lastClr="000000"/>
            </a:solidFill>
          </a:endParaRPr>
        </a:p>
      </dsp:txBody>
      <dsp:txXfrm>
        <a:off x="4835064" y="1326050"/>
        <a:ext cx="1086555" cy="910607"/>
      </dsp:txXfrm>
    </dsp:sp>
    <dsp:sp modelId="{8A27C356-9B88-4A34-A3C3-7DBB82466ED5}">
      <dsp:nvSpPr>
        <dsp:cNvPr id="0" name=""/>
        <dsp:cNvSpPr/>
      </dsp:nvSpPr>
      <dsp:spPr>
        <a:xfrm rot="5307976">
          <a:off x="2797820" y="999003"/>
          <a:ext cx="253759" cy="283517"/>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de-DE" sz="800" kern="1200"/>
        </a:p>
      </dsp:txBody>
      <dsp:txXfrm rot="10800000">
        <a:off x="2834865" y="1017656"/>
        <a:ext cx="177631" cy="170111"/>
      </dsp:txXfrm>
    </dsp:sp>
    <dsp:sp modelId="{B2C6A100-008E-46ED-9AE6-3B175DC732B6}">
      <dsp:nvSpPr>
        <dsp:cNvPr id="0" name=""/>
        <dsp:cNvSpPr/>
      </dsp:nvSpPr>
      <dsp:spPr>
        <a:xfrm>
          <a:off x="2340819" y="0"/>
          <a:ext cx="1143215" cy="967267"/>
        </a:xfrm>
        <a:prstGeom prst="roundRect">
          <a:avLst>
            <a:gd name="adj" fmla="val 10000"/>
          </a:avLst>
        </a:prstGeom>
        <a:solidFill>
          <a:schemeClr val="accent6"/>
        </a:solidFill>
        <a:ln w="25400" cap="flat" cmpd="sng" algn="ctr">
          <a:solidFill>
            <a:schemeClr val="accent6">
              <a:shade val="15000"/>
            </a:schemeClr>
          </a:solidFill>
          <a:prstDash val="solid"/>
        </a:ln>
        <a:effectLst/>
      </dsp:spPr>
      <dsp:style>
        <a:lnRef idx="2">
          <a:schemeClr val="accent6">
            <a:shade val="15000"/>
          </a:schemeClr>
        </a:lnRef>
        <a:fillRef idx="1">
          <a:schemeClr val="accent6"/>
        </a:fillRef>
        <a:effectRef idx="0">
          <a:schemeClr val="accent6"/>
        </a:effectRef>
        <a:fontRef idx="minor">
          <a:schemeClr val="lt1"/>
        </a:fontRef>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de-DE" sz="1000" kern="1200">
              <a:solidFill>
                <a:sysClr val="windowText" lastClr="000000"/>
              </a:solidFill>
            </a:rPr>
            <a:t>VA Modell (ProVI)</a:t>
          </a:r>
        </a:p>
        <a:p>
          <a:pPr marL="57150" lvl="1" indent="-57150" algn="l" defTabSz="355600">
            <a:lnSpc>
              <a:spcPct val="90000"/>
            </a:lnSpc>
            <a:spcBef>
              <a:spcPct val="0"/>
            </a:spcBef>
            <a:spcAft>
              <a:spcPct val="15000"/>
            </a:spcAft>
            <a:buChar char="•"/>
          </a:pPr>
          <a:r>
            <a:rPr lang="de-DE" sz="800" kern="1200">
              <a:solidFill>
                <a:sysClr val="windowText" lastClr="000000"/>
              </a:solidFill>
            </a:rPr>
            <a:t>Bahnsteigplanung</a:t>
          </a:r>
        </a:p>
        <a:p>
          <a:pPr marL="57150" lvl="1" indent="-57150" algn="l" defTabSz="355600">
            <a:lnSpc>
              <a:spcPct val="90000"/>
            </a:lnSpc>
            <a:spcBef>
              <a:spcPct val="0"/>
            </a:spcBef>
            <a:spcAft>
              <a:spcPct val="15000"/>
            </a:spcAft>
            <a:buChar char="•"/>
          </a:pPr>
          <a:r>
            <a:rPr lang="de-DE" sz="800" kern="1200">
              <a:solidFill>
                <a:sysClr val="windowText" lastClr="000000"/>
              </a:solidFill>
            </a:rPr>
            <a:t>Entwässerung</a:t>
          </a:r>
        </a:p>
        <a:p>
          <a:pPr marL="57150" lvl="1" indent="-57150" algn="l" defTabSz="355600">
            <a:lnSpc>
              <a:spcPct val="90000"/>
            </a:lnSpc>
            <a:spcBef>
              <a:spcPct val="0"/>
            </a:spcBef>
            <a:spcAft>
              <a:spcPct val="15000"/>
            </a:spcAft>
            <a:buChar char="•"/>
          </a:pPr>
          <a:r>
            <a:rPr lang="de-DE" sz="800" kern="1200">
              <a:solidFill>
                <a:sysClr val="windowText" lastClr="000000"/>
              </a:solidFill>
            </a:rPr>
            <a:t>Kabeltiefbau</a:t>
          </a:r>
        </a:p>
        <a:p>
          <a:pPr marL="57150" lvl="1" indent="-57150" algn="l" defTabSz="355600">
            <a:lnSpc>
              <a:spcPct val="90000"/>
            </a:lnSpc>
            <a:spcBef>
              <a:spcPct val="0"/>
            </a:spcBef>
            <a:spcAft>
              <a:spcPct val="15000"/>
            </a:spcAft>
            <a:buChar char="•"/>
          </a:pPr>
          <a:r>
            <a:rPr lang="de-DE" sz="800" kern="1200">
              <a:solidFill>
                <a:sysClr val="windowText" lastClr="000000"/>
              </a:solidFill>
            </a:rPr>
            <a:t>Kataster</a:t>
          </a:r>
        </a:p>
        <a:p>
          <a:pPr marL="57150" lvl="1" indent="-57150" algn="l" defTabSz="355600">
            <a:lnSpc>
              <a:spcPct val="90000"/>
            </a:lnSpc>
            <a:spcBef>
              <a:spcPct val="0"/>
            </a:spcBef>
            <a:spcAft>
              <a:spcPct val="15000"/>
            </a:spcAft>
            <a:buChar char="•"/>
          </a:pPr>
          <a:r>
            <a:rPr lang="de-DE" sz="800" kern="1200">
              <a:solidFill>
                <a:sysClr val="windowText" lastClr="000000"/>
              </a:solidFill>
            </a:rPr>
            <a:t>Oberbau &amp; LRP</a:t>
          </a:r>
        </a:p>
      </dsp:txBody>
      <dsp:txXfrm>
        <a:off x="2369149" y="28330"/>
        <a:ext cx="1086555" cy="9106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7B4A495C7E31646860B0B511890D848" ma:contentTypeVersion="23" ma:contentTypeDescription="Ein neues Dokument erstellen." ma:contentTypeScope="" ma:versionID="e3ec4c5df1ef7f04eb75d3ec1d835255">
  <xsd:schema xmlns:xsd="http://www.w3.org/2001/XMLSchema" xmlns:xs="http://www.w3.org/2001/XMLSchema" xmlns:p="http://schemas.microsoft.com/office/2006/metadata/properties" xmlns:ns2="d7995283-6d24-4946-b7ea-8265136b65f1" xmlns:ns3="bb69967f-a149-496f-9ac6-d4314be6fa10" targetNamespace="http://schemas.microsoft.com/office/2006/metadata/properties" ma:root="true" ma:fieldsID="52df338e5e6621adef7d083fe05277b8" ns2:_="" ns3:_="">
    <xsd:import namespace="d7995283-6d24-4946-b7ea-8265136b65f1"/>
    <xsd:import namespace="bb69967f-a149-496f-9ac6-d4314be6fa1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Testeinkauf" minOccurs="0"/>
                <xsd:element ref="ns2:Bearbeiter_x003a_in" minOccurs="0"/>
                <xsd:element ref="ns2:Team" minOccurs="0"/>
                <xsd:element ref="ns2:Team0"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5283-6d24-4946-b7ea-8265136b65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Testeinkauf" ma:index="21" nillable="true" ma:displayName="Testeinkauf" ma:format="Dropdown" ma:list="UserInfo" ma:SharePointGroup="0" ma:internalName="Testeinkauf">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earbeiter_x003a_in" ma:index="22" nillable="true" ma:displayName="Bearbeiter:in" ma:format="Dropdown" ma:indexed="true" ma:list="UserInfo" ma:SharePointGroup="0" ma:internalName="Bearbeiter_x003a_i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am" ma:index="23" nillable="true" ma:displayName="Team" ma:format="Dropdown" ma:internalName="Team">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Team0" ma:index="24" nillable="true" ma:displayName="Team" ma:format="Dropdown" ma:internalName="Team0">
      <xsd:simpleType>
        <xsd:restriction base="dms:Choice">
          <xsd:enumeration value="Team 71"/>
          <xsd:enumeration value="Team 72"/>
          <xsd:enumeration value="Team 73"/>
          <xsd:enumeration value="Team 74"/>
          <xsd:enumeration value="Team 75"/>
          <xsd:enumeration value="Team 76"/>
          <xsd:enumeration value="Team 77"/>
          <xsd:enumeration value="Team 78"/>
        </xsd:restriction>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69967f-a149-496f-9ac6-d4314be6fa1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0a386a-93b7-4f27-9a77-adbf5aa1843a}" ma:internalName="TaxCatchAll" ma:showField="CatchAllData" ma:web="bb69967f-a149-496f-9ac6-d4314be6fa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b69967f-a149-496f-9ac6-d4314be6fa10" xsi:nil="true"/>
    <lcf76f155ced4ddcb4097134ff3c332f xmlns="d7995283-6d24-4946-b7ea-8265136b65f1">
      <Terms xmlns="http://schemas.microsoft.com/office/infopath/2007/PartnerControls"/>
    </lcf76f155ced4ddcb4097134ff3c332f>
    <Team0 xmlns="d7995283-6d24-4946-b7ea-8265136b65f1" xsi:nil="true"/>
    <Bearbeiter_x003a_in xmlns="d7995283-6d24-4946-b7ea-8265136b65f1">
      <UserInfo>
        <DisplayName/>
        <AccountId xsi:nil="true"/>
        <AccountType/>
      </UserInfo>
    </Bearbeiter_x003a_in>
    <Testeinkauf xmlns="d7995283-6d24-4946-b7ea-8265136b65f1">
      <UserInfo>
        <DisplayName/>
        <AccountId xsi:nil="true"/>
        <AccountType/>
      </UserInfo>
    </Testeinkauf>
    <Team xmlns="d7995283-6d24-4946-b7ea-8265136b65f1" xsi:nil="true"/>
  </documentManagement>
</p:properties>
</file>

<file path=customXml/itemProps1.xml><?xml version="1.0" encoding="utf-8"?>
<ds:datastoreItem xmlns:ds="http://schemas.openxmlformats.org/officeDocument/2006/customXml" ds:itemID="{DC4A4B9A-DBD8-4D29-A92D-F305F47672DB}"/>
</file>

<file path=customXml/itemProps2.xml><?xml version="1.0" encoding="utf-8"?>
<ds:datastoreItem xmlns:ds="http://schemas.openxmlformats.org/officeDocument/2006/customXml" ds:itemID="{056E86C5-B27C-4541-B003-0EB1A39F12E6}">
  <ds:schemaRefs>
    <ds:schemaRef ds:uri="http://schemas.openxmlformats.org/officeDocument/2006/bibliography"/>
  </ds:schemaRefs>
</ds:datastoreItem>
</file>

<file path=customXml/itemProps3.xml><?xml version="1.0" encoding="utf-8"?>
<ds:datastoreItem xmlns:ds="http://schemas.openxmlformats.org/officeDocument/2006/customXml" ds:itemID="{7881D419-C749-492D-9580-9E60965F81BF}">
  <ds:schemaRefs>
    <ds:schemaRef ds:uri="http://schemas.microsoft.com/sharepoint/v3/contenttype/forms"/>
  </ds:schemaRefs>
</ds:datastoreItem>
</file>

<file path=customXml/itemProps4.xml><?xml version="1.0" encoding="utf-8"?>
<ds:datastoreItem xmlns:ds="http://schemas.openxmlformats.org/officeDocument/2006/customXml" ds:itemID="{0C203226-D54E-4B9F-B26C-DF4843D7DA89}">
  <ds:schemaRefs>
    <ds:schemaRef ds:uri="http://purl.org/dc/elements/1.1/"/>
    <ds:schemaRef ds:uri="http://purl.org/dc/dcmitype/"/>
    <ds:schemaRef ds:uri="28562792-9c7d-4228-ac4a-d6c6a5603d7d"/>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84cb493e-7a42-4408-8111-a85641d8205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010 Allgemeines_intern</Template>
  <TotalTime>0</TotalTime>
  <Pages>30</Pages>
  <Words>5711</Words>
  <Characters>35986</Characters>
  <Application>Microsoft Office Word</Application>
  <DocSecurity>0</DocSecurity>
  <Lines>299</Lines>
  <Paragraphs>83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Ornella Alarcón</dc:creator>
  <cp:keywords/>
  <cp:lastModifiedBy>Katrin Vogler</cp:lastModifiedBy>
  <cp:revision>4</cp:revision>
  <cp:lastPrinted>2026-01-19T13:43:00Z</cp:lastPrinted>
  <dcterms:created xsi:type="dcterms:W3CDTF">2026-01-19T13:42:00Z</dcterms:created>
  <dcterms:modified xsi:type="dcterms:W3CDTF">2026-01-19T13:43:00Z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0x01010017B4A495C7E31646860B0B511890D848</vt:lpwstr>
  </property>
  <property fmtid="{D5CDD505-2E9C-101B-9397-08002B2CF9AE}" pid="3" name="Generator">
    <vt:lpwstr>Scroll Word Exporter / K15t GmbH</vt:lpwstr>
  </property>
  <property fmtid="{D5CDD505-2E9C-101B-9397-08002B2CF9AE}" pid="4" name="MediaServiceImageTags">
    <vt:lpwstr/>
  </property>
</Properties>
</file>